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header10.xml" ContentType="application/vnd.openxmlformats-officedocument.wordprocessingml.header+xml"/>
  <Override PartName="/word/footer8.xml" ContentType="application/vnd.openxmlformats-officedocument.wordprocessingml.footer+xml"/>
  <Override PartName="/word/footer11.xml" ContentType="application/vnd.openxmlformats-officedocument.wordprocessingml.footer+xml"/>
  <Override PartName="/word/footer7.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numbering.xml" ContentType="application/vnd.openxmlformats-officedocument.wordprocessingml.numbering+xml"/>
  <Override PartName="/word/footer4.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8.xml" ContentType="application/vnd.openxmlformats-officedocument.wordprocessingml.header+xml"/>
  <Override PartName="/word/header6.xml" ContentType="application/vnd.openxmlformats-officedocument.wordprocessingml.header+xml"/>
  <Override PartName="/word/footer9.xml" ContentType="application/vnd.openxmlformats-officedocument.wordprocessingml.footer+xml"/>
  <Override PartName="/word/media/image1.jpeg" ContentType="image/jpeg"/>
  <Override PartName="/word/header11.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Override PartName="/word/header9.xml" ContentType="application/vnd.openxmlformats-officedocument.wordprocessingml.head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spacing w:before="1560" w:after="0"/>
        <w:jc w:val="center"/>
        <w:rPr>
          <w:rFonts w:cs="Arial" w:ascii="Arial" w:hAnsi="Arial"/>
          <w:b/>
          <w:color w:val="000000"/>
          <w:sz w:val="16"/>
          <w:szCs w:val="16"/>
        </w:rPr>
      </w:pPr>
      <w:r>
        <w:rPr>
          <w:rFonts w:cs="Arial" w:ascii="Arial" w:hAnsi="Arial"/>
          <w:b/>
          <w:color w:val="000000"/>
          <w:sz w:val="16"/>
          <w:szCs w:val="16"/>
        </w:rPr>
        <w:t xml:space="preserve">State of Oklahoma </w:t>
      </w:r>
    </w:p>
    <w:p>
      <w:pPr>
        <w:pStyle w:val="DefaultText"/>
        <w:jc w:val="center"/>
        <w:rPr>
          <w:rFonts w:cs="Arial" w:ascii="Arial" w:hAnsi="Arial"/>
          <w:color w:val="000000"/>
          <w:sz w:val="16"/>
          <w:szCs w:val="16"/>
        </w:rPr>
      </w:pPr>
      <w:r>
        <w:rPr>
          <w:rFonts w:cs="Arial" w:ascii="Arial" w:hAnsi="Arial"/>
          <w:color w:val="000000"/>
          <w:sz w:val="16"/>
          <w:szCs w:val="16"/>
        </w:rPr>
      </w:r>
    </w:p>
    <w:p>
      <w:pPr>
        <w:pStyle w:val="DefaultText"/>
        <w:jc w:val="center"/>
        <w:rPr>
          <w:rFonts w:cs="Arial" w:ascii="Arial" w:hAnsi="Arial"/>
          <w:color w:val="000000"/>
          <w:sz w:val="16"/>
          <w:szCs w:val="16"/>
        </w:rPr>
      </w:pPr>
      <w:r>
        <w:rPr>
          <w:rFonts w:cs="Arial" w:ascii="Arial" w:hAnsi="Arial"/>
          <w:color w:val="000000"/>
          <w:sz w:val="16"/>
          <w:szCs w:val="16"/>
        </w:rPr>
      </w:r>
    </w:p>
    <w:p>
      <w:pPr>
        <w:pStyle w:val="DefaultText"/>
        <w:jc w:val="center"/>
        <w:rPr/>
      </w:pPr>
      <w:r>
        <w:rPr/>
        <w:drawing>
          <wp:inline distT="0" distB="0" distL="0" distR="0">
            <wp:extent cx="1092835" cy="1093470"/>
            <wp:effectExtent l="0" t="0" r="0" b="0"/>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92835" cy="1093470"/>
                    </a:xfrm>
                    <a:prstGeom prst="rect">
                      <a:avLst/>
                    </a:prstGeom>
                    <a:noFill/>
                    <a:ln w="9525">
                      <a:noFill/>
                      <a:miter lim="800000"/>
                      <a:headEnd/>
                      <a:tailEnd/>
                    </a:ln>
                  </pic:spPr>
                </pic:pic>
              </a:graphicData>
            </a:graphic>
          </wp:inline>
        </w:drawing>
      </w:r>
    </w:p>
    <w:p>
      <w:pPr>
        <w:pStyle w:val="DefaultText"/>
        <w:jc w:val="center"/>
        <w:rPr>
          <w:rFonts w:cs="Arial" w:ascii="Arial" w:hAnsi="Arial"/>
          <w:color w:val="000000"/>
          <w:sz w:val="16"/>
          <w:szCs w:val="16"/>
        </w:rPr>
      </w:pPr>
      <w:r>
        <w:rPr>
          <w:rFonts w:cs="Arial" w:ascii="Arial" w:hAnsi="Arial"/>
          <w:color w:val="000000"/>
          <w:sz w:val="16"/>
          <w:szCs w:val="16"/>
        </w:rPr>
      </w:r>
    </w:p>
    <w:p>
      <w:pPr>
        <w:pStyle w:val="DefaultText"/>
        <w:jc w:val="center"/>
        <w:rPr>
          <w:rFonts w:cs="Arial" w:ascii="Arial" w:hAnsi="Arial"/>
          <w:color w:val="000000"/>
          <w:sz w:val="16"/>
          <w:szCs w:val="16"/>
        </w:rPr>
      </w:pPr>
      <w:r>
        <w:rPr>
          <w:rFonts w:cs="Arial" w:ascii="Arial" w:hAnsi="Arial"/>
          <w:color w:val="000000"/>
          <w:sz w:val="16"/>
          <w:szCs w:val="16"/>
        </w:rPr>
      </w:r>
    </w:p>
    <w:p>
      <w:pPr>
        <w:pStyle w:val="Normal"/>
        <w:jc w:val="center"/>
        <w:rPr>
          <w:rFonts w:cs="Arial" w:ascii="Arial" w:hAnsi="Arial"/>
          <w:b/>
          <w:color w:val="000000"/>
          <w:sz w:val="16"/>
          <w:szCs w:val="16"/>
        </w:rPr>
      </w:pPr>
      <w:r>
        <w:rPr>
          <w:rFonts w:cs="Arial" w:ascii="Arial" w:hAnsi="Arial"/>
          <w:b/>
          <w:color w:val="000000"/>
          <w:sz w:val="16"/>
          <w:szCs w:val="16"/>
        </w:rPr>
        <w:t>&lt;Insert Agency Name Here&gt;</w:t>
      </w:r>
    </w:p>
    <w:p>
      <w:pPr>
        <w:pStyle w:val="DefaultText"/>
        <w:jc w:val="center"/>
        <w:rPr>
          <w:rFonts w:cs="Arial" w:ascii="Arial" w:hAnsi="Arial"/>
          <w:color w:val="000000"/>
          <w:sz w:val="16"/>
          <w:szCs w:val="16"/>
        </w:rPr>
      </w:pPr>
      <w:r>
        <w:rPr>
          <w:rFonts w:cs="Arial" w:ascii="Arial" w:hAnsi="Arial"/>
          <w:color w:val="000000"/>
          <w:sz w:val="16"/>
          <w:szCs w:val="16"/>
        </w:rPr>
      </w:r>
    </w:p>
    <w:p>
      <w:pPr>
        <w:pStyle w:val="DefaultText"/>
        <w:jc w:val="center"/>
        <w:rPr>
          <w:rFonts w:cs="Arial" w:ascii="Arial" w:hAnsi="Arial"/>
          <w:color w:val="000000"/>
          <w:sz w:val="16"/>
          <w:szCs w:val="16"/>
        </w:rPr>
      </w:pPr>
      <w:r>
        <w:rPr>
          <w:rFonts w:cs="Arial" w:ascii="Arial" w:hAnsi="Arial"/>
          <w:color w:val="000000"/>
          <w:sz w:val="16"/>
          <w:szCs w:val="16"/>
        </w:rPr>
      </w:r>
    </w:p>
    <w:p>
      <w:pPr>
        <w:pStyle w:val="Normal"/>
        <w:ind w:left="0" w:right="540" w:hanging="0"/>
        <w:jc w:val="center"/>
        <w:rPr>
          <w:rFonts w:cs="Arial" w:ascii="Arial" w:hAnsi="Arial"/>
          <w:b/>
          <w:color w:val="000000"/>
          <w:sz w:val="16"/>
          <w:szCs w:val="16"/>
        </w:rPr>
      </w:pPr>
      <w:r>
        <w:rPr>
          <w:rFonts w:cs="Arial" w:ascii="Arial" w:hAnsi="Arial"/>
          <w:b/>
          <w:color w:val="000000"/>
          <w:sz w:val="16"/>
          <w:szCs w:val="16"/>
        </w:rPr>
        <w:t>Business Continuity Plan Template</w:t>
      </w:r>
    </w:p>
    <w:p>
      <w:pPr>
        <w:pStyle w:val="DefaultText"/>
        <w:jc w:val="center"/>
        <w:rPr>
          <w:rFonts w:cs="Arial" w:ascii="Arial" w:hAnsi="Arial"/>
          <w:color w:val="000000"/>
          <w:sz w:val="16"/>
          <w:szCs w:val="16"/>
        </w:rPr>
      </w:pPr>
      <w:r>
        <w:rPr>
          <w:rFonts w:cs="Arial" w:ascii="Arial" w:hAnsi="Arial"/>
          <w:color w:val="000000"/>
          <w:sz w:val="16"/>
          <w:szCs w:val="16"/>
        </w:rPr>
      </w:r>
    </w:p>
    <w:p>
      <w:pPr>
        <w:pStyle w:val="DefaultText"/>
        <w:jc w:val="center"/>
        <w:rPr>
          <w:rFonts w:cs="Arial" w:ascii="Arial" w:hAnsi="Arial"/>
          <w:color w:val="000000"/>
          <w:sz w:val="16"/>
          <w:szCs w:val="16"/>
        </w:rPr>
      </w:pPr>
      <w:r>
        <w:rPr>
          <w:rFonts w:cs="Arial" w:ascii="Arial" w:hAnsi="Arial"/>
          <w:color w:val="000000"/>
          <w:sz w:val="16"/>
          <w:szCs w:val="16"/>
        </w:rPr>
      </w:r>
    </w:p>
    <w:p>
      <w:pPr>
        <w:pStyle w:val="Normal"/>
        <w:jc w:val="center"/>
        <w:rPr>
          <w:rFonts w:cs="Arial" w:ascii="Arial" w:hAnsi="Arial"/>
          <w:bCs/>
          <w:color w:val="000000"/>
          <w:sz w:val="16"/>
          <w:szCs w:val="16"/>
        </w:rPr>
      </w:pPr>
      <w:r>
        <w:rPr>
          <w:rFonts w:cs="Arial" w:ascii="Arial" w:hAnsi="Arial"/>
          <w:bCs/>
          <w:color w:val="000000"/>
          <w:sz w:val="16"/>
          <w:szCs w:val="16"/>
        </w:rPr>
        <w:t>Version 1.0</w:t>
      </w:r>
    </w:p>
    <w:p>
      <w:pPr>
        <w:pStyle w:val="DefaultText"/>
        <w:jc w:val="center"/>
        <w:rPr>
          <w:rFonts w:cs="Arial" w:ascii="Arial" w:hAnsi="Arial"/>
          <w:color w:val="000000"/>
          <w:sz w:val="16"/>
          <w:szCs w:val="16"/>
        </w:rPr>
      </w:pPr>
      <w:r>
        <w:rPr>
          <w:rFonts w:cs="Arial" w:ascii="Arial" w:hAnsi="Arial"/>
          <w:color w:val="000000"/>
          <w:sz w:val="16"/>
          <w:szCs w:val="16"/>
        </w:rPr>
      </w:r>
    </w:p>
    <w:p>
      <w:pPr>
        <w:pStyle w:val="DefaultText"/>
        <w:jc w:val="center"/>
        <w:rPr>
          <w:rFonts w:cs="Arial" w:ascii="Arial" w:hAnsi="Arial"/>
          <w:color w:val="000000"/>
          <w:sz w:val="16"/>
          <w:szCs w:val="16"/>
        </w:rPr>
      </w:pPr>
      <w:r>
        <w:rPr>
          <w:rFonts w:cs="Arial" w:ascii="Arial" w:hAnsi="Arial"/>
          <w:color w:val="000000"/>
          <w:sz w:val="16"/>
          <w:szCs w:val="16"/>
        </w:rPr>
      </w:r>
    </w:p>
    <w:p>
      <w:pPr>
        <w:pStyle w:val="Normal"/>
        <w:jc w:val="center"/>
        <w:rPr>
          <w:rFonts w:cs="Arial" w:ascii="Arial" w:hAnsi="Arial"/>
          <w:bCs/>
          <w:color w:val="000000"/>
          <w:sz w:val="16"/>
          <w:szCs w:val="16"/>
        </w:rPr>
      </w:pPr>
      <w:r>
        <w:rPr>
          <w:rFonts w:cs="Arial" w:ascii="Arial" w:hAnsi="Arial"/>
          <w:bCs/>
          <w:color w:val="000000"/>
          <w:sz w:val="16"/>
          <w:szCs w:val="16"/>
        </w:rPr>
        <w:t>31 October 2007</w:t>
      </w:r>
    </w:p>
    <w:p>
      <w:pPr>
        <w:pStyle w:val="DefaultText"/>
        <w:jc w:val="center"/>
        <w:rPr>
          <w:rFonts w:cs="Arial" w:ascii="Arial" w:hAnsi="Arial"/>
          <w:color w:val="000000"/>
          <w:sz w:val="16"/>
          <w:szCs w:val="16"/>
        </w:rPr>
      </w:pPr>
      <w:r>
        <w:rPr>
          <w:rFonts w:cs="Arial" w:ascii="Arial" w:hAnsi="Arial"/>
          <w:color w:val="000000"/>
          <w:sz w:val="16"/>
          <w:szCs w:val="16"/>
        </w:rPr>
      </w:r>
    </w:p>
    <w:p>
      <w:pPr>
        <w:pStyle w:val="Arial"/>
        <w:pageBreakBefore/>
        <w:spacing w:before="0" w:after="240"/>
        <w:rPr>
          <w:rFonts w:cs="Arial"/>
          <w:color w:val="000000"/>
          <w:sz w:val="16"/>
          <w:szCs w:val="16"/>
        </w:rPr>
      </w:pPr>
      <w:r>
        <w:rPr>
          <w:rFonts w:cs="Arial"/>
          <w:color w:val="000000"/>
          <w:sz w:val="16"/>
          <w:szCs w:val="16"/>
        </w:rPr>
      </w:r>
    </w:p>
    <w:p>
      <w:pPr>
        <w:pStyle w:val="Arial"/>
        <w:pageBreakBefore/>
        <w:spacing w:before="0" w:after="240"/>
        <w:rPr>
          <w:rFonts w:cs="Arial"/>
          <w:color w:val="000000"/>
          <w:sz w:val="16"/>
          <w:szCs w:val="16"/>
        </w:rPr>
      </w:pPr>
      <w:r>
        <w:rPr>
          <w:rFonts w:cs="Arial"/>
          <w:color w:val="000000"/>
          <w:sz w:val="16"/>
          <w:szCs w:val="16"/>
        </w:rPr>
        <w:t>Table of Contents</w:t>
      </w:r>
    </w:p>
    <w:p>
      <w:pPr>
        <w:pStyle w:val="Contents1"/>
        <w:rPr>
          <w:rStyle w:val="IndexLink"/>
          <w:color w:val="000000"/>
          <w:sz w:val="16"/>
          <w:szCs w:val="16"/>
          <w:lang w:val="en-IN" w:eastAsia="en-IN"/>
        </w:rPr>
      </w:pPr>
      <w:r>
        <w:fldChar w:fldCharType="begin"/>
      </w:r>
      <w:r>
        <w:instrText> TOC </w:instrText>
      </w:r>
      <w:r>
        <w:fldChar w:fldCharType="separate"/>
      </w:r>
      <w:hyperlink w:anchor="__RefHeading___Toc182790692">
        <w:r>
          <w:rPr>
            <w:rStyle w:val="IndexLink"/>
            <w:color w:val="000000"/>
            <w:sz w:val="16"/>
            <w:szCs w:val="16"/>
            <w:lang w:val="en-IN" w:eastAsia="en-IN"/>
          </w:rPr>
          <w:t>DOCUMENT CHANGE CONTROL</w:t>
          <w:tab/>
          <w:t>6</w:t>
        </w:r>
      </w:hyperlink>
    </w:p>
    <w:p>
      <w:pPr>
        <w:pStyle w:val="Contents1"/>
        <w:rPr>
          <w:rStyle w:val="IndexLink"/>
          <w:color w:val="000000"/>
          <w:sz w:val="16"/>
          <w:szCs w:val="16"/>
          <w:lang w:val="en-IN" w:eastAsia="en-IN"/>
        </w:rPr>
      </w:pPr>
      <w:hyperlink w:anchor="__RefHeading___Toc182790693">
        <w:r>
          <w:rPr>
            <w:rStyle w:val="IndexLink"/>
            <w:color w:val="000000"/>
            <w:sz w:val="16"/>
            <w:szCs w:val="16"/>
            <w:lang w:val="en-IN" w:eastAsia="en-IN"/>
          </w:rPr>
          <w:t>Section I: Introduction</w:t>
          <w:tab/>
          <w:t>7</w:t>
        </w:r>
      </w:hyperlink>
    </w:p>
    <w:p>
      <w:pPr>
        <w:pStyle w:val="Contents2"/>
        <w:rPr>
          <w:rStyle w:val="IndexLink"/>
          <w:color w:val="000000"/>
          <w:sz w:val="16"/>
          <w:szCs w:val="16"/>
          <w:lang w:val="en-IN" w:eastAsia="en-IN"/>
        </w:rPr>
      </w:pPr>
      <w:hyperlink w:anchor="__RefHeading___Toc182790694">
        <w:r>
          <w:rPr>
            <w:rStyle w:val="IndexLink"/>
            <w:rFonts w:cs="Arial"/>
            <w:color w:val="000000"/>
            <w:sz w:val="16"/>
            <w:szCs w:val="16"/>
            <w:lang w:val="en-IN" w:eastAsia="en-IN"/>
          </w:rPr>
          <w:t>A.</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How to Use This Plan</w:t>
        </w:r>
        <w:r>
          <w:rPr>
            <w:rStyle w:val="IndexLink"/>
            <w:color w:val="000000"/>
            <w:sz w:val="16"/>
            <w:szCs w:val="16"/>
            <w:lang w:val="en-IN" w:eastAsia="en-IN"/>
          </w:rPr>
          <w:tab/>
          <w:t>7</w:t>
        </w:r>
      </w:hyperlink>
    </w:p>
    <w:p>
      <w:pPr>
        <w:pStyle w:val="Contents2"/>
        <w:rPr>
          <w:rStyle w:val="IndexLink"/>
          <w:color w:val="000000"/>
          <w:sz w:val="16"/>
          <w:szCs w:val="16"/>
          <w:lang w:val="en-IN" w:eastAsia="en-IN"/>
        </w:rPr>
      </w:pPr>
      <w:hyperlink w:anchor="__RefHeading___Toc182790695">
        <w:r>
          <w:rPr>
            <w:rStyle w:val="IndexLink"/>
            <w:rFonts w:cs="Arial"/>
            <w:color w:val="000000"/>
            <w:sz w:val="16"/>
            <w:szCs w:val="16"/>
            <w:lang w:val="en-IN" w:eastAsia="en-IN"/>
          </w:rPr>
          <w:t>B.</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Objectives</w:t>
        </w:r>
        <w:r>
          <w:rPr>
            <w:rStyle w:val="IndexLink"/>
            <w:color w:val="000000"/>
            <w:sz w:val="16"/>
            <w:szCs w:val="16"/>
            <w:lang w:val="en-IN" w:eastAsia="en-IN"/>
          </w:rPr>
          <w:tab/>
          <w:t>7</w:t>
        </w:r>
      </w:hyperlink>
    </w:p>
    <w:p>
      <w:pPr>
        <w:pStyle w:val="Contents2"/>
        <w:rPr>
          <w:rStyle w:val="IndexLink"/>
          <w:color w:val="000000"/>
          <w:sz w:val="16"/>
          <w:szCs w:val="16"/>
          <w:lang w:val="en-IN" w:eastAsia="en-IN"/>
        </w:rPr>
      </w:pPr>
      <w:hyperlink w:anchor="__RefHeading___Toc182790696">
        <w:r>
          <w:rPr>
            <w:rStyle w:val="IndexLink"/>
            <w:rFonts w:cs="Arial"/>
            <w:color w:val="000000"/>
            <w:sz w:val="16"/>
            <w:szCs w:val="16"/>
            <w:lang w:val="en-IN" w:eastAsia="en-IN"/>
          </w:rPr>
          <w:t>C.</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Scope</w:t>
        </w:r>
        <w:r>
          <w:rPr>
            <w:rStyle w:val="IndexLink"/>
            <w:color w:val="000000"/>
            <w:sz w:val="16"/>
            <w:szCs w:val="16"/>
            <w:lang w:val="en-IN" w:eastAsia="en-IN"/>
          </w:rPr>
          <w:tab/>
          <w:t>8</w:t>
        </w:r>
      </w:hyperlink>
    </w:p>
    <w:p>
      <w:pPr>
        <w:pStyle w:val="Contents2"/>
        <w:rPr>
          <w:rStyle w:val="IndexLink"/>
          <w:color w:val="000000"/>
          <w:sz w:val="16"/>
          <w:szCs w:val="16"/>
          <w:lang w:val="en-IN" w:eastAsia="en-IN"/>
        </w:rPr>
      </w:pPr>
      <w:hyperlink w:anchor="__RefHeading___Toc182790697">
        <w:r>
          <w:rPr>
            <w:rStyle w:val="IndexLink"/>
            <w:rFonts w:cs="Arial"/>
            <w:color w:val="000000"/>
            <w:sz w:val="16"/>
            <w:szCs w:val="16"/>
            <w:lang w:val="en-IN" w:eastAsia="en-IN"/>
          </w:rPr>
          <w:t>D.</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Assumptions</w:t>
        </w:r>
        <w:r>
          <w:rPr>
            <w:rStyle w:val="IndexLink"/>
            <w:color w:val="000000"/>
            <w:sz w:val="16"/>
            <w:szCs w:val="16"/>
            <w:lang w:val="en-IN" w:eastAsia="en-IN"/>
          </w:rPr>
          <w:tab/>
          <w:t>8</w:t>
        </w:r>
      </w:hyperlink>
    </w:p>
    <w:p>
      <w:pPr>
        <w:pStyle w:val="Contents2"/>
        <w:rPr>
          <w:rStyle w:val="IndexLink"/>
          <w:color w:val="000000"/>
          <w:sz w:val="16"/>
          <w:szCs w:val="16"/>
          <w:lang w:val="en-IN" w:eastAsia="en-IN"/>
        </w:rPr>
      </w:pPr>
      <w:hyperlink w:anchor="__RefHeading___Toc182790698">
        <w:r>
          <w:rPr>
            <w:rStyle w:val="IndexLink"/>
            <w:rFonts w:cs="Arial"/>
            <w:color w:val="000000"/>
            <w:sz w:val="16"/>
            <w:szCs w:val="16"/>
            <w:lang w:val="en-IN" w:eastAsia="en-IN"/>
          </w:rPr>
          <w:t>E.</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Changes to the Plan/Maintenance Responsibilities</w:t>
        </w:r>
        <w:r>
          <w:rPr>
            <w:rStyle w:val="IndexLink"/>
            <w:color w:val="000000"/>
            <w:sz w:val="16"/>
            <w:szCs w:val="16"/>
            <w:lang w:val="en-IN" w:eastAsia="en-IN"/>
          </w:rPr>
          <w:tab/>
          <w:t>9</w:t>
        </w:r>
      </w:hyperlink>
    </w:p>
    <w:p>
      <w:pPr>
        <w:pStyle w:val="Contents2"/>
        <w:rPr>
          <w:rStyle w:val="IndexLink"/>
          <w:color w:val="000000"/>
          <w:sz w:val="16"/>
          <w:szCs w:val="16"/>
          <w:lang w:val="en-IN" w:eastAsia="en-IN"/>
        </w:rPr>
      </w:pPr>
      <w:hyperlink w:anchor="__RefHeading___Toc182790699">
        <w:r>
          <w:rPr>
            <w:rStyle w:val="IndexLink"/>
            <w:rFonts w:cs="Arial"/>
            <w:color w:val="000000"/>
            <w:sz w:val="16"/>
            <w:szCs w:val="16"/>
            <w:lang w:val="en-IN" w:eastAsia="en-IN"/>
          </w:rPr>
          <w:t>F.</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Plan Testing Procedures and Responsibilities</w:t>
        </w:r>
        <w:r>
          <w:rPr>
            <w:rStyle w:val="IndexLink"/>
            <w:color w:val="000000"/>
            <w:sz w:val="16"/>
            <w:szCs w:val="16"/>
            <w:lang w:val="en-IN" w:eastAsia="en-IN"/>
          </w:rPr>
          <w:tab/>
          <w:t>10</w:t>
        </w:r>
      </w:hyperlink>
    </w:p>
    <w:p>
      <w:pPr>
        <w:pStyle w:val="Contents2"/>
        <w:rPr>
          <w:rStyle w:val="IndexLink"/>
          <w:color w:val="000000"/>
          <w:sz w:val="16"/>
          <w:szCs w:val="16"/>
          <w:lang w:val="en-IN" w:eastAsia="en-IN"/>
        </w:rPr>
      </w:pPr>
      <w:hyperlink w:anchor="__RefHeading___Toc182790700">
        <w:r>
          <w:rPr>
            <w:rStyle w:val="IndexLink"/>
            <w:rFonts w:cs="Arial"/>
            <w:color w:val="000000"/>
            <w:sz w:val="16"/>
            <w:szCs w:val="16"/>
            <w:lang w:val="en-IN" w:eastAsia="en-IN"/>
          </w:rPr>
          <w:t>G.</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Plan Training Procedures and Responsibilities</w:t>
        </w:r>
        <w:r>
          <w:rPr>
            <w:rStyle w:val="IndexLink"/>
            <w:color w:val="000000"/>
            <w:sz w:val="16"/>
            <w:szCs w:val="16"/>
            <w:lang w:val="en-IN" w:eastAsia="en-IN"/>
          </w:rPr>
          <w:tab/>
          <w:t>10</w:t>
        </w:r>
      </w:hyperlink>
    </w:p>
    <w:p>
      <w:pPr>
        <w:pStyle w:val="Contents2"/>
        <w:rPr>
          <w:rStyle w:val="IndexLink"/>
          <w:color w:val="000000"/>
          <w:sz w:val="16"/>
          <w:szCs w:val="16"/>
          <w:lang w:val="en-IN" w:eastAsia="en-IN"/>
        </w:rPr>
      </w:pPr>
      <w:hyperlink w:anchor="__RefHeading___Toc182790701">
        <w:r>
          <w:rPr>
            <w:rStyle w:val="IndexLink"/>
            <w:rFonts w:cs="Arial"/>
            <w:color w:val="000000"/>
            <w:sz w:val="16"/>
            <w:szCs w:val="16"/>
            <w:lang w:val="en-IN" w:eastAsia="en-IN"/>
          </w:rPr>
          <w:t>H.</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Plan Distribution List</w:t>
        </w:r>
        <w:r>
          <w:rPr>
            <w:rStyle w:val="IndexLink"/>
            <w:color w:val="000000"/>
            <w:sz w:val="16"/>
            <w:szCs w:val="16"/>
            <w:lang w:val="en-IN" w:eastAsia="en-IN"/>
          </w:rPr>
          <w:tab/>
          <w:t>11</w:t>
        </w:r>
      </w:hyperlink>
    </w:p>
    <w:p>
      <w:pPr>
        <w:pStyle w:val="Contents1"/>
        <w:rPr>
          <w:rStyle w:val="IndexLink"/>
          <w:color w:val="000000"/>
          <w:sz w:val="16"/>
          <w:szCs w:val="16"/>
          <w:lang w:val="en-IN" w:eastAsia="en-IN"/>
        </w:rPr>
      </w:pPr>
      <w:hyperlink w:anchor="__RefHeading___Toc182790702">
        <w:r>
          <w:rPr>
            <w:rStyle w:val="IndexLink"/>
            <w:color w:val="000000"/>
            <w:sz w:val="16"/>
            <w:szCs w:val="16"/>
            <w:lang w:val="en-IN" w:eastAsia="en-IN"/>
          </w:rPr>
          <w:t>Section II: Business Continuity Strategy</w:t>
          <w:tab/>
          <w:t>12</w:t>
        </w:r>
      </w:hyperlink>
    </w:p>
    <w:p>
      <w:pPr>
        <w:pStyle w:val="Contents2"/>
        <w:rPr>
          <w:rStyle w:val="IndexLink"/>
          <w:color w:val="000000"/>
          <w:sz w:val="16"/>
          <w:szCs w:val="16"/>
          <w:lang w:val="en-IN" w:eastAsia="en-IN"/>
        </w:rPr>
      </w:pPr>
      <w:hyperlink w:anchor="__RefHeading___Toc182790703">
        <w:r>
          <w:rPr>
            <w:rStyle w:val="IndexLink"/>
            <w:rFonts w:cs="Arial"/>
            <w:color w:val="000000"/>
            <w:sz w:val="16"/>
            <w:szCs w:val="16"/>
            <w:lang w:val="en-IN" w:eastAsia="en-IN"/>
          </w:rPr>
          <w:t>A.</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Introduction</w:t>
        </w:r>
        <w:r>
          <w:rPr>
            <w:rStyle w:val="IndexLink"/>
            <w:color w:val="000000"/>
            <w:sz w:val="16"/>
            <w:szCs w:val="16"/>
            <w:lang w:val="en-IN" w:eastAsia="en-IN"/>
          </w:rPr>
          <w:tab/>
          <w:t>12</w:t>
        </w:r>
      </w:hyperlink>
    </w:p>
    <w:p>
      <w:pPr>
        <w:pStyle w:val="Contents2"/>
        <w:rPr>
          <w:rStyle w:val="IndexLink"/>
          <w:color w:val="000000"/>
          <w:sz w:val="16"/>
          <w:szCs w:val="16"/>
          <w:lang w:val="en-IN" w:eastAsia="en-IN"/>
        </w:rPr>
      </w:pPr>
      <w:hyperlink w:anchor="__RefHeading___Toc182790704">
        <w:r>
          <w:rPr>
            <w:rStyle w:val="IndexLink"/>
            <w:rFonts w:cs="Arial"/>
            <w:color w:val="000000"/>
            <w:sz w:val="16"/>
            <w:szCs w:val="16"/>
            <w:lang w:val="en-IN" w:eastAsia="en-IN"/>
          </w:rPr>
          <w:t>B.</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Business Function Recovery Priorities</w:t>
        </w:r>
        <w:r>
          <w:rPr>
            <w:rStyle w:val="IndexLink"/>
            <w:color w:val="000000"/>
            <w:sz w:val="16"/>
            <w:szCs w:val="16"/>
            <w:lang w:val="en-IN" w:eastAsia="en-IN"/>
          </w:rPr>
          <w:tab/>
          <w:t>12</w:t>
        </w:r>
      </w:hyperlink>
    </w:p>
    <w:p>
      <w:pPr>
        <w:pStyle w:val="Contents2"/>
        <w:rPr>
          <w:rStyle w:val="IndexLink"/>
          <w:color w:val="000000"/>
          <w:sz w:val="16"/>
          <w:szCs w:val="16"/>
          <w:lang w:val="en-IN" w:eastAsia="en-IN"/>
        </w:rPr>
      </w:pPr>
      <w:hyperlink w:anchor="__RefHeading___Toc182790705">
        <w:r>
          <w:rPr>
            <w:rStyle w:val="IndexLink"/>
            <w:rFonts w:cs="Arial"/>
            <w:color w:val="000000"/>
            <w:sz w:val="16"/>
            <w:szCs w:val="16"/>
            <w:lang w:val="en-IN" w:eastAsia="en-IN"/>
          </w:rPr>
          <w:t>C.</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Relocation Strategy and Alternate Business Site</w:t>
        </w:r>
        <w:r>
          <w:rPr>
            <w:rStyle w:val="IndexLink"/>
            <w:color w:val="000000"/>
            <w:sz w:val="16"/>
            <w:szCs w:val="16"/>
            <w:lang w:val="en-IN" w:eastAsia="en-IN"/>
          </w:rPr>
          <w:tab/>
          <w:t>12</w:t>
        </w:r>
      </w:hyperlink>
    </w:p>
    <w:p>
      <w:pPr>
        <w:pStyle w:val="Contents2"/>
        <w:rPr>
          <w:rStyle w:val="IndexLink"/>
          <w:color w:val="000000"/>
          <w:sz w:val="16"/>
          <w:szCs w:val="16"/>
          <w:lang w:val="en-IN" w:eastAsia="en-IN"/>
        </w:rPr>
      </w:pPr>
      <w:hyperlink w:anchor="__RefHeading___Toc182790706">
        <w:r>
          <w:rPr>
            <w:rStyle w:val="IndexLink"/>
            <w:rFonts w:cs="Arial"/>
            <w:color w:val="000000"/>
            <w:sz w:val="16"/>
            <w:szCs w:val="16"/>
            <w:lang w:val="en-IN" w:eastAsia="en-IN"/>
          </w:rPr>
          <w:t>D.</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Recovery Plan Phases</w:t>
        </w:r>
        <w:r>
          <w:rPr>
            <w:rStyle w:val="IndexLink"/>
            <w:color w:val="000000"/>
            <w:sz w:val="16"/>
            <w:szCs w:val="16"/>
            <w:lang w:val="en-IN" w:eastAsia="en-IN"/>
          </w:rPr>
          <w:tab/>
          <w:t>13</w:t>
        </w:r>
      </w:hyperlink>
    </w:p>
    <w:p>
      <w:pPr>
        <w:pStyle w:val="Contents3"/>
        <w:tabs>
          <w:tab w:val="left" w:pos="1080" w:leader="none"/>
          <w:tab w:val="left" w:pos="1680" w:leader="none"/>
          <w:tab w:val="right" w:pos="9350" w:leader="dot"/>
        </w:tabs>
        <w:rPr>
          <w:rStyle w:val="IndexLink"/>
          <w:color w:val="000000"/>
          <w:sz w:val="16"/>
          <w:szCs w:val="16"/>
          <w:lang w:val="en-IN" w:eastAsia="en-IN"/>
        </w:rPr>
      </w:pPr>
      <w:hyperlink w:anchor="__RefHeading___Toc182790707">
        <w:r>
          <w:rPr>
            <w:rStyle w:val="IndexLink"/>
            <w:color w:val="000000"/>
            <w:sz w:val="16"/>
            <w:szCs w:val="16"/>
            <w:lang w:val="en-IN" w:eastAsia="en-IN"/>
          </w:rPr>
          <w:t>1.</w:t>
        </w:r>
        <w:r>
          <w:rPr>
            <w:rStyle w:val="IndexLink"/>
            <w:rFonts w:cs="Times New Roman"/>
            <w:color w:val="000000"/>
            <w:sz w:val="16"/>
            <w:szCs w:val="16"/>
            <w:lang w:val="en-IN" w:eastAsia="en-IN"/>
          </w:rPr>
          <w:tab/>
        </w:r>
        <w:r>
          <w:rPr>
            <w:rStyle w:val="IndexLink"/>
            <w:color w:val="000000"/>
            <w:sz w:val="16"/>
            <w:szCs w:val="16"/>
            <w:lang w:val="en-IN" w:eastAsia="en-IN"/>
          </w:rPr>
          <w:t>Disaster Occurrence</w:t>
          <w:tab/>
          <w:t>13</w:t>
        </w:r>
      </w:hyperlink>
    </w:p>
    <w:p>
      <w:pPr>
        <w:pStyle w:val="Contents3"/>
        <w:tabs>
          <w:tab w:val="left" w:pos="1080" w:leader="none"/>
          <w:tab w:val="left" w:pos="1680" w:leader="none"/>
          <w:tab w:val="right" w:pos="9350" w:leader="dot"/>
        </w:tabs>
        <w:rPr>
          <w:rStyle w:val="IndexLink"/>
          <w:color w:val="000000"/>
          <w:sz w:val="16"/>
          <w:szCs w:val="16"/>
          <w:lang w:val="en-IN" w:eastAsia="en-IN"/>
        </w:rPr>
      </w:pPr>
      <w:hyperlink w:anchor="__RefHeading___Toc182790708">
        <w:r>
          <w:rPr>
            <w:rStyle w:val="IndexLink"/>
            <w:color w:val="000000"/>
            <w:sz w:val="16"/>
            <w:szCs w:val="16"/>
            <w:lang w:val="en-IN" w:eastAsia="en-IN"/>
          </w:rPr>
          <w:t>2.</w:t>
        </w:r>
        <w:r>
          <w:rPr>
            <w:rStyle w:val="IndexLink"/>
            <w:rFonts w:cs="Times New Roman"/>
            <w:color w:val="000000"/>
            <w:sz w:val="16"/>
            <w:szCs w:val="16"/>
            <w:lang w:val="en-IN" w:eastAsia="en-IN"/>
          </w:rPr>
          <w:tab/>
        </w:r>
        <w:r>
          <w:rPr>
            <w:rStyle w:val="IndexLink"/>
            <w:color w:val="000000"/>
            <w:sz w:val="16"/>
            <w:szCs w:val="16"/>
            <w:lang w:val="en-IN" w:eastAsia="en-IN"/>
          </w:rPr>
          <w:t>Plan Activation</w:t>
          <w:tab/>
          <w:t>13</w:t>
        </w:r>
      </w:hyperlink>
    </w:p>
    <w:p>
      <w:pPr>
        <w:pStyle w:val="Contents3"/>
        <w:tabs>
          <w:tab w:val="left" w:pos="1080" w:leader="none"/>
          <w:tab w:val="left" w:pos="1680" w:leader="none"/>
          <w:tab w:val="right" w:pos="9350" w:leader="dot"/>
        </w:tabs>
        <w:rPr>
          <w:rStyle w:val="IndexLink"/>
          <w:color w:val="000000"/>
          <w:sz w:val="16"/>
          <w:szCs w:val="16"/>
          <w:lang w:val="en-IN" w:eastAsia="en-IN"/>
        </w:rPr>
      </w:pPr>
      <w:hyperlink w:anchor="__RefHeading___Toc182790709">
        <w:r>
          <w:rPr>
            <w:rStyle w:val="IndexLink"/>
            <w:color w:val="000000"/>
            <w:sz w:val="16"/>
            <w:szCs w:val="16"/>
            <w:lang w:val="en-IN" w:eastAsia="en-IN"/>
          </w:rPr>
          <w:t>3.</w:t>
        </w:r>
        <w:r>
          <w:rPr>
            <w:rStyle w:val="IndexLink"/>
            <w:rFonts w:cs="Times New Roman"/>
            <w:color w:val="000000"/>
            <w:sz w:val="16"/>
            <w:szCs w:val="16"/>
            <w:lang w:val="en-IN" w:eastAsia="en-IN"/>
          </w:rPr>
          <w:tab/>
        </w:r>
        <w:r>
          <w:rPr>
            <w:rStyle w:val="IndexLink"/>
            <w:color w:val="000000"/>
            <w:sz w:val="16"/>
            <w:szCs w:val="16"/>
            <w:lang w:val="en-IN" w:eastAsia="en-IN"/>
          </w:rPr>
          <w:t>Alternate Site Operations</w:t>
          <w:tab/>
          <w:t>13</w:t>
        </w:r>
      </w:hyperlink>
    </w:p>
    <w:p>
      <w:pPr>
        <w:pStyle w:val="Contents3"/>
        <w:tabs>
          <w:tab w:val="left" w:pos="1080" w:leader="none"/>
          <w:tab w:val="left" w:pos="1680" w:leader="none"/>
          <w:tab w:val="right" w:pos="9350" w:leader="dot"/>
        </w:tabs>
        <w:rPr>
          <w:rStyle w:val="IndexLink"/>
          <w:color w:val="000000"/>
          <w:sz w:val="16"/>
          <w:szCs w:val="16"/>
          <w:lang w:val="en-IN" w:eastAsia="en-IN"/>
        </w:rPr>
      </w:pPr>
      <w:hyperlink w:anchor="__RefHeading___Toc182790710">
        <w:r>
          <w:rPr>
            <w:rStyle w:val="IndexLink"/>
            <w:color w:val="000000"/>
            <w:sz w:val="16"/>
            <w:szCs w:val="16"/>
            <w:lang w:val="en-IN" w:eastAsia="en-IN"/>
          </w:rPr>
          <w:t>4.</w:t>
        </w:r>
        <w:r>
          <w:rPr>
            <w:rStyle w:val="IndexLink"/>
            <w:rFonts w:cs="Times New Roman"/>
            <w:color w:val="000000"/>
            <w:sz w:val="16"/>
            <w:szCs w:val="16"/>
            <w:lang w:val="en-IN" w:eastAsia="en-IN"/>
          </w:rPr>
          <w:tab/>
        </w:r>
        <w:r>
          <w:rPr>
            <w:rStyle w:val="IndexLink"/>
            <w:color w:val="000000"/>
            <w:sz w:val="16"/>
            <w:szCs w:val="16"/>
            <w:lang w:val="en-IN" w:eastAsia="en-IN"/>
          </w:rPr>
          <w:t>Transition to Primary Site</w:t>
          <w:tab/>
          <w:t>13</w:t>
        </w:r>
      </w:hyperlink>
    </w:p>
    <w:p>
      <w:pPr>
        <w:pStyle w:val="Contents2"/>
        <w:rPr>
          <w:rStyle w:val="IndexLink"/>
          <w:color w:val="000000"/>
          <w:sz w:val="16"/>
          <w:szCs w:val="16"/>
          <w:lang w:val="en-IN" w:eastAsia="en-IN"/>
        </w:rPr>
      </w:pPr>
      <w:hyperlink w:anchor="__RefHeading___Toc182790711">
        <w:r>
          <w:rPr>
            <w:rStyle w:val="IndexLink"/>
            <w:rFonts w:cs="Arial"/>
            <w:color w:val="000000"/>
            <w:sz w:val="16"/>
            <w:szCs w:val="16"/>
            <w:lang w:val="en-IN" w:eastAsia="en-IN"/>
          </w:rPr>
          <w:t>E.</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Vital Records Backup</w:t>
        </w:r>
        <w:r>
          <w:rPr>
            <w:rStyle w:val="IndexLink"/>
            <w:color w:val="000000"/>
            <w:sz w:val="16"/>
            <w:szCs w:val="16"/>
            <w:lang w:val="en-IN" w:eastAsia="en-IN"/>
          </w:rPr>
          <w:tab/>
          <w:t>13</w:t>
        </w:r>
      </w:hyperlink>
    </w:p>
    <w:p>
      <w:pPr>
        <w:pStyle w:val="Contents2"/>
        <w:rPr>
          <w:rStyle w:val="IndexLink"/>
          <w:color w:val="000000"/>
          <w:sz w:val="16"/>
          <w:szCs w:val="16"/>
          <w:lang w:val="en-IN" w:eastAsia="en-IN"/>
        </w:rPr>
      </w:pPr>
      <w:hyperlink w:anchor="__RefHeading___Toc182790712">
        <w:r>
          <w:rPr>
            <w:rStyle w:val="IndexLink"/>
            <w:rFonts w:cs="Arial"/>
            <w:color w:val="000000"/>
            <w:sz w:val="16"/>
            <w:szCs w:val="16"/>
            <w:lang w:val="en-IN" w:eastAsia="en-IN"/>
          </w:rPr>
          <w:t>F.</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Restoration of Hardcopy Files, Forms, and Supplies</w:t>
        </w:r>
        <w:r>
          <w:rPr>
            <w:rStyle w:val="IndexLink"/>
            <w:color w:val="000000"/>
            <w:sz w:val="16"/>
            <w:szCs w:val="16"/>
            <w:lang w:val="en-IN" w:eastAsia="en-IN"/>
          </w:rPr>
          <w:tab/>
          <w:t>14</w:t>
        </w:r>
      </w:hyperlink>
    </w:p>
    <w:p>
      <w:pPr>
        <w:pStyle w:val="Contents2"/>
        <w:rPr>
          <w:rStyle w:val="IndexLink"/>
          <w:color w:val="000000"/>
          <w:sz w:val="16"/>
          <w:szCs w:val="16"/>
          <w:lang w:val="en-IN" w:eastAsia="en-IN"/>
        </w:rPr>
      </w:pPr>
      <w:hyperlink w:anchor="__RefHeading___Toc182790713">
        <w:r>
          <w:rPr>
            <w:rStyle w:val="IndexLink"/>
            <w:rFonts w:cs="Arial"/>
            <w:color w:val="000000"/>
            <w:sz w:val="16"/>
            <w:szCs w:val="16"/>
            <w:lang w:val="en-IN" w:eastAsia="en-IN"/>
          </w:rPr>
          <w:t>G.</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On-line Access to &lt;AGENCY NAME&gt; Computer Systems</w:t>
        </w:r>
        <w:r>
          <w:rPr>
            <w:rStyle w:val="IndexLink"/>
            <w:color w:val="000000"/>
            <w:sz w:val="16"/>
            <w:szCs w:val="16"/>
            <w:lang w:val="en-IN" w:eastAsia="en-IN"/>
          </w:rPr>
          <w:tab/>
          <w:t>14</w:t>
        </w:r>
      </w:hyperlink>
    </w:p>
    <w:p>
      <w:pPr>
        <w:pStyle w:val="Contents2"/>
        <w:rPr>
          <w:rStyle w:val="IndexLink"/>
          <w:color w:val="000000"/>
          <w:sz w:val="16"/>
          <w:szCs w:val="16"/>
          <w:lang w:val="en-IN" w:eastAsia="en-IN"/>
        </w:rPr>
      </w:pPr>
      <w:hyperlink w:anchor="__RefHeading___Toc182790714">
        <w:r>
          <w:rPr>
            <w:rStyle w:val="IndexLink"/>
            <w:rFonts w:cs="Arial"/>
            <w:color w:val="000000"/>
            <w:sz w:val="16"/>
            <w:szCs w:val="16"/>
            <w:lang w:val="en-IN" w:eastAsia="en-IN"/>
          </w:rPr>
          <w:t>H.</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Mail and Report Distribution</w:t>
        </w:r>
        <w:r>
          <w:rPr>
            <w:rStyle w:val="IndexLink"/>
            <w:color w:val="000000"/>
            <w:sz w:val="16"/>
            <w:szCs w:val="16"/>
            <w:lang w:val="en-IN" w:eastAsia="en-IN"/>
          </w:rPr>
          <w:tab/>
          <w:t>15</w:t>
        </w:r>
      </w:hyperlink>
    </w:p>
    <w:p>
      <w:pPr>
        <w:pStyle w:val="Contents1"/>
        <w:rPr>
          <w:rStyle w:val="IndexLink"/>
          <w:color w:val="000000"/>
          <w:sz w:val="16"/>
          <w:szCs w:val="16"/>
          <w:lang w:val="en-IN" w:eastAsia="en-IN"/>
        </w:rPr>
      </w:pPr>
      <w:hyperlink w:anchor="__RefHeading___Toc182790715">
        <w:r>
          <w:rPr>
            <w:rStyle w:val="IndexLink"/>
            <w:color w:val="000000"/>
            <w:sz w:val="16"/>
            <w:szCs w:val="16"/>
            <w:lang w:val="en-IN" w:eastAsia="en-IN"/>
          </w:rPr>
          <w:t>Section III: Recovery Teams</w:t>
          <w:tab/>
          <w:t>16</w:t>
        </w:r>
      </w:hyperlink>
    </w:p>
    <w:p>
      <w:pPr>
        <w:pStyle w:val="Contents2"/>
        <w:rPr>
          <w:rStyle w:val="IndexLink"/>
          <w:color w:val="000000"/>
          <w:sz w:val="16"/>
          <w:szCs w:val="16"/>
          <w:lang w:val="en-IN" w:eastAsia="en-IN"/>
        </w:rPr>
      </w:pPr>
      <w:hyperlink w:anchor="__RefHeading___Toc182790716">
        <w:r>
          <w:rPr>
            <w:rStyle w:val="IndexLink"/>
            <w:rFonts w:cs="Arial"/>
            <w:color w:val="000000"/>
            <w:sz w:val="16"/>
            <w:szCs w:val="16"/>
            <w:lang w:val="en-IN" w:eastAsia="en-IN"/>
          </w:rPr>
          <w:t>A.</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Purpose and Objective</w:t>
        </w:r>
        <w:r>
          <w:rPr>
            <w:rStyle w:val="IndexLink"/>
            <w:color w:val="000000"/>
            <w:sz w:val="16"/>
            <w:szCs w:val="16"/>
            <w:lang w:val="en-IN" w:eastAsia="en-IN"/>
          </w:rPr>
          <w:tab/>
          <w:t>16</w:t>
        </w:r>
      </w:hyperlink>
    </w:p>
    <w:p>
      <w:pPr>
        <w:pStyle w:val="Contents2"/>
        <w:rPr>
          <w:rStyle w:val="IndexLink"/>
          <w:color w:val="000000"/>
          <w:sz w:val="16"/>
          <w:szCs w:val="16"/>
          <w:lang w:val="en-IN" w:eastAsia="en-IN"/>
        </w:rPr>
      </w:pPr>
      <w:hyperlink w:anchor="__RefHeading___Toc182790717">
        <w:r>
          <w:rPr>
            <w:rStyle w:val="IndexLink"/>
            <w:rFonts w:cs="Arial"/>
            <w:color w:val="000000"/>
            <w:sz w:val="16"/>
            <w:szCs w:val="16"/>
            <w:lang w:val="en-IN" w:eastAsia="en-IN"/>
          </w:rPr>
          <w:t>B.</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Recovery Team Descriptions</w:t>
        </w:r>
        <w:r>
          <w:rPr>
            <w:rStyle w:val="IndexLink"/>
            <w:color w:val="000000"/>
            <w:sz w:val="16"/>
            <w:szCs w:val="16"/>
            <w:lang w:val="en-IN" w:eastAsia="en-IN"/>
          </w:rPr>
          <w:tab/>
          <w:t>16</w:t>
        </w:r>
      </w:hyperlink>
    </w:p>
    <w:p>
      <w:pPr>
        <w:pStyle w:val="Contents2"/>
        <w:rPr>
          <w:rStyle w:val="IndexLink"/>
          <w:color w:val="000000"/>
          <w:sz w:val="16"/>
          <w:szCs w:val="16"/>
          <w:lang w:val="en-IN" w:eastAsia="en-IN"/>
        </w:rPr>
      </w:pPr>
      <w:hyperlink w:anchor="__RefHeading___Toc182790718">
        <w:r>
          <w:rPr>
            <w:rStyle w:val="IndexLink"/>
            <w:rFonts w:cs="Arial"/>
            <w:color w:val="000000"/>
            <w:sz w:val="16"/>
            <w:szCs w:val="16"/>
            <w:lang w:val="en-IN" w:eastAsia="en-IN"/>
          </w:rPr>
          <w:t>C.</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Recovery Team Assignments</w:t>
        </w:r>
        <w:r>
          <w:rPr>
            <w:rStyle w:val="IndexLink"/>
            <w:color w:val="000000"/>
            <w:sz w:val="16"/>
            <w:szCs w:val="16"/>
            <w:lang w:val="en-IN" w:eastAsia="en-IN"/>
          </w:rPr>
          <w:tab/>
          <w:t>16</w:t>
        </w:r>
      </w:hyperlink>
    </w:p>
    <w:p>
      <w:pPr>
        <w:pStyle w:val="Contents2"/>
        <w:rPr>
          <w:rStyle w:val="IndexLink"/>
          <w:color w:val="000000"/>
          <w:sz w:val="16"/>
          <w:szCs w:val="16"/>
          <w:lang w:val="en-IN" w:eastAsia="en-IN"/>
        </w:rPr>
      </w:pPr>
      <w:hyperlink w:anchor="__RefHeading___Toc182790719">
        <w:r>
          <w:rPr>
            <w:rStyle w:val="IndexLink"/>
            <w:rFonts w:cs="Arial"/>
            <w:color w:val="000000"/>
            <w:sz w:val="16"/>
            <w:szCs w:val="16"/>
            <w:lang w:val="en-IN" w:eastAsia="en-IN"/>
          </w:rPr>
          <w:t>D.</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Personnel Notification</w:t>
        </w:r>
        <w:r>
          <w:rPr>
            <w:rStyle w:val="IndexLink"/>
            <w:color w:val="000000"/>
            <w:sz w:val="16"/>
            <w:szCs w:val="16"/>
            <w:lang w:val="en-IN" w:eastAsia="en-IN"/>
          </w:rPr>
          <w:tab/>
          <w:t>17</w:t>
        </w:r>
      </w:hyperlink>
    </w:p>
    <w:p>
      <w:pPr>
        <w:pStyle w:val="Contents2"/>
        <w:rPr>
          <w:rStyle w:val="IndexLink"/>
          <w:color w:val="000000"/>
          <w:sz w:val="16"/>
          <w:szCs w:val="16"/>
          <w:lang w:val="en-IN" w:eastAsia="en-IN"/>
        </w:rPr>
      </w:pPr>
      <w:hyperlink w:anchor="__RefHeading___Toc182790720">
        <w:r>
          <w:rPr>
            <w:rStyle w:val="IndexLink"/>
            <w:rFonts w:cs="Arial"/>
            <w:color w:val="000000"/>
            <w:sz w:val="16"/>
            <w:szCs w:val="16"/>
            <w:lang w:val="en-IN" w:eastAsia="en-IN"/>
          </w:rPr>
          <w:t>E.</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Team Contacts</w:t>
        </w:r>
        <w:r>
          <w:rPr>
            <w:rStyle w:val="IndexLink"/>
            <w:color w:val="000000"/>
            <w:sz w:val="16"/>
            <w:szCs w:val="16"/>
            <w:lang w:val="en-IN" w:eastAsia="en-IN"/>
          </w:rPr>
          <w:tab/>
          <w:t>17</w:t>
        </w:r>
      </w:hyperlink>
    </w:p>
    <w:p>
      <w:pPr>
        <w:pStyle w:val="Contents2"/>
        <w:rPr>
          <w:rStyle w:val="IndexLink"/>
          <w:color w:val="000000"/>
          <w:sz w:val="16"/>
          <w:szCs w:val="16"/>
          <w:lang w:val="en-IN" w:eastAsia="en-IN"/>
        </w:rPr>
      </w:pPr>
      <w:hyperlink w:anchor="__RefHeading___Toc182790721">
        <w:r>
          <w:rPr>
            <w:rStyle w:val="IndexLink"/>
            <w:rFonts w:cs="Arial"/>
            <w:color w:val="000000"/>
            <w:sz w:val="16"/>
            <w:szCs w:val="16"/>
            <w:lang w:val="en-IN" w:eastAsia="en-IN"/>
          </w:rPr>
          <w:t>F.</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Team Responsibilities</w:t>
        </w:r>
        <w:r>
          <w:rPr>
            <w:rStyle w:val="IndexLink"/>
            <w:color w:val="000000"/>
            <w:sz w:val="16"/>
            <w:szCs w:val="16"/>
            <w:lang w:val="en-IN" w:eastAsia="en-IN"/>
          </w:rPr>
          <w:tab/>
          <w:t>17</w:t>
        </w:r>
      </w:hyperlink>
    </w:p>
    <w:p>
      <w:pPr>
        <w:pStyle w:val="Contents3"/>
        <w:rPr>
          <w:rStyle w:val="IndexLink"/>
          <w:color w:val="000000"/>
          <w:sz w:val="16"/>
          <w:szCs w:val="16"/>
          <w:lang w:val="en-IN" w:eastAsia="en-IN"/>
        </w:rPr>
      </w:pPr>
      <w:hyperlink w:anchor="__RefHeading___Toc182790722">
        <w:r>
          <w:rPr>
            <w:rStyle w:val="IndexLink"/>
            <w:color w:val="000000"/>
            <w:sz w:val="16"/>
            <w:szCs w:val="16"/>
            <w:lang w:val="en-IN" w:eastAsia="en-IN"/>
          </w:rPr>
          <w:t>Business Continuity Coordinator – &lt;Insert Name&gt;</w:t>
          <w:tab/>
          <w:t>19</w:t>
        </w:r>
      </w:hyperlink>
    </w:p>
    <w:p>
      <w:pPr>
        <w:pStyle w:val="Contents3"/>
        <w:rPr>
          <w:rStyle w:val="IndexLink"/>
          <w:color w:val="000000"/>
          <w:sz w:val="16"/>
          <w:szCs w:val="16"/>
          <w:lang w:val="en-IN" w:eastAsia="en-IN"/>
        </w:rPr>
      </w:pPr>
      <w:hyperlink w:anchor="__RefHeading___Toc182790723">
        <w:r>
          <w:rPr>
            <w:rStyle w:val="IndexLink"/>
            <w:color w:val="000000"/>
            <w:sz w:val="16"/>
            <w:szCs w:val="16"/>
            <w:lang w:val="en-IN" w:eastAsia="en-IN"/>
          </w:rPr>
          <w:t>EOC Communications Team –</w:t>
          <w:tab/>
          <w:t>19</w:t>
        </w:r>
      </w:hyperlink>
    </w:p>
    <w:p>
      <w:pPr>
        <w:pStyle w:val="Contents3"/>
        <w:rPr>
          <w:rStyle w:val="IndexLink"/>
          <w:color w:val="000000"/>
          <w:sz w:val="16"/>
          <w:szCs w:val="16"/>
          <w:lang w:val="en-IN" w:eastAsia="en-IN"/>
        </w:rPr>
      </w:pPr>
      <w:hyperlink w:anchor="__RefHeading___Toc182790724">
        <w:r>
          <w:rPr>
            <w:rStyle w:val="IndexLink"/>
            <w:color w:val="000000"/>
            <w:sz w:val="16"/>
            <w:szCs w:val="16"/>
            <w:lang w:val="en-IN" w:eastAsia="en-IN"/>
          </w:rPr>
          <w:t>EOC Human Resources Team –</w:t>
          <w:tab/>
          <w:t>20</w:t>
        </w:r>
      </w:hyperlink>
    </w:p>
    <w:p>
      <w:pPr>
        <w:pStyle w:val="Contents3"/>
        <w:rPr>
          <w:rStyle w:val="IndexLink"/>
          <w:color w:val="000000"/>
          <w:sz w:val="16"/>
          <w:szCs w:val="16"/>
          <w:lang w:val="en-IN" w:eastAsia="en-IN"/>
        </w:rPr>
      </w:pPr>
      <w:hyperlink w:anchor="__RefHeading___Toc182790725">
        <w:r>
          <w:rPr>
            <w:rStyle w:val="IndexLink"/>
            <w:color w:val="000000"/>
            <w:sz w:val="16"/>
            <w:szCs w:val="16"/>
            <w:lang w:val="en-IN" w:eastAsia="en-IN"/>
          </w:rPr>
          <w:t>EOC Administration Team –</w:t>
          <w:tab/>
          <w:t>20</w:t>
        </w:r>
      </w:hyperlink>
    </w:p>
    <w:p>
      <w:pPr>
        <w:pStyle w:val="Contents3"/>
        <w:rPr>
          <w:rStyle w:val="IndexLink"/>
          <w:color w:val="000000"/>
          <w:sz w:val="16"/>
          <w:szCs w:val="16"/>
          <w:lang w:val="en-IN" w:eastAsia="en-IN"/>
        </w:rPr>
      </w:pPr>
      <w:hyperlink w:anchor="__RefHeading___Toc182790726">
        <w:r>
          <w:rPr>
            <w:rStyle w:val="IndexLink"/>
            <w:color w:val="000000"/>
            <w:sz w:val="16"/>
            <w:szCs w:val="16"/>
            <w:lang w:val="en-IN" w:eastAsia="en-IN"/>
          </w:rPr>
          <w:t>Emergency Response Team –</w:t>
          <w:tab/>
          <w:t>21</w:t>
        </w:r>
      </w:hyperlink>
    </w:p>
    <w:p>
      <w:pPr>
        <w:pStyle w:val="Contents3"/>
        <w:rPr>
          <w:rStyle w:val="IndexLink"/>
          <w:color w:val="000000"/>
          <w:sz w:val="16"/>
          <w:szCs w:val="16"/>
          <w:lang w:val="en-IN" w:eastAsia="en-IN"/>
        </w:rPr>
      </w:pPr>
      <w:hyperlink w:anchor="__RefHeading___Toc182790727">
        <w:r>
          <w:rPr>
            <w:rStyle w:val="IndexLink"/>
            <w:color w:val="000000"/>
            <w:sz w:val="16"/>
            <w:szCs w:val="16"/>
            <w:lang w:val="en-IN" w:eastAsia="en-IN"/>
          </w:rPr>
          <w:t>Information Technology Recovery Team (See also Disaster Recovery Plan) –</w:t>
          <w:tab/>
          <w:t>21</w:t>
        </w:r>
      </w:hyperlink>
    </w:p>
    <w:p>
      <w:pPr>
        <w:pStyle w:val="Contents1"/>
        <w:rPr>
          <w:rStyle w:val="IndexLink"/>
          <w:color w:val="000000"/>
          <w:sz w:val="16"/>
          <w:szCs w:val="16"/>
          <w:lang w:val="en-IN" w:eastAsia="en-IN"/>
        </w:rPr>
      </w:pPr>
      <w:hyperlink w:anchor="__RefHeading___Toc182790728">
        <w:r>
          <w:rPr>
            <w:rStyle w:val="IndexLink"/>
            <w:color w:val="000000"/>
            <w:sz w:val="16"/>
            <w:szCs w:val="16"/>
            <w:lang w:val="en-IN" w:eastAsia="en-IN"/>
          </w:rPr>
          <w:t>Section IV: Recovery Procedures</w:t>
          <w:tab/>
          <w:t>23</w:t>
        </w:r>
      </w:hyperlink>
    </w:p>
    <w:p>
      <w:pPr>
        <w:pStyle w:val="Contents2"/>
        <w:rPr>
          <w:rStyle w:val="IndexLink"/>
          <w:color w:val="000000"/>
          <w:sz w:val="16"/>
          <w:szCs w:val="16"/>
          <w:lang w:val="en-IN" w:eastAsia="en-IN"/>
        </w:rPr>
      </w:pPr>
      <w:hyperlink w:anchor="__RefHeading___Toc182790729">
        <w:r>
          <w:rPr>
            <w:rStyle w:val="IndexLink"/>
            <w:rFonts w:cs="Arial"/>
            <w:color w:val="000000"/>
            <w:sz w:val="16"/>
            <w:szCs w:val="16"/>
            <w:lang w:val="en-IN" w:eastAsia="en-IN"/>
          </w:rPr>
          <w:t>A.</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Purpose and Objective</w:t>
        </w:r>
        <w:r>
          <w:rPr>
            <w:rStyle w:val="IndexLink"/>
            <w:color w:val="000000"/>
            <w:sz w:val="16"/>
            <w:szCs w:val="16"/>
            <w:lang w:val="en-IN" w:eastAsia="en-IN"/>
          </w:rPr>
          <w:tab/>
          <w:t>23</w:t>
        </w:r>
      </w:hyperlink>
    </w:p>
    <w:p>
      <w:pPr>
        <w:pStyle w:val="Contents2"/>
        <w:rPr>
          <w:rStyle w:val="IndexLink"/>
          <w:color w:val="000000"/>
          <w:sz w:val="16"/>
          <w:szCs w:val="16"/>
          <w:lang w:val="en-IN" w:eastAsia="en-IN"/>
        </w:rPr>
      </w:pPr>
      <w:hyperlink w:anchor="__RefHeading___Toc182790730">
        <w:r>
          <w:rPr>
            <w:rStyle w:val="IndexLink"/>
            <w:rFonts w:cs="Arial"/>
            <w:color w:val="000000"/>
            <w:sz w:val="16"/>
            <w:szCs w:val="16"/>
            <w:lang w:val="en-IN" w:eastAsia="en-IN"/>
          </w:rPr>
          <w:t>B.</w:t>
        </w:r>
        <w:r>
          <w:rPr>
            <w:rStyle w:val="IndexLink"/>
            <w:rFonts w:cs="Times New Roman"/>
            <w:b w:val="false"/>
            <w:bCs w:val="false"/>
            <w:color w:val="000000"/>
            <w:sz w:val="16"/>
            <w:szCs w:val="16"/>
            <w:lang w:val="en-IN" w:eastAsia="en-IN"/>
          </w:rPr>
          <w:tab/>
        </w:r>
        <w:r>
          <w:rPr>
            <w:rStyle w:val="IndexLink"/>
            <w:rFonts w:cs="Arial"/>
            <w:color w:val="000000"/>
            <w:sz w:val="16"/>
            <w:szCs w:val="16"/>
            <w:lang w:val="en-IN" w:eastAsia="en-IN"/>
          </w:rPr>
          <w:t>Recovery Activities and Tasks</w:t>
        </w:r>
        <w:r>
          <w:rPr>
            <w:rStyle w:val="IndexLink"/>
            <w:color w:val="000000"/>
            <w:sz w:val="16"/>
            <w:szCs w:val="16"/>
            <w:lang w:val="en-IN" w:eastAsia="en-IN"/>
          </w:rPr>
          <w:tab/>
          <w:t>24</w:t>
        </w:r>
      </w:hyperlink>
    </w:p>
    <w:p>
      <w:pPr>
        <w:pStyle w:val="Contents3"/>
        <w:rPr>
          <w:rStyle w:val="IndexLink"/>
          <w:color w:val="000000"/>
          <w:sz w:val="16"/>
          <w:szCs w:val="16"/>
          <w:lang w:val="en-IN" w:eastAsia="en-IN"/>
        </w:rPr>
      </w:pPr>
      <w:hyperlink w:anchor="__RefHeading___Toc182790731">
        <w:r>
          <w:rPr>
            <w:rStyle w:val="IndexLink"/>
            <w:color w:val="000000"/>
            <w:sz w:val="16"/>
            <w:szCs w:val="16"/>
            <w:lang w:val="en-IN" w:eastAsia="en-IN"/>
          </w:rPr>
          <w:t>PHASE I:  Disaster Occurrence</w:t>
          <w:tab/>
          <w:t>24</w:t>
        </w:r>
      </w:hyperlink>
    </w:p>
    <w:p>
      <w:pPr>
        <w:pStyle w:val="Contents3"/>
        <w:rPr>
          <w:rStyle w:val="IndexLink"/>
          <w:color w:val="000000"/>
          <w:sz w:val="16"/>
          <w:szCs w:val="16"/>
          <w:lang w:val="en-IN" w:eastAsia="en-IN"/>
        </w:rPr>
      </w:pPr>
      <w:hyperlink w:anchor="__RefHeading___Toc182790732">
        <w:r>
          <w:rPr>
            <w:rStyle w:val="IndexLink"/>
            <w:color w:val="000000"/>
            <w:sz w:val="16"/>
            <w:szCs w:val="16"/>
            <w:lang w:val="en-IN" w:eastAsia="en-IN"/>
          </w:rPr>
          <w:t>PHASE II: Plan Activation</w:t>
          <w:tab/>
          <w:t>28</w:t>
        </w:r>
      </w:hyperlink>
    </w:p>
    <w:p>
      <w:pPr>
        <w:pStyle w:val="Contents3"/>
        <w:rPr>
          <w:rStyle w:val="IndexLink"/>
          <w:color w:val="000000"/>
          <w:sz w:val="16"/>
          <w:szCs w:val="16"/>
          <w:lang w:val="en-IN" w:eastAsia="en-IN"/>
        </w:rPr>
      </w:pPr>
      <w:hyperlink w:anchor="__RefHeading___Toc182790733">
        <w:r>
          <w:rPr>
            <w:rStyle w:val="IndexLink"/>
            <w:color w:val="000000"/>
            <w:sz w:val="16"/>
            <w:szCs w:val="16"/>
            <w:lang w:val="en-IN" w:eastAsia="en-IN"/>
          </w:rPr>
          <w:t>PHASE III: Alternate Site Operations</w:t>
          <w:tab/>
          <w:t>33</w:t>
        </w:r>
      </w:hyperlink>
    </w:p>
    <w:p>
      <w:pPr>
        <w:pStyle w:val="Contents3"/>
        <w:rPr>
          <w:rStyle w:val="IndexLink"/>
          <w:color w:val="000000"/>
          <w:sz w:val="16"/>
          <w:szCs w:val="16"/>
          <w:lang w:val="en-IN" w:eastAsia="en-IN"/>
        </w:rPr>
      </w:pPr>
      <w:hyperlink w:anchor="__RefHeading___Toc182790734">
        <w:r>
          <w:rPr>
            <w:rStyle w:val="IndexLink"/>
            <w:color w:val="000000"/>
            <w:sz w:val="16"/>
            <w:szCs w:val="16"/>
            <w:lang w:val="en-IN" w:eastAsia="en-IN"/>
          </w:rPr>
          <w:t>PHASE IV: Transition to Primary Operations</w:t>
          <w:tab/>
          <w:t>35</w:t>
        </w:r>
      </w:hyperlink>
    </w:p>
    <w:p>
      <w:pPr>
        <w:pStyle w:val="Contents1"/>
        <w:rPr>
          <w:rStyle w:val="IndexLink"/>
          <w:color w:val="000000"/>
          <w:sz w:val="16"/>
          <w:szCs w:val="16"/>
          <w:lang w:val="en-IN" w:eastAsia="en-IN"/>
        </w:rPr>
      </w:pPr>
      <w:hyperlink w:anchor="__RefHeading___Toc182790735">
        <w:r>
          <w:rPr>
            <w:rStyle w:val="IndexLink"/>
            <w:color w:val="000000"/>
            <w:sz w:val="16"/>
            <w:szCs w:val="16"/>
            <w:lang w:val="en-IN" w:eastAsia="en-IN"/>
          </w:rPr>
          <w:t>Section V: Appendices</w:t>
          <w:tab/>
          <w:t>38</w:t>
        </w:r>
      </w:hyperlink>
    </w:p>
    <w:p>
      <w:pPr>
        <w:pStyle w:val="Contents2"/>
        <w:rPr>
          <w:rStyle w:val="IndexLink"/>
          <w:color w:val="000000"/>
          <w:sz w:val="16"/>
          <w:szCs w:val="16"/>
          <w:lang w:val="en-IN" w:eastAsia="en-IN"/>
        </w:rPr>
      </w:pPr>
      <w:hyperlink w:anchor="__RefHeading___Toc182790736">
        <w:r>
          <w:rPr>
            <w:rStyle w:val="IndexLink"/>
            <w:rFonts w:cs="Arial"/>
            <w:color w:val="000000"/>
            <w:sz w:val="16"/>
            <w:szCs w:val="16"/>
            <w:lang w:val="en-IN" w:eastAsia="en-IN"/>
          </w:rPr>
          <w:t>Appendix A - Employee Telephone Lists</w:t>
        </w:r>
        <w:r>
          <w:rPr>
            <w:rStyle w:val="IndexLink"/>
            <w:color w:val="000000"/>
            <w:sz w:val="16"/>
            <w:szCs w:val="16"/>
            <w:lang w:val="en-IN" w:eastAsia="en-IN"/>
          </w:rPr>
          <w:tab/>
          <w:t>39</w:t>
        </w:r>
      </w:hyperlink>
    </w:p>
    <w:p>
      <w:pPr>
        <w:pStyle w:val="Contents2"/>
        <w:rPr>
          <w:rStyle w:val="IndexLink"/>
          <w:color w:val="000000"/>
          <w:sz w:val="16"/>
          <w:szCs w:val="16"/>
          <w:lang w:val="en-IN" w:eastAsia="en-IN"/>
        </w:rPr>
      </w:pPr>
      <w:hyperlink w:anchor="__RefHeading___Toc182790737">
        <w:r>
          <w:rPr>
            <w:rStyle w:val="IndexLink"/>
            <w:rFonts w:cs="Arial"/>
            <w:color w:val="000000"/>
            <w:sz w:val="16"/>
            <w:szCs w:val="16"/>
            <w:lang w:val="en-IN" w:eastAsia="en-IN"/>
          </w:rPr>
          <w:t>Appendix B - Recovery Priorities for Critical Business Functions</w:t>
        </w:r>
        <w:r>
          <w:rPr>
            <w:rStyle w:val="IndexLink"/>
            <w:color w:val="000000"/>
            <w:sz w:val="16"/>
            <w:szCs w:val="16"/>
            <w:lang w:val="en-IN" w:eastAsia="en-IN"/>
          </w:rPr>
          <w:tab/>
          <w:t>40</w:t>
        </w:r>
      </w:hyperlink>
    </w:p>
    <w:p>
      <w:pPr>
        <w:pStyle w:val="Contents2"/>
        <w:rPr>
          <w:rStyle w:val="IndexLink"/>
          <w:color w:val="000000"/>
          <w:sz w:val="16"/>
          <w:szCs w:val="16"/>
          <w:lang w:val="en-IN" w:eastAsia="en-IN"/>
        </w:rPr>
      </w:pPr>
      <w:hyperlink w:anchor="__RefHeading___Toc182790738">
        <w:r>
          <w:rPr>
            <w:rStyle w:val="IndexLink"/>
            <w:rFonts w:cs="Arial"/>
            <w:color w:val="000000"/>
            <w:sz w:val="16"/>
            <w:szCs w:val="16"/>
            <w:lang w:val="en-IN" w:eastAsia="en-IN"/>
          </w:rPr>
          <w:t>Appendix C - Alternate Site Recovery Resource Requirements</w:t>
        </w:r>
        <w:r>
          <w:rPr>
            <w:rStyle w:val="IndexLink"/>
            <w:color w:val="000000"/>
            <w:sz w:val="16"/>
            <w:szCs w:val="16"/>
            <w:lang w:val="en-IN" w:eastAsia="en-IN"/>
          </w:rPr>
          <w:tab/>
          <w:t>41</w:t>
        </w:r>
      </w:hyperlink>
    </w:p>
    <w:p>
      <w:pPr>
        <w:pStyle w:val="Contents2"/>
        <w:rPr>
          <w:rStyle w:val="IndexLink"/>
          <w:color w:val="000000"/>
          <w:sz w:val="16"/>
          <w:szCs w:val="16"/>
          <w:lang w:val="en-IN" w:eastAsia="en-IN"/>
        </w:rPr>
      </w:pPr>
      <w:hyperlink w:anchor="__RefHeading___Toc182790739">
        <w:r>
          <w:rPr>
            <w:rStyle w:val="IndexLink"/>
            <w:rFonts w:cs="Arial"/>
            <w:color w:val="000000"/>
            <w:sz w:val="16"/>
            <w:szCs w:val="16"/>
            <w:lang w:val="en-IN" w:eastAsia="en-IN"/>
          </w:rPr>
          <w:t>Appendix D - Emergency Operations Center (EOC) Locations</w:t>
        </w:r>
        <w:r>
          <w:rPr>
            <w:rStyle w:val="IndexLink"/>
            <w:color w:val="000000"/>
            <w:sz w:val="16"/>
            <w:szCs w:val="16"/>
            <w:lang w:val="en-IN" w:eastAsia="en-IN"/>
          </w:rPr>
          <w:tab/>
          <w:t>43</w:t>
        </w:r>
      </w:hyperlink>
    </w:p>
    <w:p>
      <w:pPr>
        <w:pStyle w:val="Contents2"/>
        <w:rPr>
          <w:rStyle w:val="IndexLink"/>
          <w:color w:val="000000"/>
          <w:sz w:val="16"/>
          <w:szCs w:val="16"/>
          <w:lang w:val="en-IN" w:eastAsia="en-IN"/>
        </w:rPr>
      </w:pPr>
      <w:hyperlink w:anchor="__RefHeading___Toc182790740">
        <w:r>
          <w:rPr>
            <w:rStyle w:val="IndexLink"/>
            <w:rFonts w:cs="Arial"/>
            <w:color w:val="000000"/>
            <w:sz w:val="16"/>
            <w:szCs w:val="16"/>
            <w:lang w:val="en-IN" w:eastAsia="en-IN"/>
          </w:rPr>
          <w:t>Appendix E - Vital Records</w:t>
        </w:r>
        <w:r>
          <w:rPr>
            <w:rStyle w:val="IndexLink"/>
            <w:color w:val="000000"/>
            <w:sz w:val="16"/>
            <w:szCs w:val="16"/>
            <w:lang w:val="en-IN" w:eastAsia="en-IN"/>
          </w:rPr>
          <w:tab/>
          <w:t>44</w:t>
        </w:r>
      </w:hyperlink>
    </w:p>
    <w:p>
      <w:pPr>
        <w:pStyle w:val="Contents2"/>
        <w:rPr>
          <w:rStyle w:val="IndexLink"/>
          <w:color w:val="000000"/>
          <w:sz w:val="16"/>
          <w:szCs w:val="16"/>
          <w:lang w:val="en-IN" w:eastAsia="en-IN"/>
        </w:rPr>
      </w:pPr>
      <w:hyperlink w:anchor="__RefHeading___Toc182790741">
        <w:r>
          <w:rPr>
            <w:rStyle w:val="IndexLink"/>
            <w:rFonts w:cs="Arial"/>
            <w:color w:val="000000"/>
            <w:sz w:val="16"/>
            <w:szCs w:val="16"/>
            <w:lang w:val="en-IN" w:eastAsia="en-IN"/>
          </w:rPr>
          <w:t>Appendix F - Forms and Supplies</w:t>
        </w:r>
        <w:r>
          <w:rPr>
            <w:rStyle w:val="IndexLink"/>
            <w:color w:val="000000"/>
            <w:sz w:val="16"/>
            <w:szCs w:val="16"/>
            <w:lang w:val="en-IN" w:eastAsia="en-IN"/>
          </w:rPr>
          <w:tab/>
          <w:t>45</w:t>
        </w:r>
      </w:hyperlink>
    </w:p>
    <w:p>
      <w:pPr>
        <w:pStyle w:val="Contents2"/>
        <w:rPr>
          <w:rStyle w:val="IndexLink"/>
          <w:color w:val="000000"/>
          <w:sz w:val="16"/>
          <w:szCs w:val="16"/>
          <w:lang w:val="en-IN" w:eastAsia="en-IN"/>
        </w:rPr>
      </w:pPr>
      <w:hyperlink w:anchor="__RefHeading___Toc182790742">
        <w:r>
          <w:rPr>
            <w:rStyle w:val="IndexLink"/>
            <w:rFonts w:cs="Arial"/>
            <w:color w:val="000000"/>
            <w:sz w:val="16"/>
            <w:szCs w:val="16"/>
            <w:lang w:val="en-IN" w:eastAsia="en-IN"/>
          </w:rPr>
          <w:t>Appendix G - Vendor Lists</w:t>
        </w:r>
        <w:r>
          <w:rPr>
            <w:rStyle w:val="IndexLink"/>
            <w:color w:val="000000"/>
            <w:sz w:val="16"/>
            <w:szCs w:val="16"/>
            <w:lang w:val="en-IN" w:eastAsia="en-IN"/>
          </w:rPr>
          <w:tab/>
          <w:t>46</w:t>
        </w:r>
      </w:hyperlink>
    </w:p>
    <w:p>
      <w:pPr>
        <w:pStyle w:val="Contents2"/>
        <w:rPr>
          <w:rStyle w:val="IndexLink"/>
          <w:color w:val="000000"/>
          <w:sz w:val="16"/>
          <w:szCs w:val="16"/>
          <w:lang w:val="en-IN" w:eastAsia="en-IN"/>
        </w:rPr>
      </w:pPr>
      <w:hyperlink w:anchor="__RefHeading___Toc182790743">
        <w:r>
          <w:rPr>
            <w:rStyle w:val="IndexLink"/>
            <w:rFonts w:cs="Arial"/>
            <w:color w:val="000000"/>
            <w:sz w:val="16"/>
            <w:szCs w:val="16"/>
            <w:lang w:val="en-IN" w:eastAsia="en-IN"/>
          </w:rPr>
          <w:t>Appendix H - Desktop Computer Configurations</w:t>
        </w:r>
        <w:r>
          <w:rPr>
            <w:rStyle w:val="IndexLink"/>
            <w:color w:val="000000"/>
            <w:sz w:val="16"/>
            <w:szCs w:val="16"/>
            <w:lang w:val="en-IN" w:eastAsia="en-IN"/>
          </w:rPr>
          <w:tab/>
          <w:t>47</w:t>
        </w:r>
      </w:hyperlink>
    </w:p>
    <w:p>
      <w:pPr>
        <w:pStyle w:val="Contents2"/>
        <w:rPr>
          <w:rStyle w:val="IndexLink"/>
          <w:color w:val="000000"/>
          <w:sz w:val="16"/>
          <w:szCs w:val="16"/>
          <w:lang w:val="en-IN" w:eastAsia="en-IN"/>
        </w:rPr>
      </w:pPr>
      <w:hyperlink w:anchor="__RefHeading___Toc182790744">
        <w:r>
          <w:rPr>
            <w:rStyle w:val="IndexLink"/>
            <w:rFonts w:cs="Arial"/>
            <w:color w:val="000000"/>
            <w:sz w:val="16"/>
            <w:szCs w:val="16"/>
            <w:lang w:val="en-IN" w:eastAsia="en-IN"/>
          </w:rPr>
          <w:t>Appendix I - Computer System Reports</w:t>
        </w:r>
        <w:r>
          <w:rPr>
            <w:rStyle w:val="IndexLink"/>
            <w:color w:val="000000"/>
            <w:sz w:val="16"/>
            <w:szCs w:val="16"/>
            <w:lang w:val="en-IN" w:eastAsia="en-IN"/>
          </w:rPr>
          <w:tab/>
          <w:t>48</w:t>
        </w:r>
      </w:hyperlink>
    </w:p>
    <w:p>
      <w:pPr>
        <w:pStyle w:val="Contents2"/>
        <w:rPr>
          <w:rStyle w:val="IndexLink"/>
          <w:color w:val="000000"/>
          <w:sz w:val="16"/>
          <w:szCs w:val="16"/>
          <w:lang w:val="en-IN" w:eastAsia="en-IN"/>
        </w:rPr>
      </w:pPr>
      <w:hyperlink w:anchor="__RefHeading___Toc182790745">
        <w:r>
          <w:rPr>
            <w:rStyle w:val="IndexLink"/>
            <w:rFonts w:cs="Arial"/>
            <w:color w:val="000000"/>
            <w:sz w:val="16"/>
            <w:szCs w:val="16"/>
            <w:lang w:val="en-IN" w:eastAsia="en-IN"/>
          </w:rPr>
          <w:t>Appendix J - Critical Software Resources</w:t>
        </w:r>
        <w:r>
          <w:rPr>
            <w:rStyle w:val="IndexLink"/>
            <w:color w:val="000000"/>
            <w:sz w:val="16"/>
            <w:szCs w:val="16"/>
            <w:lang w:val="en-IN" w:eastAsia="en-IN"/>
          </w:rPr>
          <w:tab/>
          <w:t>49</w:t>
        </w:r>
      </w:hyperlink>
    </w:p>
    <w:p>
      <w:pPr>
        <w:pStyle w:val="Contents2"/>
        <w:rPr>
          <w:rStyle w:val="IndexLink"/>
          <w:color w:val="000000"/>
          <w:sz w:val="16"/>
          <w:szCs w:val="16"/>
          <w:lang w:val="en-IN" w:eastAsia="en-IN"/>
        </w:rPr>
      </w:pPr>
      <w:hyperlink w:anchor="__RefHeading___Toc182790746">
        <w:r>
          <w:rPr>
            <w:rStyle w:val="IndexLink"/>
            <w:rFonts w:cs="Arial"/>
            <w:color w:val="000000"/>
            <w:sz w:val="16"/>
            <w:szCs w:val="16"/>
            <w:lang w:val="en-IN" w:eastAsia="en-IN"/>
          </w:rPr>
          <w:t>Appendix K - Alternate Site Transportation Information</w:t>
        </w:r>
        <w:r>
          <w:rPr>
            <w:rStyle w:val="IndexLink"/>
            <w:color w:val="000000"/>
            <w:sz w:val="16"/>
            <w:szCs w:val="16"/>
            <w:lang w:val="en-IN" w:eastAsia="en-IN"/>
          </w:rPr>
          <w:tab/>
          <w:t>50</w:t>
        </w:r>
      </w:hyperlink>
    </w:p>
    <w:p>
      <w:pPr>
        <w:pStyle w:val="Contents2"/>
        <w:rPr>
          <w:rStyle w:val="IndexLink"/>
          <w:color w:val="000000"/>
          <w:sz w:val="16"/>
          <w:szCs w:val="16"/>
          <w:lang w:val="en-IN" w:eastAsia="en-IN"/>
        </w:rPr>
      </w:pPr>
      <w:hyperlink w:anchor="__RefHeading___Toc182790747">
        <w:r>
          <w:rPr>
            <w:rStyle w:val="IndexLink"/>
            <w:rFonts w:cs="Arial"/>
            <w:color w:val="000000"/>
            <w:sz w:val="16"/>
            <w:szCs w:val="16"/>
            <w:lang w:val="fr-FR" w:eastAsia="en-IN"/>
          </w:rPr>
          <w:t>Appendix L - Alternate Site Accommodations Information</w:t>
        </w:r>
        <w:r>
          <w:rPr>
            <w:rStyle w:val="IndexLink"/>
            <w:color w:val="000000"/>
            <w:sz w:val="16"/>
            <w:szCs w:val="16"/>
            <w:lang w:val="en-IN" w:eastAsia="en-IN"/>
          </w:rPr>
          <w:tab/>
          <w:t>51</w:t>
        </w:r>
      </w:hyperlink>
    </w:p>
    <w:p>
      <w:pPr>
        <w:pStyle w:val="Contents2"/>
        <w:rPr>
          <w:rStyle w:val="IndexLink"/>
          <w:color w:val="000000"/>
          <w:sz w:val="16"/>
          <w:szCs w:val="16"/>
          <w:lang w:val="en-IN" w:eastAsia="en-IN"/>
        </w:rPr>
      </w:pPr>
      <w:hyperlink w:anchor="__RefHeading___Toc182790748">
        <w:r>
          <w:rPr>
            <w:rStyle w:val="IndexLink"/>
            <w:rFonts w:cs="Arial"/>
            <w:color w:val="000000"/>
            <w:sz w:val="16"/>
            <w:szCs w:val="16"/>
            <w:lang w:val="en-IN" w:eastAsia="en-IN"/>
          </w:rPr>
          <w:t>Appendix M - Severity Impact Assessments</w:t>
        </w:r>
        <w:r>
          <w:rPr>
            <w:rStyle w:val="IndexLink"/>
            <w:color w:val="000000"/>
            <w:sz w:val="16"/>
            <w:szCs w:val="16"/>
            <w:lang w:val="en-IN" w:eastAsia="en-IN"/>
          </w:rPr>
          <w:tab/>
          <w:t>52</w:t>
        </w:r>
      </w:hyperlink>
    </w:p>
    <w:p>
      <w:pPr>
        <w:pStyle w:val="Contents2"/>
        <w:rPr>
          <w:rStyle w:val="IndexLink"/>
          <w:color w:val="000000"/>
          <w:sz w:val="16"/>
          <w:szCs w:val="16"/>
          <w:lang w:val="en-IN" w:eastAsia="en-IN"/>
        </w:rPr>
      </w:pPr>
      <w:hyperlink w:anchor="__RefHeading___Toc182790749">
        <w:r>
          <w:rPr>
            <w:rStyle w:val="IndexLink"/>
            <w:rFonts w:cs="Arial"/>
            <w:color w:val="000000"/>
            <w:sz w:val="16"/>
            <w:szCs w:val="16"/>
            <w:lang w:val="en-IN" w:eastAsia="en-IN"/>
          </w:rPr>
          <w:t>Appendix N - &lt;AGENCY NAME&gt; Business Impact Assessment</w:t>
        </w:r>
        <w:r>
          <w:rPr>
            <w:rStyle w:val="IndexLink"/>
            <w:color w:val="000000"/>
            <w:sz w:val="16"/>
            <w:szCs w:val="16"/>
            <w:lang w:val="en-IN" w:eastAsia="en-IN"/>
          </w:rPr>
          <w:tab/>
          <w:t>53</w:t>
        </w:r>
      </w:hyperlink>
    </w:p>
    <w:p>
      <w:pPr>
        <w:pStyle w:val="Contents2"/>
        <w:rPr>
          <w:rStyle w:val="IndexLink"/>
          <w:color w:val="000000"/>
          <w:sz w:val="16"/>
          <w:szCs w:val="16"/>
          <w:lang w:val="en-IN" w:eastAsia="en-IN"/>
        </w:rPr>
      </w:pPr>
      <w:hyperlink w:anchor="__RefHeading___Toc182790750">
        <w:r>
          <w:rPr>
            <w:rStyle w:val="IndexLink"/>
            <w:rFonts w:cs="Arial"/>
            <w:color w:val="000000"/>
            <w:sz w:val="16"/>
            <w:szCs w:val="16"/>
            <w:lang w:val="en-IN" w:eastAsia="en-IN"/>
          </w:rPr>
          <w:t>Appendix O - Recovery Tasks List</w:t>
        </w:r>
        <w:r>
          <w:rPr>
            <w:rStyle w:val="IndexLink"/>
            <w:color w:val="000000"/>
            <w:sz w:val="16"/>
            <w:szCs w:val="16"/>
            <w:lang w:val="en-IN" w:eastAsia="en-IN"/>
          </w:rPr>
          <w:tab/>
          <w:t>54</w:t>
        </w:r>
      </w:hyperlink>
    </w:p>
    <w:p>
      <w:pPr>
        <w:pStyle w:val="Contents2"/>
        <w:rPr>
          <w:rStyle w:val="IndexLink"/>
          <w:color w:val="000000"/>
          <w:sz w:val="16"/>
          <w:szCs w:val="16"/>
          <w:lang w:val="en-IN" w:eastAsia="en-IN"/>
        </w:rPr>
      </w:pPr>
      <w:hyperlink w:anchor="__RefHeading___Toc182790751">
        <w:r>
          <w:rPr>
            <w:rStyle w:val="IndexLink"/>
            <w:rFonts w:cs="Arial"/>
            <w:color w:val="000000"/>
            <w:sz w:val="16"/>
            <w:szCs w:val="16"/>
            <w:lang w:val="en-IN" w:eastAsia="en-IN"/>
          </w:rPr>
          <w:t>Appendix P - Recommended &lt;AGENCY NAME&gt; Agency Office Recovery</w:t>
        </w:r>
        <w:r>
          <w:rPr>
            <w:rStyle w:val="IndexLink"/>
            <w:color w:val="000000"/>
            <w:sz w:val="16"/>
            <w:szCs w:val="16"/>
            <w:lang w:val="en-IN" w:eastAsia="en-IN"/>
          </w:rPr>
          <w:tab/>
          <w:t>55</w:t>
        </w:r>
      </w:hyperlink>
    </w:p>
    <w:p>
      <w:pPr>
        <w:pStyle w:val="Contents2"/>
        <w:rPr>
          <w:rStyle w:val="IndexLink"/>
          <w:color w:val="000000"/>
          <w:sz w:val="16"/>
          <w:szCs w:val="16"/>
          <w:lang w:val="en-IN" w:eastAsia="en-IN"/>
        </w:rPr>
      </w:pPr>
      <w:hyperlink w:anchor="__RefHeading___Toc182790752">
        <w:r>
          <w:rPr>
            <w:rStyle w:val="IndexLink"/>
            <w:rFonts w:cs="Arial"/>
            <w:color w:val="000000"/>
            <w:sz w:val="16"/>
            <w:szCs w:val="16"/>
            <w:lang w:val="en-IN" w:eastAsia="en-IN"/>
          </w:rPr>
          <w:t>Appendix Q - Guides to EMS and www.&lt;AGENCY NAME&gt;recovery.com</w:t>
        </w:r>
        <w:r>
          <w:rPr>
            <w:rStyle w:val="IndexLink"/>
            <w:color w:val="000000"/>
            <w:sz w:val="16"/>
            <w:szCs w:val="16"/>
            <w:lang w:val="en-IN" w:eastAsia="en-IN"/>
          </w:rPr>
          <w:tab/>
          <w:t>56</w:t>
        </w:r>
      </w:hyperlink>
      <w:r>
        <w:fldChar w:fldCharType="end"/>
      </w:r>
    </w:p>
    <w:p>
      <w:pPr>
        <w:sectPr>
          <w:headerReference w:type="default" r:id="rId3"/>
          <w:footerReference w:type="default" r:id="rId4"/>
          <w:footerReference w:type="first" r:id="rId5"/>
          <w:type w:val="nextPage"/>
          <w:pgSz w:w="12240" w:h="15840"/>
          <w:pgMar w:left="1152" w:right="1152" w:header="720" w:top="1180" w:footer="720" w:bottom="1915" w:gutter="0"/>
          <w:pgNumType w:fmt="decimal"/>
          <w:formProt w:val="false"/>
          <w:titlePg/>
          <w:textDirection w:val="lrTb"/>
          <w:docGrid w:type="default" w:linePitch="360" w:charSpace="4294961151"/>
        </w:sectPr>
        <w:pStyle w:val="Heading1"/>
        <w:numPr>
          <w:ilvl w:val="0"/>
          <w:numId w:val="1"/>
        </w:numPr>
        <w:jc w:val="both"/>
        <w:rPr>
          <w:rFonts w:cs="Arial" w:ascii="Arial" w:hAnsi="Arial"/>
          <w:color w:val="000000"/>
          <w:sz w:val="16"/>
          <w:szCs w:val="16"/>
        </w:rPr>
      </w:pPr>
      <w:r>
        <w:rPr>
          <w:rFonts w:cs="Arial" w:ascii="Arial" w:hAnsi="Arial"/>
          <w:color w:val="000000"/>
          <w:sz w:val="16"/>
          <w:szCs w:val="16"/>
        </w:rPr>
      </w:r>
    </w:p>
    <w:p>
      <w:pPr>
        <w:pStyle w:val="Heading1"/>
        <w:numPr>
          <w:ilvl w:val="0"/>
          <w:numId w:val="1"/>
        </w:numPr>
        <w:pBdr>
          <w:top w:val="nil"/>
          <w:left w:val="nil"/>
          <w:bottom w:val="double" w:sz="4" w:space="1" w:color="000001"/>
          <w:right w:val="nil"/>
        </w:pBdr>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bookmarkStart w:id="0" w:name="__RefHeading___Toc182790692"/>
      <w:bookmarkEnd w:id="0"/>
      <w:r>
        <w:rPr>
          <w:rFonts w:cs="Arial" w:ascii="Arial" w:hAnsi="Arial"/>
          <w:color w:val="000000"/>
          <w:sz w:val="16"/>
          <w:szCs w:val="16"/>
        </w:rPr>
        <w:t>DOCUMENT CHANGE CONTROL</w:t>
      </w:r>
    </w:p>
    <w:p>
      <w:pPr>
        <w:pStyle w:val="Normal"/>
        <w:spacing w:before="0" w:after="120"/>
        <w:rPr>
          <w:rFonts w:cs="Arial" w:ascii="Arial" w:hAnsi="Arial"/>
          <w:color w:val="000000"/>
          <w:sz w:val="16"/>
          <w:szCs w:val="16"/>
        </w:rPr>
      </w:pPr>
      <w:r>
        <w:rPr>
          <w:rFonts w:cs="Arial" w:ascii="Arial" w:hAnsi="Arial"/>
          <w:color w:val="000000"/>
          <w:sz w:val="16"/>
          <w:szCs w:val="16"/>
        </w:rPr>
      </w:r>
    </w:p>
    <w:tbl>
      <w:tblPr>
        <w:jc w:val="left"/>
        <w:tblInd w:w="-14" w:type="dxa"/>
        <w:tblBorders>
          <w:top w:val="single" w:sz="4" w:space="0" w:color="000001"/>
          <w:left w:val="single" w:sz="4" w:space="0" w:color="000001"/>
          <w:bottom w:val="single" w:sz="4" w:space="0" w:color="000001"/>
          <w:insideH w:val="single" w:sz="4" w:space="0" w:color="000001"/>
          <w:right w:val="nil"/>
          <w:insideV w:val="nil"/>
        </w:tblBorders>
        <w:tblCellMar>
          <w:top w:w="0" w:type="dxa"/>
          <w:left w:w="-5" w:type="dxa"/>
          <w:bottom w:w="0" w:type="dxa"/>
          <w:right w:w="0" w:type="dxa"/>
        </w:tblCellMar>
      </w:tblPr>
      <w:tblGrid>
        <w:gridCol w:w="1443"/>
        <w:gridCol w:w="1080"/>
        <w:gridCol w:w="2249"/>
        <w:gridCol w:w="2430"/>
        <w:gridCol w:w="2262"/>
      </w:tblGrid>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jc w:val="center"/>
              <w:rPr>
                <w:rFonts w:eastAsia="Arial" w:cs="Arial" w:ascii="Arial" w:hAnsi="Arial"/>
                <w:b/>
                <w:color w:val="000000"/>
                <w:sz w:val="16"/>
                <w:szCs w:val="16"/>
              </w:rPr>
            </w:pPr>
            <w:r>
              <w:rPr>
                <w:rFonts w:eastAsia="Arial" w:cs="Arial" w:ascii="Arial" w:hAnsi="Arial"/>
                <w:b/>
                <w:color w:val="000000"/>
                <w:sz w:val="16"/>
                <w:szCs w:val="16"/>
              </w:rPr>
              <w:t>Date</w:t>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jc w:val="center"/>
              <w:rPr>
                <w:rFonts w:eastAsia="Arial" w:cs="Arial" w:ascii="Arial" w:hAnsi="Arial"/>
                <w:b/>
                <w:color w:val="000000"/>
                <w:sz w:val="16"/>
                <w:szCs w:val="16"/>
              </w:rPr>
            </w:pPr>
            <w:r>
              <w:rPr>
                <w:rFonts w:eastAsia="Arial" w:cs="Arial" w:ascii="Arial" w:hAnsi="Arial"/>
                <w:b/>
                <w:color w:val="000000"/>
                <w:sz w:val="16"/>
                <w:szCs w:val="16"/>
              </w:rPr>
              <w:t>Version</w:t>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jc w:val="center"/>
              <w:rPr>
                <w:rFonts w:eastAsia="Arial" w:cs="Arial" w:ascii="Arial" w:hAnsi="Arial"/>
                <w:b/>
                <w:color w:val="000000"/>
                <w:sz w:val="16"/>
                <w:szCs w:val="16"/>
              </w:rPr>
            </w:pPr>
            <w:r>
              <w:rPr>
                <w:rFonts w:eastAsia="Arial" w:cs="Arial" w:ascii="Arial" w:hAnsi="Arial"/>
                <w:b/>
                <w:color w:val="000000"/>
                <w:sz w:val="16"/>
                <w:szCs w:val="16"/>
              </w:rPr>
              <w:t>Requester</w:t>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jc w:val="center"/>
              <w:rPr>
                <w:rFonts w:eastAsia="Arial" w:cs="Arial" w:ascii="Arial" w:hAnsi="Arial"/>
                <w:b/>
                <w:color w:val="000000"/>
                <w:sz w:val="16"/>
                <w:szCs w:val="16"/>
              </w:rPr>
            </w:pPr>
            <w:r>
              <w:rPr>
                <w:rFonts w:eastAsia="Arial" w:cs="Arial" w:ascii="Arial" w:hAnsi="Arial"/>
                <w:b/>
                <w:color w:val="000000"/>
                <w:sz w:val="16"/>
                <w:szCs w:val="16"/>
              </w:rPr>
              <w:t>Tech. Writer</w:t>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jc w:val="center"/>
              <w:rPr>
                <w:rFonts w:eastAsia="Arial" w:cs="Arial" w:ascii="Arial" w:hAnsi="Arial"/>
                <w:b/>
                <w:color w:val="000000"/>
                <w:sz w:val="16"/>
                <w:szCs w:val="16"/>
              </w:rPr>
            </w:pPr>
            <w:r>
              <w:rPr>
                <w:rFonts w:eastAsia="Arial" w:cs="Arial" w:ascii="Arial" w:hAnsi="Arial"/>
                <w:b/>
                <w:color w:val="000000"/>
                <w:sz w:val="16"/>
                <w:szCs w:val="16"/>
              </w:rPr>
              <w:t>Change/Review</w:t>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r>
        <w:trPr>
          <w:cantSplit w:val="false"/>
        </w:trPr>
        <w:tc>
          <w:tcPr>
            <w:tcW w:w="1443"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10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4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43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5" w:type="dxa"/>
            </w:tcMar>
            <w:vAlign w:val="center"/>
          </w:tcPr>
          <w:p>
            <w:pPr>
              <w:pStyle w:val="Normal1"/>
              <w:rPr>
                <w:rFonts w:eastAsia="Arial" w:cs="Arial" w:ascii="Arial" w:hAnsi="Arial"/>
                <w:color w:val="000000"/>
                <w:sz w:val="16"/>
                <w:szCs w:val="16"/>
                <w:lang w:val="en-US"/>
              </w:rPr>
            </w:pPr>
            <w:r>
              <w:rPr>
                <w:rFonts w:eastAsia="Arial" w:cs="Arial" w:ascii="Arial" w:hAnsi="Arial"/>
                <w:color w:val="000000"/>
                <w:sz w:val="16"/>
                <w:szCs w:val="16"/>
                <w:lang w:val="en-US"/>
              </w:rPr>
            </w:r>
          </w:p>
        </w:tc>
        <w:tc>
          <w:tcPr>
            <w:tcW w:w="2262"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5" w:type="dxa"/>
            </w:tcMar>
            <w:vAlign w:val="center"/>
          </w:tcPr>
          <w:p>
            <w:pPr>
              <w:pStyle w:val="Normal1"/>
              <w:rPr>
                <w:rFonts w:eastAsia="Arial Black" w:cs="Arial" w:ascii="Arial" w:hAnsi="Arial"/>
                <w:color w:val="000000"/>
                <w:sz w:val="16"/>
                <w:szCs w:val="16"/>
                <w:lang w:val="zxx"/>
              </w:rPr>
            </w:pPr>
            <w:r>
              <w:rPr>
                <w:rFonts w:eastAsia="Arial Black" w:cs="Arial" w:ascii="Arial" w:hAnsi="Arial"/>
                <w:color w:val="000000"/>
                <w:sz w:val="16"/>
                <w:szCs w:val="16"/>
                <w:lang w:val="zxx"/>
              </w:rPr>
            </w:r>
          </w:p>
        </w:tc>
      </w:tr>
    </w:tbl>
    <w:p>
      <w:pPr>
        <w:pStyle w:val="Normal"/>
        <w:spacing w:before="0" w:after="480"/>
        <w:rPr>
          <w:rFonts w:cs="Arial" w:ascii="Arial" w:hAnsi="Arial"/>
          <w:color w:val="000000"/>
          <w:sz w:val="16"/>
          <w:szCs w:val="16"/>
        </w:rPr>
      </w:pPr>
      <w:r>
        <w:rPr>
          <w:rFonts w:cs="Arial" w:ascii="Arial" w:hAnsi="Arial"/>
          <w:color w:val="000000"/>
          <w:sz w:val="16"/>
          <w:szCs w:val="16"/>
        </w:rPr>
      </w:r>
    </w:p>
    <w:p>
      <w:pPr>
        <w:pStyle w:val="Normal"/>
        <w:spacing w:before="0" w:after="720"/>
        <w:rPr>
          <w:rFonts w:cs="Arial" w:ascii="Arial" w:hAnsi="Arial"/>
          <w:color w:val="000000"/>
          <w:sz w:val="16"/>
          <w:szCs w:val="16"/>
        </w:rPr>
      </w:pPr>
      <w:r>
        <w:rPr>
          <w:rFonts w:cs="Arial" w:ascii="Arial" w:hAnsi="Arial"/>
          <w:color w:val="000000"/>
          <w:sz w:val="16"/>
          <w:szCs w:val="16"/>
        </w:rPr>
        <w:t>Modified by: ________________________________________________   ________/____/_____</w:t>
      </w:r>
    </w:p>
    <w:p>
      <w:pPr>
        <w:pStyle w:val="Normal"/>
        <w:spacing w:before="0" w:after="720"/>
        <w:rPr>
          <w:rFonts w:cs="Arial" w:ascii="Arial" w:hAnsi="Arial"/>
          <w:color w:val="000000"/>
          <w:sz w:val="16"/>
          <w:szCs w:val="16"/>
        </w:rPr>
      </w:pPr>
      <w:r>
        <w:rPr>
          <w:rFonts w:cs="Arial" w:ascii="Arial" w:hAnsi="Arial"/>
          <w:color w:val="000000"/>
          <w:sz w:val="16"/>
          <w:szCs w:val="16"/>
        </w:rPr>
        <w:t>Reviewed by: ________________________________________________   ________/____/_____</w:t>
      </w:r>
    </w:p>
    <w:p>
      <w:pPr>
        <w:pStyle w:val="Normal"/>
        <w:spacing w:before="0" w:after="720"/>
        <w:rPr>
          <w:rFonts w:cs="Arial" w:ascii="Arial" w:hAnsi="Arial"/>
          <w:color w:val="000000"/>
          <w:sz w:val="16"/>
          <w:szCs w:val="16"/>
        </w:rPr>
      </w:pPr>
      <w:r>
        <w:rPr>
          <w:rFonts w:cs="Arial" w:ascii="Arial" w:hAnsi="Arial"/>
          <w:color w:val="000000"/>
          <w:sz w:val="16"/>
          <w:szCs w:val="16"/>
        </w:rPr>
        <w:t xml:space="preserve">Approved by: ________________________________________________   ________/____/_____ </w:t>
      </w:r>
    </w:p>
    <w:p>
      <w:pPr>
        <w:pStyle w:val="Normal"/>
        <w:rPr>
          <w:rFonts w:cs="Arial" w:ascii="Arial" w:hAnsi="Arial"/>
          <w:color w:val="000000"/>
          <w:sz w:val="16"/>
          <w:szCs w:val="16"/>
        </w:rPr>
      </w:pPr>
      <w:r>
        <w:rPr>
          <w:rFonts w:cs="Arial" w:ascii="Arial" w:hAnsi="Arial"/>
          <w:color w:val="000000"/>
          <w:sz w:val="16"/>
          <w:szCs w:val="16"/>
        </w:rPr>
      </w:r>
    </w:p>
    <w:p>
      <w:pPr>
        <w:sectPr>
          <w:headerReference w:type="default" r:id="rId6"/>
          <w:footerReference w:type="default" r:id="rId7"/>
          <w:type w:val="nextPage"/>
          <w:pgSz w:w="12240" w:h="15840"/>
          <w:pgMar w:left="1440" w:right="1440" w:header="720" w:top="2160" w:footer="720" w:bottom="1915" w:gutter="0"/>
          <w:pgNumType w:fmt="decimal"/>
          <w:formProt w:val="false"/>
          <w:textDirection w:val="lrTb"/>
          <w:docGrid w:type="default" w:linePitch="360" w:charSpace="4294961151"/>
        </w:sectPr>
      </w:pPr>
    </w:p>
    <w:p>
      <w:pPr>
        <w:pStyle w:val="Heading1"/>
        <w:numPr>
          <w:ilvl w:val="0"/>
          <w:numId w:val="1"/>
        </w:numPr>
        <w:pBdr>
          <w:top w:val="nil"/>
          <w:left w:val="nil"/>
          <w:bottom w:val="double" w:sz="4" w:space="1" w:color="000001"/>
          <w:right w:val="nil"/>
        </w:pBdr>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bookmarkStart w:id="1" w:name="__RefHeading___Toc182790693"/>
      <w:bookmarkEnd w:id="1"/>
      <w:r>
        <w:rPr>
          <w:rFonts w:cs="Arial" w:ascii="Arial" w:hAnsi="Arial"/>
          <w:color w:val="000000"/>
          <w:sz w:val="16"/>
          <w:szCs w:val="16"/>
        </w:rPr>
        <w:t>Section I: Introduction</w:t>
      </w:r>
    </w:p>
    <w:p>
      <w:pPr>
        <w:pStyle w:val="Normal"/>
        <w:rPr>
          <w:rFonts w:cs="Arial" w:ascii="Arial" w:hAnsi="Arial"/>
          <w:color w:val="000000"/>
          <w:sz w:val="16"/>
          <w:szCs w:val="16"/>
        </w:rPr>
      </w:pPr>
      <w:r>
        <w:rPr>
          <w:rFonts w:cs="Arial" w:ascii="Arial" w:hAnsi="Arial"/>
          <w:color w:val="000000"/>
          <w:sz w:val="16"/>
          <w:szCs w:val="16"/>
        </w:rPr>
      </w:r>
    </w:p>
    <w:p>
      <w:pPr>
        <w:pStyle w:val="Heading2"/>
        <w:numPr>
          <w:ilvl w:val="0"/>
          <w:numId w:val="1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 w:name="__RefHeading___Toc182790694"/>
      <w:bookmarkEnd w:id="2"/>
      <w:r>
        <w:rPr>
          <w:rFonts w:cs="Arial" w:ascii="Arial" w:hAnsi="Arial"/>
          <w:color w:val="000000"/>
          <w:sz w:val="16"/>
          <w:szCs w:val="16"/>
        </w:rPr>
        <w:t>How to Use This Plan</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In the event of a disaster which interferes with &lt;AGENCY NAME&gt;’s ability to conduct business from one of its offices, this plan is to be used by the responsible individuals to coordinate the business recovery of their respective areas and/or departments.  The plan is designed to contain, or provide reference to, all of the information that might be needed at the time of a business recovery.</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This plan is not intended to cover the operations of &lt;AGENCY NAME&gt;’s separately structured Emergency Response Team.</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r>
      <w:r>
        <w:rPr>
          <w:rFonts w:cs="Arial" w:ascii="Arial" w:hAnsi="Arial"/>
          <w:b/>
          <w:color w:val="000000"/>
          <w:sz w:val="16"/>
          <w:szCs w:val="16"/>
        </w:rPr>
        <w:t>Index of Acronyms:</w:t>
      </w:r>
      <w:r>
        <w:rPr>
          <w:rFonts w:cs="Arial" w:ascii="Arial" w:hAnsi="Arial"/>
          <w:color w:val="000000"/>
          <w:sz w:val="16"/>
          <w:szCs w:val="16"/>
        </w:rPr>
        <w:t xml:space="preserve"> (EOC) Emergency Operations Center – (EMT) Emergency Management Team – (ERT) Emergency Response Team – (BCP) Business Continuity Plan – (IT) Information Technology</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b/>
          <w:color w:val="000000"/>
          <w:sz w:val="16"/>
          <w:szCs w:val="16"/>
        </w:rPr>
        <w:tab/>
        <w:t>Section I, Introduction</w:t>
      </w:r>
      <w:r>
        <w:rPr>
          <w:rFonts w:cs="Arial" w:ascii="Arial" w:hAnsi="Arial"/>
          <w:color w:val="000000"/>
          <w:sz w:val="16"/>
          <w:szCs w:val="16"/>
        </w:rPr>
        <w:t>, contains general statements about the organization of the plan.  It also establishes responsibilities for the testing (exercising), training, and maintenance activities that are necessary to guarantee the ongoing viability of the plan.</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b/>
          <w:color w:val="000000"/>
          <w:sz w:val="16"/>
          <w:szCs w:val="16"/>
        </w:rPr>
        <w:tab/>
        <w:t xml:space="preserve">Section II, Business Continuity Strategy, </w:t>
      </w:r>
      <w:r>
        <w:rPr>
          <w:rFonts w:cs="Arial" w:ascii="Arial" w:hAnsi="Arial"/>
          <w:color w:val="000000"/>
          <w:sz w:val="16"/>
          <w:szCs w:val="16"/>
        </w:rPr>
        <w:t>describes the strategy that the &lt;Department Name&gt; Department will control/implement to maintain business continuity in the event of a facility disruption.  These decisions determine the content of the action plans, and if they change at any time, the plans should be changed accordingly.</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b/>
          <w:color w:val="000000"/>
          <w:sz w:val="16"/>
          <w:szCs w:val="16"/>
        </w:rPr>
        <w:tab/>
        <w:t xml:space="preserve">Section III, Recovery Teams, </w:t>
      </w:r>
      <w:r>
        <w:rPr>
          <w:rFonts w:cs="Arial" w:ascii="Arial" w:hAnsi="Arial"/>
          <w:color w:val="000000"/>
          <w:sz w:val="16"/>
          <w:szCs w:val="16"/>
        </w:rPr>
        <w:t>lists the</w:t>
      </w:r>
      <w:r>
        <w:rPr>
          <w:rFonts w:cs="Arial" w:ascii="Arial" w:hAnsi="Arial"/>
          <w:b/>
          <w:color w:val="000000"/>
          <w:sz w:val="16"/>
          <w:szCs w:val="16"/>
        </w:rPr>
        <w:t xml:space="preserve"> </w:t>
      </w:r>
      <w:r>
        <w:rPr>
          <w:rFonts w:cs="Arial" w:ascii="Arial" w:hAnsi="Arial"/>
          <w:color w:val="000000"/>
          <w:sz w:val="16"/>
          <w:szCs w:val="16"/>
        </w:rPr>
        <w:t>Recovery Team functions, those individuals who are assigned specific responsibilities, and procedures on how each of the team members is to be notified.</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b/>
          <w:color w:val="000000"/>
          <w:sz w:val="16"/>
          <w:szCs w:val="16"/>
        </w:rPr>
        <w:tab/>
        <w:t xml:space="preserve">Section IV, Team Procedures, </w:t>
      </w:r>
      <w:r>
        <w:rPr>
          <w:rFonts w:cs="Arial" w:ascii="Arial" w:hAnsi="Arial"/>
          <w:color w:val="000000"/>
          <w:sz w:val="16"/>
          <w:szCs w:val="16"/>
        </w:rPr>
        <w:t>determines what activities and tasks are to be taken, in what order, and by whom in order to affect the recovery.</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b/>
          <w:color w:val="000000"/>
          <w:sz w:val="16"/>
          <w:szCs w:val="16"/>
        </w:rPr>
        <w:tab/>
        <w:t xml:space="preserve">Section V, Appendices, </w:t>
      </w:r>
      <w:r>
        <w:rPr>
          <w:rFonts w:cs="Arial" w:ascii="Arial" w:hAnsi="Arial"/>
          <w:color w:val="000000"/>
          <w:sz w:val="16"/>
          <w:szCs w:val="16"/>
        </w:rPr>
        <w:t>contains all of the other information needed to carry out the plan.  Other sections refer the reader to one or more Appendices to locate the information needed to carry out the Team Procedures steps.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r>
    </w:p>
    <w:p>
      <w:pPr>
        <w:pStyle w:val="Heading2"/>
        <w:numPr>
          <w:ilvl w:val="0"/>
          <w:numId w:val="1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3" w:name="__RefHeading___Toc182790695"/>
      <w:bookmarkEnd w:id="3"/>
      <w:r>
        <w:rPr>
          <w:rFonts w:cs="Arial" w:ascii="Arial" w:hAnsi="Arial"/>
          <w:color w:val="000000"/>
          <w:sz w:val="16"/>
          <w:szCs w:val="16"/>
        </w:rPr>
        <w:t>Objectives</w:t>
      </w:r>
    </w:p>
    <w:p>
      <w:pPr>
        <w:pStyle w:val="TextBody"/>
        <w:tabs>
          <w:tab w:val="left" w:pos="720" w:leader="none"/>
          <w:tab w:val="left" w:pos="1440" w:leader="none"/>
          <w:tab w:val="left" w:pos="2160" w:leader="none"/>
          <w:tab w:val="left" w:pos="2880" w:leader="none"/>
          <w:tab w:val="left" w:pos="3600" w:leader="none"/>
        </w:tabs>
        <w:ind w:left="720" w:right="0" w:hanging="0"/>
        <w:jc w:val="both"/>
        <w:rPr>
          <w:rFonts w:cs="Arial" w:ascii="Arial" w:hAnsi="Arial"/>
          <w:color w:val="000000"/>
          <w:sz w:val="16"/>
          <w:szCs w:val="16"/>
        </w:rPr>
      </w:pPr>
      <w:r>
        <w:rPr>
          <w:rFonts w:cs="Arial" w:ascii="Arial" w:hAnsi="Arial"/>
          <w:color w:val="000000"/>
          <w:sz w:val="16"/>
          <w:szCs w:val="16"/>
        </w:rPr>
        <w:t>The objective of the Business Continuity Plan is to coordinate recovery of critical business functions in managing and supporting the business recovery in the event of a facilities (office building) disruption or disaster.  This can include short or long-term disasters or other disruptions, such as fires, floods, earthquakes, explosions, terrorism, tornadoes, extended power interruptions, hazardous chemical spills, and other natural or man-made disasters.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color w:val="000000"/>
          <w:sz w:val="16"/>
          <w:szCs w:val="16"/>
        </w:rPr>
        <w:tab/>
      </w:r>
      <w:r>
        <w:rPr>
          <w:rFonts w:cs="Arial" w:ascii="Arial" w:hAnsi="Arial"/>
          <w:b/>
          <w:color w:val="000000"/>
          <w:sz w:val="16"/>
          <w:szCs w:val="16"/>
        </w:rPr>
        <w:t>A disaster is defined as any event that renders a business facility inoperable or unusable so that it interferes with the organization’s ability to deliver essential business services.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b/>
          <w:color w:val="000000"/>
          <w:sz w:val="16"/>
          <w:szCs w:val="16"/>
        </w:rPr>
        <w:tab/>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b/>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b/>
          <w:color w:val="000000"/>
          <w:sz w:val="16"/>
          <w:szCs w:val="16"/>
        </w:rPr>
        <w:tab/>
        <w:t>The priorities in a disaster situation are to:</w:t>
      </w:r>
    </w:p>
    <w:p>
      <w:pPr>
        <w:pStyle w:val="TextBody"/>
        <w:numPr>
          <w:ilvl w:val="0"/>
          <w:numId w:val="4"/>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Ensure the safety of employees and visitors in the office buildings. (Responsibility of the ERT)</w:t>
      </w:r>
    </w:p>
    <w:p>
      <w:pPr>
        <w:pStyle w:val="TextBody"/>
        <w:numPr>
          <w:ilvl w:val="0"/>
          <w:numId w:val="4"/>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Mitigate threats or limit the damage that threats can cause. (Responsibility of the ERT)</w:t>
      </w:r>
    </w:p>
    <w:p>
      <w:pPr>
        <w:pStyle w:val="TextBody"/>
        <w:numPr>
          <w:ilvl w:val="0"/>
          <w:numId w:val="4"/>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Have advanced preparations to ensure that critical business functions can continue.</w:t>
      </w:r>
    </w:p>
    <w:p>
      <w:pPr>
        <w:pStyle w:val="TextBody"/>
        <w:numPr>
          <w:ilvl w:val="0"/>
          <w:numId w:val="4"/>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Have documented plans and procedures to ensure the quick, effective execution of recovery strategies for critical business functions.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&lt;Department Name&gt; Business Continuity Plan includes procedures for all phases of recovery as defined in the Business Continuity Strategy section of this document.</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r>
    </w:p>
    <w:p>
      <w:pPr>
        <w:pStyle w:val="Heading2"/>
        <w:numPr>
          <w:ilvl w:val="0"/>
          <w:numId w:val="1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4" w:name="__RefHeading___Toc182790696"/>
      <w:bookmarkEnd w:id="4"/>
      <w:r>
        <w:rPr>
          <w:rFonts w:cs="Arial" w:ascii="Arial" w:hAnsi="Arial"/>
          <w:color w:val="000000"/>
          <w:sz w:val="16"/>
          <w:szCs w:val="16"/>
        </w:rPr>
        <w:t>Scope</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Business Continuity Plan is limited in scope to recovery and business continuance from a serious disruption in activities due to non-availability of &lt;AGENCY NAME&gt;’s facilities.  The Business Continuity Plan includes procedures for all phases of recovery as defined in the Business Continuity Strategy of this document.  This plan is separate from &lt;AGENCY NAME&gt;’s Disaster Recovery Plan, which focuses on the recovery of technology facilities and platforms, such as critical applications, databases, servers or other required technology infrastructure (see Assumption #1 below).  Unless otherwise modified, this plan does not address temporary interruptions of duration less than the time frames determined to be critical to business operations.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u w:val="single"/>
        </w:rPr>
      </w:pPr>
      <w:r>
        <w:rPr>
          <w:rFonts w:cs="Arial" w:ascii="Arial" w:hAnsi="Arial"/>
          <w:color w:val="000000"/>
          <w:sz w:val="16"/>
          <w:szCs w:val="16"/>
        </w:rPr>
        <w:tab/>
        <w:t xml:space="preserve">The scope of this plan is focused on localized disasters such as fires, floods, and other localized natural or man-made disasters.  </w:t>
      </w:r>
      <w:r>
        <w:rPr>
          <w:rFonts w:cs="Arial" w:ascii="Arial" w:hAnsi="Arial"/>
          <w:color w:val="000000"/>
          <w:sz w:val="16"/>
          <w:szCs w:val="16"/>
          <w:u w:val="single"/>
        </w:rPr>
        <w:t>This plan is not intended to cover major regional or national disasters such as regional earthquakes, war, or nuclear holocaust.  However, it can provide some guidance in the event of such a large scale disaster.</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r>
    </w:p>
    <w:p>
      <w:pPr>
        <w:pStyle w:val="Heading2"/>
        <w:numPr>
          <w:ilvl w:val="0"/>
          <w:numId w:val="1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5" w:name="__RefHeading___Toc182790697"/>
      <w:bookmarkEnd w:id="5"/>
      <w:r>
        <w:rPr>
          <w:rFonts w:cs="Arial" w:ascii="Arial" w:hAnsi="Arial"/>
          <w:color w:val="000000"/>
          <w:sz w:val="16"/>
          <w:szCs w:val="16"/>
        </w:rPr>
        <w:t>Assumptions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viability of this Business Continuity Plan is based on the following assumptions:</w:t>
      </w:r>
    </w:p>
    <w:p>
      <w:pPr>
        <w:pStyle w:val="TextBody"/>
        <w:numPr>
          <w:ilvl w:val="0"/>
          <w:numId w:val="6"/>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That a viable and tested IT Disaster Recovery Plan exists and will be put into operation to restore data center service at a backup site within five to seven days.</w:t>
      </w:r>
    </w:p>
    <w:p>
      <w:pPr>
        <w:pStyle w:val="TextBody"/>
        <w:numPr>
          <w:ilvl w:val="0"/>
          <w:numId w:val="6"/>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That the agency’s facilities management department has identified available space for relocation of agency departments which can be occupied and used normally within two to five days of a facilities emergency.</w:t>
      </w:r>
    </w:p>
    <w:p>
      <w:pPr>
        <w:pStyle w:val="TextBody"/>
        <w:numPr>
          <w:ilvl w:val="0"/>
          <w:numId w:val="6"/>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That this plan has been properly maintained and updated as required.</w:t>
      </w:r>
    </w:p>
    <w:p>
      <w:pPr>
        <w:pStyle w:val="TextBody"/>
        <w:numPr>
          <w:ilvl w:val="0"/>
          <w:numId w:val="6"/>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That each department has their own Business Continuity Plan.</w:t>
      </w:r>
    </w:p>
    <w:p>
      <w:pPr>
        <w:pStyle w:val="TextBody"/>
        <w:numPr>
          <w:ilvl w:val="0"/>
          <w:numId w:val="6"/>
        </w:numPr>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The functions and roles referenced in this plan do not have to previously exist within an organization; they can be assigned to one or more individuals as new responsibilities, or delegated to an external third party if funding for such services can be arranged and allocated.</w:t>
      </w:r>
    </w:p>
    <w:p>
      <w:pPr>
        <w:pStyle w:val="TextBody"/>
        <w:tabs>
          <w:tab w:val="left" w:pos="72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r>
    </w:p>
    <w:p>
      <w:pPr>
        <w:pStyle w:val="Heading2"/>
        <w:numPr>
          <w:ilvl w:val="0"/>
          <w:numId w:val="1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6" w:name="__RefHeading___Toc182790698"/>
      <w:bookmarkEnd w:id="6"/>
      <w:r>
        <w:rPr>
          <w:rFonts w:cs="Arial" w:ascii="Arial" w:hAnsi="Arial"/>
          <w:color w:val="000000"/>
          <w:sz w:val="16"/>
          <w:szCs w:val="16"/>
        </w:rPr>
        <w:t>Changes to the Plan/Maintenance Responsibilities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Maintenance of the &lt;Department Name&gt; Business Continuity Plan is the joint responsibility of the &lt;Department Name&gt; management, the Facilities Management Department, and the Business Continuity Coordinator.</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ab/>
      </w:r>
    </w:p>
    <w:p>
      <w:pPr>
        <w:pStyle w:val="TextBody"/>
        <w:tabs>
          <w:tab w:val="left" w:pos="720" w:leader="none"/>
          <w:tab w:val="left" w:pos="1440" w:leader="none"/>
          <w:tab w:val="left" w:pos="2160" w:leader="none"/>
          <w:tab w:val="left" w:pos="2880" w:leader="none"/>
          <w:tab w:val="left" w:pos="3600" w:leader="none"/>
        </w:tabs>
        <w:ind w:left="720" w:right="0" w:hanging="0"/>
        <w:jc w:val="both"/>
        <w:rPr>
          <w:rFonts w:cs="Arial" w:ascii="Arial" w:hAnsi="Arial"/>
          <w:b/>
          <w:bCs/>
          <w:color w:val="000000"/>
          <w:sz w:val="16"/>
          <w:szCs w:val="16"/>
        </w:rPr>
      </w:pPr>
      <w:r>
        <w:rPr>
          <w:rFonts w:cs="Arial" w:ascii="Arial" w:hAnsi="Arial"/>
          <w:b/>
          <w:color w:val="000000"/>
          <w:sz w:val="16"/>
          <w:szCs w:val="16"/>
        </w:rPr>
        <w:t>&lt;Department Name&gt;</w:t>
      </w:r>
      <w:r>
        <w:rPr>
          <w:rFonts w:cs="Arial" w:ascii="Arial" w:hAnsi="Arial"/>
          <w:b/>
          <w:bCs/>
          <w:color w:val="000000"/>
          <w:sz w:val="16"/>
          <w:szCs w:val="16"/>
        </w:rPr>
        <w:t xml:space="preserve"> management is responsible for:</w:t>
      </w:r>
    </w:p>
    <w:p>
      <w:pPr>
        <w:pStyle w:val="TextBody"/>
        <w:tabs>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1.</w:t>
        <w:tab/>
        <w:t>Periodically reviewing the adequacy and appropriateness of its Business Continuity strategy.</w:t>
      </w:r>
    </w:p>
    <w:p>
      <w:pPr>
        <w:pStyle w:val="TextBody"/>
        <w:tabs>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2.</w:t>
        <w:tab/>
        <w:t>Assessing the impact on the &lt;Department Name&gt; Business Continuity Plan of additions or changes to existing business functions, &lt;Department Name&gt; procedures, equipment, and facilities requirements.</w:t>
      </w:r>
    </w:p>
    <w:p>
      <w:pPr>
        <w:pStyle w:val="TextBody"/>
        <w:tabs>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3.</w:t>
        <w:tab/>
        <w:t>Keeping recovery team personnel assignments current, taking into account promotions, transfers, and terminations.</w:t>
      </w:r>
    </w:p>
    <w:p>
      <w:pPr>
        <w:pStyle w:val="TextBody"/>
        <w:tabs>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4.</w:t>
        <w:tab/>
        <w:t>Communicating all plan changes to the Business Continuity Coordinator so that the agency’s IT master Disaster Recovery Plan can be updated.</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bCs/>
          <w:color w:val="000000"/>
          <w:sz w:val="16"/>
          <w:szCs w:val="16"/>
        </w:rPr>
      </w:pPr>
      <w:r>
        <w:rPr>
          <w:rFonts w:cs="Arial" w:ascii="Arial" w:hAnsi="Arial"/>
          <w:color w:val="000000"/>
          <w:sz w:val="16"/>
          <w:szCs w:val="16"/>
        </w:rPr>
        <w:tab/>
      </w:r>
      <w:r>
        <w:rPr>
          <w:rFonts w:cs="Arial" w:ascii="Arial" w:hAnsi="Arial"/>
          <w:b/>
          <w:bCs/>
          <w:color w:val="000000"/>
          <w:sz w:val="16"/>
          <w:szCs w:val="16"/>
        </w:rPr>
        <w:t>Facilities Management Department management is responsible for:</w:t>
      </w:r>
    </w:p>
    <w:p>
      <w:pPr>
        <w:pStyle w:val="TextBody"/>
        <w:tabs>
          <w:tab w:val="left" w:pos="720" w:leader="none"/>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1.</w:t>
        <w:tab/>
        <w:t>Maintaining and/or monitoring offsite office space sufficient for critical &lt;Department Name&gt; functions and to meet the &lt;Department Name&gt; facility recovery time frames.</w:t>
      </w:r>
    </w:p>
    <w:p>
      <w:pPr>
        <w:pStyle w:val="TextBody"/>
        <w:tabs>
          <w:tab w:val="left" w:pos="720" w:leader="none"/>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2.</w:t>
        <w:tab/>
        <w:t>Communicating changes in the “Agency IT Disaster Recovery Plan” plan that would affect groups/departments to those groups/departments in a timely manner so they can make any necessary changes in their plan.</w:t>
      </w:r>
    </w:p>
    <w:p>
      <w:pPr>
        <w:pStyle w:val="TextBody"/>
        <w:tabs>
          <w:tab w:val="left" w:pos="720" w:leader="none"/>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3.</w:t>
        <w:tab/>
        <w:t>Communicating all plan changes to the Business Continuity Coordinator so that the master plan can be updated.</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bCs/>
          <w:color w:val="000000"/>
          <w:sz w:val="16"/>
          <w:szCs w:val="16"/>
        </w:rPr>
      </w:pPr>
      <w:r>
        <w:rPr>
          <w:rFonts w:cs="Arial" w:ascii="Arial" w:hAnsi="Arial"/>
          <w:color w:val="000000"/>
          <w:sz w:val="16"/>
          <w:szCs w:val="16"/>
        </w:rPr>
        <w:tab/>
      </w:r>
      <w:r>
        <w:rPr>
          <w:rFonts w:cs="Arial" w:ascii="Arial" w:hAnsi="Arial"/>
          <w:b/>
          <w:bCs/>
          <w:color w:val="000000"/>
          <w:sz w:val="16"/>
          <w:szCs w:val="16"/>
        </w:rPr>
        <w:t>The Business Continuity Coordinator is responsible for:</w:t>
      </w:r>
    </w:p>
    <w:p>
      <w:pPr>
        <w:pStyle w:val="TextBody"/>
        <w:tabs>
          <w:tab w:val="left" w:pos="720" w:leader="none"/>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1.</w:t>
        <w:tab/>
        <w:t>Keeping the agency’s IT Recovery Plan updated with changes made to &lt;Department Name&gt; facilities plans.</w:t>
      </w:r>
    </w:p>
    <w:p>
      <w:pPr>
        <w:pStyle w:val="TextBody"/>
        <w:tabs>
          <w:tab w:val="left" w:pos="720" w:leader="none"/>
          <w:tab w:val="left" w:pos="1440" w:leader="none"/>
          <w:tab w:val="left" w:pos="2160" w:leader="none"/>
          <w:tab w:val="left" w:pos="2880" w:leader="none"/>
          <w:tab w:val="left" w:pos="3600" w:leader="none"/>
        </w:tabs>
        <w:ind w:left="1440" w:right="0" w:hanging="360"/>
        <w:jc w:val="both"/>
        <w:rPr>
          <w:rFonts w:cs="Arial" w:ascii="Arial" w:hAnsi="Arial"/>
          <w:color w:val="000000"/>
          <w:sz w:val="16"/>
          <w:szCs w:val="16"/>
        </w:rPr>
      </w:pPr>
      <w:r>
        <w:rPr>
          <w:rFonts w:cs="Arial" w:ascii="Arial" w:hAnsi="Arial"/>
          <w:color w:val="000000"/>
          <w:sz w:val="16"/>
          <w:szCs w:val="16"/>
        </w:rPr>
        <w:t>2.</w:t>
        <w:tab/>
        <w:t>Coordinating changes among plans and communicating to &lt;Department Name&gt; management when other changes require them to update their plans.</w:t>
      </w:r>
    </w:p>
    <w:p>
      <w:pPr>
        <w:pStyle w:val="TextBody"/>
        <w:tabs>
          <w:tab w:val="left" w:pos="2160" w:leader="none"/>
          <w:tab w:val="left" w:pos="2880" w:leader="none"/>
          <w:tab w:val="left" w:pos="3600" w:leader="none"/>
        </w:tabs>
        <w:ind w:left="1080" w:right="0" w:hanging="0"/>
        <w:jc w:val="both"/>
        <w:rPr>
          <w:rFonts w:cs="Arial" w:ascii="Arial" w:hAnsi="Arial"/>
          <w:color w:val="000000"/>
          <w:sz w:val="16"/>
          <w:szCs w:val="16"/>
        </w:rPr>
      </w:pPr>
      <w:r>
        <w:rPr>
          <w:rFonts w:cs="Arial" w:ascii="Arial" w:hAnsi="Arial"/>
          <w:color w:val="000000"/>
          <w:sz w:val="16"/>
          <w:szCs w:val="16"/>
        </w:rPr>
      </w:r>
    </w:p>
    <w:p>
      <w:pPr>
        <w:pStyle w:val="Heading2"/>
        <w:numPr>
          <w:ilvl w:val="0"/>
          <w:numId w:val="1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7" w:name="__RefHeading___Toc182790699"/>
      <w:bookmarkEnd w:id="7"/>
      <w:r>
        <w:rPr>
          <w:rFonts w:cs="Arial" w:ascii="Arial" w:hAnsi="Arial"/>
          <w:color w:val="000000"/>
          <w:sz w:val="16"/>
          <w:szCs w:val="16"/>
        </w:rPr>
        <w:t>Plan Testing Procedures and Responsibilities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&lt;Department Name&gt; management is responsible for ensuring the workability of their Business Continuity Plan.  This should be periodically verified by active or passive testing.</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r>
    </w:p>
    <w:p>
      <w:pPr>
        <w:pStyle w:val="Heading2"/>
        <w:numPr>
          <w:ilvl w:val="0"/>
          <w:numId w:val="1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8" w:name="__RefHeading___Toc182790700"/>
      <w:bookmarkEnd w:id="8"/>
      <w:r>
        <w:rPr>
          <w:rFonts w:cs="Arial" w:ascii="Arial" w:hAnsi="Arial"/>
          <w:color w:val="000000"/>
          <w:sz w:val="16"/>
          <w:szCs w:val="16"/>
        </w:rPr>
        <w:t>Plan Training Procedures and Responsibilities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u w:val="single"/>
        </w:rPr>
      </w:pPr>
      <w:r>
        <w:rPr>
          <w:rFonts w:cs="Arial" w:ascii="Arial" w:hAnsi="Arial"/>
          <w:color w:val="000000"/>
          <w:sz w:val="16"/>
          <w:szCs w:val="16"/>
        </w:rPr>
        <w:tab/>
        <w:t xml:space="preserve">&lt;Department Name&gt; management is responsible for ensuring that the personnel who would carry out the Business Continuity Plan are sufficiently aware of the plan’s details. This may be accomplished in a number of ways including; </w:t>
      </w:r>
      <w:r>
        <w:rPr>
          <w:rFonts w:cs="Arial" w:ascii="Arial" w:hAnsi="Arial"/>
          <w:color w:val="000000"/>
          <w:sz w:val="16"/>
          <w:szCs w:val="16"/>
          <w:u w:val="single"/>
        </w:rPr>
        <w:t>practice exercises, participation in tests, and awareness programs conducted by the Business Continuity Coordinator.</w:t>
      </w:r>
    </w:p>
    <w:p>
      <w:pPr>
        <w:pStyle w:val="Heading2"/>
        <w:pageBreakBefore/>
        <w:numPr>
          <w:ilvl w:val="0"/>
          <w:numId w:val="1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9" w:name="__RefHeading___Toc182790701"/>
      <w:bookmarkEnd w:id="9"/>
      <w:r>
        <w:rPr>
          <w:rFonts w:cs="Arial" w:ascii="Arial" w:hAnsi="Arial"/>
          <w:color w:val="000000"/>
          <w:sz w:val="16"/>
          <w:szCs w:val="16"/>
        </w:rPr>
        <w:t>Plan Distribution List</w:t>
        <w:tab/>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&lt;Department Name&gt; Business Continuity Plan will be distributed to the following departments and/or individuals, and will be numbered in the following manner:</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ab/>
      </w:r>
    </w:p>
    <w:tbl>
      <w:tblPr>
        <w:jc w:val="center"/>
        <w:tblInd w:w="0" w:type="dxa"/>
        <w:tblBorders>
          <w:top w:val="single" w:sz="4" w:space="0" w:color="000001"/>
          <w:left w:val="single" w:sz="4" w:space="0" w:color="000001"/>
          <w:bottom w:val="single" w:sz="4" w:space="0" w:color="000001"/>
          <w:insideH w:val="single" w:sz="4" w:space="0" w:color="000001"/>
          <w:right w:val="nil"/>
          <w:insideV w:val="nil"/>
        </w:tblBorders>
        <w:tblCellMar>
          <w:top w:w="0" w:type="dxa"/>
          <w:left w:w="98" w:type="dxa"/>
          <w:bottom w:w="0" w:type="dxa"/>
          <w:right w:w="108" w:type="dxa"/>
        </w:tblCellMar>
      </w:tblPr>
      <w:tblGrid>
        <w:gridCol w:w="2879"/>
        <w:gridCol w:w="2880"/>
        <w:gridCol w:w="2891"/>
      </w:tblGrid>
      <w:tr>
        <w:trPr>
          <w:cantSplit w:val="false"/>
        </w:trPr>
        <w:tc>
          <w:tcPr>
            <w:tcW w:w="2879"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center"/>
              <w:rPr>
                <w:rFonts w:cs="Arial" w:ascii="Arial" w:hAnsi="Arial"/>
                <w:b/>
                <w:bCs/>
                <w:color w:val="000000"/>
                <w:sz w:val="16"/>
                <w:szCs w:val="16"/>
              </w:rPr>
            </w:pPr>
            <w:r>
              <w:rPr>
                <w:rFonts w:cs="Arial" w:ascii="Arial" w:hAnsi="Arial"/>
                <w:b/>
                <w:bCs/>
                <w:color w:val="000000"/>
                <w:sz w:val="16"/>
                <w:szCs w:val="16"/>
              </w:rPr>
              <w:t>Plan ID No</w:t>
            </w:r>
          </w:p>
        </w:tc>
        <w:tc>
          <w:tcPr>
            <w:tcW w:w="288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center"/>
              <w:rPr>
                <w:rFonts w:cs="Arial" w:ascii="Arial" w:hAnsi="Arial"/>
                <w:b/>
                <w:bCs/>
                <w:color w:val="000000"/>
                <w:sz w:val="16"/>
                <w:szCs w:val="16"/>
              </w:rPr>
            </w:pPr>
            <w:r>
              <w:rPr>
                <w:rFonts w:cs="Arial" w:ascii="Arial" w:hAnsi="Arial"/>
                <w:b/>
                <w:bCs/>
                <w:color w:val="000000"/>
                <w:sz w:val="16"/>
                <w:szCs w:val="16"/>
              </w:rPr>
              <w:t>Location</w:t>
            </w:r>
          </w:p>
        </w:tc>
        <w:tc>
          <w:tcPr>
            <w:tcW w:w="2891"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center"/>
              <w:rPr>
                <w:rFonts w:cs="Arial" w:ascii="Arial" w:hAnsi="Arial"/>
                <w:b/>
                <w:bCs/>
                <w:color w:val="000000"/>
                <w:sz w:val="16"/>
                <w:szCs w:val="16"/>
              </w:rPr>
            </w:pPr>
            <w:r>
              <w:rPr>
                <w:rFonts w:cs="Arial" w:ascii="Arial" w:hAnsi="Arial"/>
                <w:b/>
                <w:bCs/>
                <w:color w:val="000000"/>
                <w:sz w:val="16"/>
                <w:szCs w:val="16"/>
              </w:rPr>
              <w:t>Person Responsible</w:t>
            </w:r>
          </w:p>
        </w:tc>
      </w:tr>
      <w:tr>
        <w:trPr>
          <w:cantSplit w:val="false"/>
        </w:trPr>
        <w:tc>
          <w:tcPr>
            <w:tcW w:w="2879" w:type="dxa"/>
            <w:tcBorders>
              <w:top w:val="single" w:sz="4" w:space="0" w:color="000001"/>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single" w:sz="4" w:space="0" w:color="000001"/>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single" w:sz="4" w:space="0" w:color="000001"/>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nil"/>
              <w:insideH w:val="nil"/>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nil"/>
              <w:insideH w:val="nil"/>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r>
        <w:trPr>
          <w:cantSplit w:val="false"/>
        </w:trPr>
        <w:tc>
          <w:tcPr>
            <w:tcW w:w="2879" w:type="dxa"/>
            <w:tcBorders>
              <w:top w:val="nil"/>
              <w:left w:val="single" w:sz="4" w:space="0" w:color="000001"/>
              <w:bottom w:val="single" w:sz="4" w:space="0" w:color="000001"/>
              <w:insideH w:val="single" w:sz="4" w:space="0" w:color="000001"/>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80" w:type="dxa"/>
            <w:tcBorders>
              <w:top w:val="nil"/>
              <w:left w:val="single" w:sz="4" w:space="0" w:color="000001"/>
              <w:bottom w:val="single" w:sz="4" w:space="0" w:color="000001"/>
              <w:insideH w:val="single" w:sz="4" w:space="0" w:color="000001"/>
              <w:right w:val="nil"/>
              <w:insideV w:val="nil"/>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c>
          <w:tcPr>
            <w:tcW w:w="2891" w:type="dxa"/>
            <w:tcBorders>
              <w:top w:val="nil"/>
              <w:left w:val="single" w:sz="4" w:space="0" w:color="000001"/>
              <w:bottom w:val="single" w:sz="4" w:space="0" w:color="000001"/>
              <w:insideH w:val="single" w:sz="4" w:space="0" w:color="000001"/>
              <w:right w:val="single" w:sz="4" w:space="0" w:color="000001"/>
              <w:insideV w:val="single" w:sz="4" w:space="0" w:color="000001"/>
            </w:tcBorders>
            <w:shd w:fill="FFFFFF" w:val="clear"/>
            <w:tcMar>
              <w:left w:w="9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b/>
                <w:color w:val="000000"/>
                <w:sz w:val="16"/>
                <w:szCs w:val="16"/>
              </w:rPr>
            </w:pPr>
            <w:r>
              <w:rPr>
                <w:rFonts w:cs="Arial" w:ascii="Arial" w:hAnsi="Arial"/>
                <w:b/>
                <w:color w:val="000000"/>
                <w:sz w:val="16"/>
                <w:szCs w:val="16"/>
              </w:rPr>
            </w:r>
          </w:p>
        </w:tc>
      </w:tr>
    </w:tbl>
    <w:p>
      <w:pPr>
        <w:pStyle w:val="Heading1"/>
        <w:numPr>
          <w:ilvl w:val="0"/>
          <w:numId w:val="1"/>
        </w:numPr>
        <w:pBdr>
          <w:top w:val="nil"/>
          <w:left w:val="nil"/>
          <w:bottom w:val="double" w:sz="4" w:space="1" w:color="000001"/>
          <w:right w:val="nil"/>
        </w:pBdr>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bookmarkStart w:id="10" w:name="__RefHeading___Toc182790702"/>
      <w:bookmarkEnd w:id="10"/>
      <w:r>
        <w:rPr>
          <w:rFonts w:cs="Arial" w:ascii="Arial" w:hAnsi="Arial"/>
          <w:color w:val="000000"/>
          <w:sz w:val="16"/>
          <w:szCs w:val="16"/>
        </w:rPr>
        <w:t>Section II: Business Continuity Strategy</w:t>
      </w:r>
    </w:p>
    <w:p>
      <w:pPr>
        <w:pStyle w:val="Normal"/>
        <w:rPr>
          <w:rFonts w:cs="Arial" w:ascii="Arial" w:hAnsi="Arial"/>
          <w:color w:val="000000"/>
          <w:sz w:val="16"/>
          <w:szCs w:val="16"/>
        </w:rPr>
      </w:pPr>
      <w:r>
        <w:rPr>
          <w:rFonts w:cs="Arial" w:ascii="Arial" w:hAnsi="Arial"/>
          <w:color w:val="000000"/>
          <w:sz w:val="16"/>
          <w:szCs w:val="16"/>
        </w:rPr>
      </w:r>
    </w:p>
    <w:p>
      <w:pPr>
        <w:pStyle w:val="Heading2"/>
        <w:numPr>
          <w:ilvl w:val="0"/>
          <w:numId w:val="20"/>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11" w:name="__RefHeading___Toc182790703"/>
      <w:bookmarkEnd w:id="11"/>
      <w:r>
        <w:rPr>
          <w:rFonts w:cs="Arial" w:ascii="Arial" w:hAnsi="Arial"/>
          <w:color w:val="000000"/>
          <w:sz w:val="16"/>
          <w:szCs w:val="16"/>
        </w:rPr>
        <w:t>Introduction</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color w:val="000000"/>
          <w:sz w:val="16"/>
          <w:szCs w:val="16"/>
        </w:rPr>
        <w:tab/>
        <w:t xml:space="preserve">This section of the &lt;Department Name&gt; Business Continuity Plan describes the strategy devised to maintain business continuity in the event of a </w:t>
      </w:r>
      <w:r>
        <w:rPr>
          <w:rFonts w:cs="Arial" w:ascii="Arial" w:hAnsi="Arial"/>
          <w:color w:val="000000"/>
          <w:sz w:val="16"/>
          <w:szCs w:val="16"/>
          <w:u w:val="single"/>
        </w:rPr>
        <w:t>facilities disruption</w:t>
      </w:r>
      <w:r>
        <w:rPr>
          <w:rFonts w:cs="Arial" w:ascii="Arial" w:hAnsi="Arial"/>
          <w:color w:val="000000"/>
          <w:sz w:val="16"/>
          <w:szCs w:val="16"/>
        </w:rPr>
        <w:t xml:space="preserve">.  </w:t>
      </w:r>
      <w:r>
        <w:rPr>
          <w:rFonts w:cs="Arial" w:ascii="Arial" w:hAnsi="Arial"/>
          <w:b/>
          <w:color w:val="000000"/>
          <w:sz w:val="16"/>
          <w:szCs w:val="16"/>
          <w:u w:val="single"/>
        </w:rPr>
        <w:t>This strategy would be invoked should the &lt;AGENCY NAME&gt; &lt;Department Name&gt; primary facility somehow be damaged or inaccessible</w:t>
      </w:r>
      <w:r>
        <w:rPr>
          <w:rFonts w:cs="Arial" w:ascii="Arial" w:hAnsi="Arial"/>
          <w:b/>
          <w:color w:val="000000"/>
          <w:sz w:val="16"/>
          <w:szCs w:val="16"/>
        </w:rPr>
        <w:t xml:space="preserve">.  </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It is assumed that each critical business function at your location also has their own group/department Business Continuity Plan, which is similar to this plan except the recovery procedures and appendices have been customized for each respective group/department based on size, and complexity.</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b/>
          <w:color w:val="000000"/>
          <w:sz w:val="16"/>
          <w:szCs w:val="16"/>
        </w:rPr>
      </w:r>
    </w:p>
    <w:p>
      <w:pPr>
        <w:pStyle w:val="Heading2"/>
        <w:numPr>
          <w:ilvl w:val="0"/>
          <w:numId w:val="20"/>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12" w:name="__RefHeading___Toc182790704"/>
      <w:bookmarkEnd w:id="12"/>
      <w:r>
        <w:rPr>
          <w:rFonts w:cs="Arial" w:ascii="Arial" w:hAnsi="Arial"/>
          <w:color w:val="000000"/>
          <w:sz w:val="16"/>
          <w:szCs w:val="16"/>
        </w:rPr>
        <w:t>Business Function Recovery Priorities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strategy is to recover critical &lt;Department Name&gt; business functions at the alternate site location.  This can be possible if an offsite strategy has been put into effect by Office Services and Disaster Recovery/IT Teams to provide the recovery service. Information Systems will recover IT functions based on the critical departmental business functions and defined strategies.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 xml:space="preserve">Business Functions by Location are listed in </w:t>
      </w:r>
      <w:r>
        <w:rPr>
          <w:rFonts w:cs="Arial" w:ascii="Arial" w:hAnsi="Arial"/>
          <w:b/>
          <w:bCs/>
          <w:color w:val="000000"/>
          <w:sz w:val="16"/>
          <w:szCs w:val="16"/>
        </w:rPr>
        <w:t>Appendix B (Recovery Priorities for Critical Business Functions)</w:t>
      </w:r>
      <w:r>
        <w:rPr>
          <w:rFonts w:cs="Arial" w:ascii="Arial" w:hAnsi="Arial"/>
          <w:color w:val="000000"/>
          <w:sz w:val="16"/>
          <w:szCs w:val="16"/>
        </w:rPr>
        <w:t xml:space="preserve">.  “Time Critical Business Functions,” i.e., those of which are of the most critical for immediate recovery at the secondary location are: </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bCs/>
          <w:color w:val="000000"/>
          <w:sz w:val="16"/>
          <w:szCs w:val="16"/>
        </w:rPr>
      </w:pPr>
      <w:r>
        <w:rPr>
          <w:rFonts w:cs="Arial" w:ascii="Arial" w:hAnsi="Arial"/>
          <w:color w:val="000000"/>
          <w:sz w:val="16"/>
          <w:szCs w:val="16"/>
        </w:rPr>
        <w:tab/>
      </w:r>
      <w:r>
        <w:rPr>
          <w:rFonts w:cs="Arial" w:ascii="Arial" w:hAnsi="Arial"/>
          <w:b/>
          <w:bCs/>
          <w:color w:val="000000"/>
          <w:sz w:val="16"/>
          <w:szCs w:val="16"/>
        </w:rPr>
        <w:t>Reference: Appendix B – Recovery Priorities for Critical Business Functions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r>
    </w:p>
    <w:p>
      <w:pPr>
        <w:pStyle w:val="Heading2"/>
        <w:numPr>
          <w:ilvl w:val="0"/>
          <w:numId w:val="20"/>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13" w:name="__RefHeading___Toc182790705"/>
      <w:bookmarkEnd w:id="13"/>
      <w:r>
        <w:rPr>
          <w:rFonts w:cs="Arial" w:ascii="Arial" w:hAnsi="Arial"/>
          <w:color w:val="000000"/>
          <w:sz w:val="16"/>
          <w:szCs w:val="16"/>
        </w:rPr>
        <w:t>Relocation Strategy and Alternate Business Site</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In the event of a disaster or disruption to the office facilities, the strategy is to recover operations by relocating to an alternate business site.  The short-term strategies (for disruptions lasting two weeks or less), which have been selected, include:</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r>
    </w:p>
    <w:tbl>
      <w:tblPr>
        <w:jc w:val="left"/>
        <w:tblInd w:w="818" w:type="dxa"/>
        <w:tblBorders>
          <w:top w:val="single" w:sz="4" w:space="0" w:color="000001"/>
          <w:left w:val="single" w:sz="4" w:space="0" w:color="000001"/>
          <w:bottom w:val="single" w:sz="4" w:space="0" w:color="000001"/>
          <w:insideH w:val="single" w:sz="4" w:space="0" w:color="000001"/>
          <w:right w:val="nil"/>
          <w:insideV w:val="nil"/>
        </w:tblBorders>
        <w:tblCellMar>
          <w:top w:w="0" w:type="dxa"/>
          <w:left w:w="98" w:type="dxa"/>
          <w:bottom w:w="0" w:type="dxa"/>
          <w:right w:w="108" w:type="dxa"/>
        </w:tblCellMar>
      </w:tblPr>
      <w:tblGrid>
        <w:gridCol w:w="3060"/>
        <w:gridCol w:w="3429"/>
      </w:tblGrid>
      <w:tr>
        <w:trPr>
          <w:cantSplit w:val="false"/>
        </w:trPr>
        <w:tc>
          <w:tcPr>
            <w:tcW w:w="306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98" w:type="dxa"/>
            </w:tcMar>
          </w:tcPr>
          <w:p>
            <w:pPr>
              <w:pStyle w:val="Normal"/>
              <w:tabs>
                <w:tab w:val="left" w:pos="4680" w:leader="none"/>
              </w:tabs>
              <w:rPr>
                <w:rFonts w:cs="Arial" w:ascii="Arial" w:hAnsi="Arial"/>
                <w:b/>
                <w:bCs/>
                <w:color w:val="000000"/>
                <w:sz w:val="16"/>
                <w:szCs w:val="16"/>
              </w:rPr>
            </w:pPr>
            <w:r>
              <w:rPr>
                <w:rFonts w:cs="Arial" w:ascii="Arial" w:hAnsi="Arial"/>
                <w:b/>
                <w:bCs/>
                <w:color w:val="000000"/>
                <w:sz w:val="16"/>
                <w:szCs w:val="16"/>
              </w:rPr>
              <w:t>Primary Location</w:t>
            </w:r>
          </w:p>
        </w:tc>
        <w:tc>
          <w:tcPr>
            <w:tcW w:w="342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98" w:type="dxa"/>
            </w:tcMar>
          </w:tcPr>
          <w:p>
            <w:pPr>
              <w:pStyle w:val="Normal"/>
              <w:tabs>
                <w:tab w:val="left" w:pos="4680" w:leader="none"/>
              </w:tabs>
              <w:rPr>
                <w:rFonts w:cs="Arial" w:ascii="Arial" w:hAnsi="Arial"/>
                <w:b/>
                <w:bCs/>
                <w:color w:val="000000"/>
                <w:sz w:val="16"/>
                <w:szCs w:val="16"/>
              </w:rPr>
            </w:pPr>
            <w:r>
              <w:rPr>
                <w:rFonts w:cs="Arial" w:ascii="Arial" w:hAnsi="Arial"/>
                <w:b/>
                <w:bCs/>
                <w:color w:val="000000"/>
                <w:sz w:val="16"/>
                <w:szCs w:val="16"/>
              </w:rPr>
              <w:t>Alternate Business Site</w:t>
            </w:r>
          </w:p>
        </w:tc>
      </w:tr>
      <w:tr>
        <w:trPr>
          <w:cantSplit w:val="false"/>
        </w:trPr>
        <w:tc>
          <w:tcPr>
            <w:tcW w:w="306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r>
          </w:p>
        </w:tc>
        <w:tc>
          <w:tcPr>
            <w:tcW w:w="342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r>
          </w:p>
        </w:tc>
      </w:tr>
      <w:tr>
        <w:trPr>
          <w:cantSplit w:val="false"/>
        </w:trPr>
        <w:tc>
          <w:tcPr>
            <w:tcW w:w="306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t>&lt;Office Address&gt;</w:t>
            </w:r>
          </w:p>
        </w:tc>
        <w:tc>
          <w:tcPr>
            <w:tcW w:w="342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t>TBD</w:t>
            </w:r>
          </w:p>
        </w:tc>
      </w:tr>
      <w:tr>
        <w:trPr>
          <w:cantSplit w:val="false"/>
        </w:trPr>
        <w:tc>
          <w:tcPr>
            <w:tcW w:w="306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r>
          </w:p>
        </w:tc>
        <w:tc>
          <w:tcPr>
            <w:tcW w:w="342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r>
          </w:p>
        </w:tc>
      </w:tr>
      <w:tr>
        <w:trPr>
          <w:cantSplit w:val="false"/>
        </w:trPr>
        <w:tc>
          <w:tcPr>
            <w:tcW w:w="306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r>
          </w:p>
        </w:tc>
        <w:tc>
          <w:tcPr>
            <w:tcW w:w="342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r>
          </w:p>
        </w:tc>
      </w:tr>
      <w:tr>
        <w:trPr>
          <w:cantSplit w:val="false"/>
        </w:trPr>
        <w:tc>
          <w:tcPr>
            <w:tcW w:w="3060"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r>
          </w:p>
        </w:tc>
        <w:tc>
          <w:tcPr>
            <w:tcW w:w="3429"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98" w:type="dxa"/>
            </w:tcMar>
          </w:tcPr>
          <w:p>
            <w:pPr>
              <w:pStyle w:val="Normal"/>
              <w:tabs>
                <w:tab w:val="left" w:pos="4680" w:leader="none"/>
              </w:tabs>
              <w:rPr>
                <w:rFonts w:cs="Arial" w:ascii="Arial" w:hAnsi="Arial"/>
                <w:color w:val="000000"/>
                <w:sz w:val="16"/>
                <w:szCs w:val="16"/>
              </w:rPr>
            </w:pPr>
            <w:r>
              <w:rPr>
                <w:rFonts w:cs="Arial" w:ascii="Arial" w:hAnsi="Arial"/>
                <w:color w:val="000000"/>
                <w:sz w:val="16"/>
                <w:szCs w:val="16"/>
              </w:rPr>
            </w:r>
          </w:p>
        </w:tc>
      </w:tr>
    </w:tbl>
    <w:p>
      <w:pPr>
        <w:pStyle w:val="Normal"/>
        <w:tabs>
          <w:tab w:val="left" w:pos="4680" w:leader="none"/>
        </w:tabs>
        <w:rPr>
          <w:rFonts w:cs="Arial" w:ascii="Arial" w:hAnsi="Arial"/>
          <w:color w:val="000000"/>
          <w:sz w:val="16"/>
          <w:szCs w:val="16"/>
        </w:rPr>
      </w:pPr>
      <w:r>
        <w:rPr>
          <w:rFonts w:cs="Arial"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For all locations, if a long-term disruption occurs (i.e. major building destruction, etc.); the above strategies will be used in the short-term (less than two weeks).  The long-term strategies will be to acquire/lease and equip new office space in another building in the same metropolitan area.</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ascii="Arial" w:hAnsi="Arial"/>
          <w:color w:val="000000"/>
          <w:sz w:val="16"/>
          <w:szCs w:val="16"/>
        </w:rPr>
      </w:pPr>
      <w:r>
        <w:rPr>
          <w:rFonts w:ascii="Arial" w:hAnsi="Arial"/>
          <w:color w:val="000000"/>
          <w:sz w:val="16"/>
          <w:szCs w:val="16"/>
        </w:rPr>
      </w:r>
    </w:p>
    <w:p>
      <w:pPr>
        <w:pStyle w:val="Heading2"/>
        <w:pageBreakBefore/>
        <w:numPr>
          <w:ilvl w:val="0"/>
          <w:numId w:val="20"/>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14" w:name="__RefHeading___Toc182790706"/>
      <w:bookmarkEnd w:id="14"/>
      <w:r>
        <w:rPr>
          <w:rFonts w:cs="Arial" w:ascii="Arial" w:hAnsi="Arial"/>
          <w:color w:val="000000"/>
          <w:sz w:val="16"/>
          <w:szCs w:val="16"/>
        </w:rPr>
        <w:t>Recovery Plan Phases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activities necessary to recover from a &lt;AGENCY NAME&gt; facilities disaster or disruption will be divided into four phases.  These phases will follow each other sequentially in time.</w:t>
      </w:r>
    </w:p>
    <w:p>
      <w:pPr>
        <w:pStyle w:val="Heading3"/>
        <w:numPr>
          <w:ilvl w:val="1"/>
          <w:numId w:val="20"/>
        </w:numPr>
        <w:jc w:val="both"/>
        <w:rPr>
          <w:color w:val="000000"/>
          <w:sz w:val="16"/>
          <w:szCs w:val="16"/>
        </w:rPr>
      </w:pPr>
      <w:bookmarkStart w:id="15" w:name="__RefHeading___Toc182790707"/>
      <w:bookmarkEnd w:id="15"/>
      <w:r>
        <w:rPr>
          <w:color w:val="000000"/>
          <w:sz w:val="16"/>
          <w:szCs w:val="16"/>
        </w:rPr>
        <w:t>Disaster Occurrence</w:t>
      </w:r>
    </w:p>
    <w:p>
      <w:pPr>
        <w:pStyle w:val="TextBody"/>
        <w:tabs>
          <w:tab w:val="left" w:pos="720" w:leader="none"/>
          <w:tab w:val="left" w:pos="1440" w:leader="none"/>
          <w:tab w:val="left" w:pos="2160" w:leader="none"/>
          <w:tab w:val="left" w:pos="2880" w:leader="none"/>
          <w:tab w:val="left" w:pos="3600" w:leader="none"/>
        </w:tabs>
        <w:ind w:left="1440" w:right="0" w:hanging="0"/>
        <w:jc w:val="both"/>
        <w:rPr>
          <w:rFonts w:cs="Arial" w:ascii="Arial" w:hAnsi="Arial"/>
          <w:b/>
          <w:color w:val="000000"/>
          <w:sz w:val="16"/>
          <w:szCs w:val="16"/>
        </w:rPr>
      </w:pPr>
      <w:r>
        <w:rPr>
          <w:rFonts w:cs="Arial" w:ascii="Arial" w:hAnsi="Arial"/>
          <w:color w:val="000000"/>
          <w:sz w:val="16"/>
          <w:szCs w:val="16"/>
        </w:rPr>
        <w:t xml:space="preserve">This phase begins with the occurrence of the disaster event and continues until a decision is made to activate the recovery plans.  The major activities that take place in this phase includes: </w:t>
      </w:r>
      <w:r>
        <w:rPr>
          <w:rFonts w:cs="Arial" w:ascii="Arial" w:hAnsi="Arial"/>
          <w:b/>
          <w:color w:val="000000"/>
          <w:sz w:val="16"/>
          <w:szCs w:val="16"/>
        </w:rPr>
        <w:t>emergency response measures, notification of management, damage assessment activities, and declaration of the disaster.</w:t>
      </w:r>
    </w:p>
    <w:p>
      <w:pPr>
        <w:pStyle w:val="Heading3"/>
        <w:numPr>
          <w:ilvl w:val="1"/>
          <w:numId w:val="20"/>
        </w:numPr>
        <w:jc w:val="both"/>
        <w:rPr>
          <w:color w:val="000000"/>
          <w:sz w:val="16"/>
          <w:szCs w:val="16"/>
        </w:rPr>
      </w:pPr>
      <w:bookmarkStart w:id="16" w:name="__RefHeading___Toc182790708"/>
      <w:bookmarkEnd w:id="16"/>
      <w:r>
        <w:rPr>
          <w:color w:val="000000"/>
          <w:sz w:val="16"/>
          <w:szCs w:val="16"/>
        </w:rPr>
        <w:t>Plan Activation</w:t>
      </w:r>
    </w:p>
    <w:p>
      <w:pPr>
        <w:pStyle w:val="TextBody"/>
        <w:tabs>
          <w:tab w:val="left" w:pos="720" w:leader="none"/>
          <w:tab w:val="left" w:pos="1440" w:leader="none"/>
          <w:tab w:val="left" w:pos="2160" w:leader="none"/>
          <w:tab w:val="left" w:pos="2880" w:leader="none"/>
          <w:tab w:val="left" w:pos="3600" w:leader="none"/>
        </w:tabs>
        <w:ind w:left="1440" w:right="0" w:hanging="0"/>
        <w:jc w:val="both"/>
        <w:rPr>
          <w:rFonts w:cs="Arial" w:ascii="Arial" w:hAnsi="Arial"/>
          <w:b/>
          <w:color w:val="000000"/>
          <w:sz w:val="16"/>
          <w:szCs w:val="16"/>
        </w:rPr>
      </w:pPr>
      <w:r>
        <w:rPr>
          <w:rFonts w:cs="Arial" w:ascii="Arial" w:hAnsi="Arial"/>
          <w:color w:val="000000"/>
          <w:sz w:val="16"/>
          <w:szCs w:val="16"/>
        </w:rPr>
        <w:t xml:space="preserve">In this phase, the Business Continuity Plans are put into effect. This phase continues until the alternate facility is occupied, critical business functions reestablished, and computer system service restored to &lt;AGENCY NAME&gt;’s Departments. The major activities in this phase include: </w:t>
      </w:r>
      <w:r>
        <w:rPr>
          <w:rFonts w:cs="Arial" w:ascii="Arial" w:hAnsi="Arial"/>
          <w:b/>
          <w:color w:val="000000"/>
          <w:sz w:val="16"/>
          <w:szCs w:val="16"/>
        </w:rPr>
        <w:t>notification and assembly of the recovery teams, implementation of interim procedures, and relocation to the secondary facility/backup site, and re-establishment of data communications.</w:t>
      </w:r>
    </w:p>
    <w:p>
      <w:pPr>
        <w:pStyle w:val="Heading3"/>
        <w:numPr>
          <w:ilvl w:val="1"/>
          <w:numId w:val="20"/>
        </w:numPr>
        <w:jc w:val="both"/>
        <w:rPr>
          <w:color w:val="000000"/>
          <w:sz w:val="16"/>
          <w:szCs w:val="16"/>
        </w:rPr>
      </w:pPr>
      <w:bookmarkStart w:id="17" w:name="__RefHeading___Toc182790709"/>
      <w:bookmarkEnd w:id="17"/>
      <w:r>
        <w:rPr>
          <w:color w:val="000000"/>
          <w:sz w:val="16"/>
          <w:szCs w:val="16"/>
        </w:rPr>
        <w:t>Alternate Site Operations</w:t>
      </w:r>
    </w:p>
    <w:p>
      <w:pPr>
        <w:pStyle w:val="TextBody"/>
        <w:tabs>
          <w:tab w:val="left" w:pos="720" w:leader="none"/>
          <w:tab w:val="left" w:pos="1440" w:leader="none"/>
          <w:tab w:val="left" w:pos="2160" w:leader="none"/>
          <w:tab w:val="left" w:pos="2880" w:leader="none"/>
          <w:tab w:val="left" w:pos="3600" w:leader="none"/>
        </w:tabs>
        <w:ind w:left="1440" w:right="0" w:hanging="0"/>
        <w:jc w:val="both"/>
        <w:rPr>
          <w:rFonts w:cs="Arial" w:ascii="Arial" w:hAnsi="Arial"/>
          <w:b/>
          <w:color w:val="000000"/>
          <w:sz w:val="16"/>
          <w:szCs w:val="16"/>
        </w:rPr>
      </w:pPr>
      <w:r>
        <w:rPr>
          <w:rFonts w:cs="Arial" w:ascii="Arial" w:hAnsi="Arial"/>
          <w:color w:val="000000"/>
          <w:sz w:val="16"/>
          <w:szCs w:val="16"/>
        </w:rPr>
        <w:t xml:space="preserve">This phase begins after secondary facility operations are established and continues until the primary facility is restored.  </w:t>
      </w:r>
      <w:r>
        <w:rPr>
          <w:rFonts w:cs="Arial" w:ascii="Arial" w:hAnsi="Arial"/>
          <w:b/>
          <w:color w:val="000000"/>
          <w:sz w:val="16"/>
          <w:szCs w:val="16"/>
        </w:rPr>
        <w:t>The primary recovery activities during this phase are backlog reduction and alternate facility processing procedures.</w:t>
      </w:r>
    </w:p>
    <w:p>
      <w:pPr>
        <w:pStyle w:val="Heading3"/>
        <w:numPr>
          <w:ilvl w:val="1"/>
          <w:numId w:val="20"/>
        </w:numPr>
        <w:jc w:val="both"/>
        <w:rPr>
          <w:color w:val="000000"/>
          <w:sz w:val="16"/>
          <w:szCs w:val="16"/>
        </w:rPr>
      </w:pPr>
      <w:bookmarkStart w:id="18" w:name="__RefHeading___Toc182790710"/>
      <w:bookmarkEnd w:id="18"/>
      <w:r>
        <w:rPr>
          <w:color w:val="000000"/>
          <w:sz w:val="16"/>
          <w:szCs w:val="16"/>
        </w:rPr>
        <w:t>Transition to Primary Site</w:t>
      </w:r>
    </w:p>
    <w:p>
      <w:pPr>
        <w:pStyle w:val="TextBody"/>
        <w:tabs>
          <w:tab w:val="left" w:pos="720" w:leader="none"/>
          <w:tab w:val="left" w:pos="1440" w:leader="none"/>
          <w:tab w:val="left" w:pos="2160" w:leader="none"/>
          <w:tab w:val="left" w:pos="2880" w:leader="none"/>
          <w:tab w:val="left" w:pos="3600" w:leader="none"/>
        </w:tabs>
        <w:ind w:left="1440" w:right="0" w:hanging="0"/>
        <w:jc w:val="both"/>
        <w:rPr>
          <w:rFonts w:cs="Arial" w:ascii="Arial" w:hAnsi="Arial"/>
          <w:color w:val="000000"/>
          <w:sz w:val="16"/>
          <w:szCs w:val="16"/>
        </w:rPr>
      </w:pPr>
      <w:r>
        <w:rPr>
          <w:rFonts w:cs="Arial" w:ascii="Arial" w:hAnsi="Arial"/>
          <w:color w:val="000000"/>
          <w:sz w:val="16"/>
          <w:szCs w:val="16"/>
        </w:rPr>
        <w:t xml:space="preserve">This phase consists of any and all activities necessary to make the transition back to a primary facility location.  </w:t>
      </w:r>
    </w:p>
    <w:p>
      <w:pPr>
        <w:pStyle w:val="TextBody"/>
        <w:tabs>
          <w:tab w:val="left" w:pos="720" w:leader="none"/>
          <w:tab w:val="left" w:pos="1440" w:leader="none"/>
          <w:tab w:val="left" w:pos="2160" w:leader="none"/>
          <w:tab w:val="left" w:pos="2880" w:leader="none"/>
          <w:tab w:val="left" w:pos="3600" w:leader="none"/>
        </w:tabs>
        <w:ind w:left="1440" w:right="0" w:hanging="0"/>
        <w:jc w:val="both"/>
        <w:rPr>
          <w:rFonts w:cs="Arial" w:ascii="Arial" w:hAnsi="Arial"/>
          <w:color w:val="000000"/>
          <w:sz w:val="16"/>
          <w:szCs w:val="16"/>
        </w:rPr>
      </w:pPr>
      <w:r>
        <w:rPr>
          <w:rFonts w:cs="Arial" w:ascii="Arial" w:hAnsi="Arial"/>
          <w:color w:val="000000"/>
          <w:sz w:val="16"/>
          <w:szCs w:val="16"/>
        </w:rPr>
      </w:r>
    </w:p>
    <w:p>
      <w:pPr>
        <w:pStyle w:val="Heading2"/>
        <w:numPr>
          <w:ilvl w:val="0"/>
          <w:numId w:val="20"/>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eastAsia="Arial" w:cs="Arial" w:ascii="Arial" w:hAnsi="Arial"/>
          <w:color w:val="000000"/>
          <w:sz w:val="16"/>
          <w:szCs w:val="16"/>
        </w:rPr>
        <w:t xml:space="preserve"> </w:t>
      </w:r>
      <w:bookmarkStart w:id="19" w:name="__RefHeading___Toc182790711"/>
      <w:bookmarkEnd w:id="19"/>
      <w:r>
        <w:rPr>
          <w:rFonts w:cs="Arial" w:ascii="Arial" w:hAnsi="Arial"/>
          <w:color w:val="000000"/>
          <w:sz w:val="16"/>
          <w:szCs w:val="16"/>
        </w:rPr>
        <w:t>Vital Records Backup</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All vital records for &lt;Department Name&gt; that would be affected by a facilities disruption are maintained and controlled by either &lt;Department Name&gt; or Disaster Recovery/IT. Some of these files are periodically backed up and stored at an offsite location as part of normal &lt;Department Name&gt; operations.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b/>
          <w:bCs/>
          <w:color w:val="000000"/>
          <w:sz w:val="16"/>
          <w:szCs w:val="16"/>
        </w:rPr>
        <w:tab/>
      </w:r>
      <w:r>
        <w:rPr>
          <w:rFonts w:cs="Arial" w:ascii="Arial" w:hAnsi="Arial"/>
          <w:color w:val="000000"/>
          <w:sz w:val="16"/>
          <w:szCs w:val="16"/>
        </w:rPr>
        <w:t>When &lt;Department Name&gt; requires on-site file rooms, scanning, and agency offsite storage locations, best practices advise using one near-by Records Warehouse and another secure site for vital records and data back-up.  All vital documents are typically located in files within the office complex and the most current back-up copies are in a secure off-site storage facility.</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b/>
          <w:color w:val="000000"/>
          <w:sz w:val="16"/>
          <w:szCs w:val="16"/>
        </w:rPr>
      </w:r>
    </w:p>
    <w:p>
      <w:pPr>
        <w:pStyle w:val="Heading2"/>
        <w:numPr>
          <w:ilvl w:val="0"/>
          <w:numId w:val="20"/>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0" w:name="__RefHeading___Toc182790712"/>
      <w:bookmarkEnd w:id="20"/>
      <w:r>
        <w:rPr>
          <w:rFonts w:cs="Arial" w:ascii="Arial" w:hAnsi="Arial"/>
          <w:color w:val="000000"/>
          <w:sz w:val="16"/>
          <w:szCs w:val="16"/>
        </w:rPr>
        <w:t>Restoration of Hardcopy Files, Forms, and Supplies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 xml:space="preserve">In the event of a facilities disruption, critical records located in the &lt;Department Name&gt; Department may be destroyed or inaccessible.  In this case, the last backup of critical records in the secure warehouse would be transported to the secondary facility.  The amount of critical records, which would have to be reconstructed, will depend on when the last shipment of critical records to the offsite storage location occurred.  </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bCs/>
          <w:color w:val="000000"/>
          <w:sz w:val="16"/>
          <w:szCs w:val="16"/>
        </w:rPr>
      </w:pPr>
      <w:r>
        <w:rPr>
          <w:rFonts w:cs="Arial" w:ascii="Arial" w:hAnsi="Arial"/>
          <w:color w:val="000000"/>
          <w:sz w:val="16"/>
          <w:szCs w:val="16"/>
        </w:rPr>
        <w:tab/>
      </w:r>
      <w:r>
        <w:rPr>
          <w:rFonts w:cs="Arial" w:ascii="Arial" w:hAnsi="Arial"/>
          <w:b/>
          <w:bCs/>
          <w:color w:val="000000"/>
          <w:sz w:val="16"/>
          <w:szCs w:val="16"/>
          <w:u w:val="single"/>
        </w:rPr>
        <w:t>&lt;Department Name&gt; management will arrange the frequency of rotation of critical records to the offsite storage site</w:t>
      </w:r>
      <w:r>
        <w:rPr>
          <w:rFonts w:cs="Arial" w:ascii="Arial" w:hAnsi="Arial"/>
          <w:b/>
          <w:bCs/>
          <w:color w:val="000000"/>
          <w:sz w:val="16"/>
          <w:szCs w:val="16"/>
        </w:rPr>
        <w:t>.</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following categories of information can be exposed to loss:</w:t>
      </w:r>
    </w:p>
    <w:p>
      <w:pPr>
        <w:pStyle w:val="TextBody"/>
        <w:numPr>
          <w:ilvl w:val="0"/>
          <w:numId w:val="5"/>
        </w:numPr>
        <w:tabs>
          <w:tab w:val="left" w:pos="720" w:leader="none"/>
          <w:tab w:val="left" w:pos="1440" w:leader="none"/>
          <w:tab w:val="left" w:pos="2160" w:leader="none"/>
          <w:tab w:val="left" w:pos="2880" w:leader="none"/>
          <w:tab w:val="left" w:pos="3600" w:leader="none"/>
        </w:tabs>
        <w:ind w:left="1800" w:right="0" w:hanging="360"/>
        <w:jc w:val="both"/>
        <w:rPr>
          <w:rFonts w:cs="Arial" w:ascii="Arial" w:hAnsi="Arial"/>
          <w:color w:val="000000"/>
          <w:sz w:val="16"/>
          <w:szCs w:val="16"/>
        </w:rPr>
      </w:pPr>
      <w:r>
        <w:rPr>
          <w:rFonts w:cs="Arial" w:ascii="Arial" w:hAnsi="Arial"/>
          <w:color w:val="000000"/>
          <w:sz w:val="16"/>
          <w:szCs w:val="16"/>
        </w:rPr>
        <w:t>Any files stored on-site in file cabinets and control file rooms.</w:t>
      </w:r>
    </w:p>
    <w:p>
      <w:pPr>
        <w:pStyle w:val="TextBody"/>
        <w:numPr>
          <w:ilvl w:val="0"/>
          <w:numId w:val="5"/>
        </w:numPr>
        <w:tabs>
          <w:tab w:val="left" w:pos="720" w:leader="none"/>
          <w:tab w:val="left" w:pos="1440" w:leader="none"/>
          <w:tab w:val="left" w:pos="2160" w:leader="none"/>
          <w:tab w:val="left" w:pos="2880" w:leader="none"/>
          <w:tab w:val="left" w:pos="3600" w:leader="none"/>
        </w:tabs>
        <w:ind w:left="1800" w:right="0" w:hanging="360"/>
        <w:jc w:val="both"/>
        <w:rPr>
          <w:rFonts w:cs="Arial" w:ascii="Arial" w:hAnsi="Arial"/>
          <w:color w:val="000000"/>
          <w:sz w:val="16"/>
          <w:szCs w:val="16"/>
        </w:rPr>
      </w:pPr>
      <w:r>
        <w:rPr>
          <w:rFonts w:cs="Arial" w:ascii="Arial" w:hAnsi="Arial"/>
          <w:color w:val="000000"/>
          <w:sz w:val="16"/>
          <w:szCs w:val="16"/>
        </w:rPr>
        <w:t>Information stored on local PC hard drives.</w:t>
      </w:r>
    </w:p>
    <w:p>
      <w:pPr>
        <w:pStyle w:val="TextBody"/>
        <w:numPr>
          <w:ilvl w:val="0"/>
          <w:numId w:val="5"/>
        </w:numPr>
        <w:tabs>
          <w:tab w:val="left" w:pos="720" w:leader="none"/>
          <w:tab w:val="left" w:pos="1440" w:leader="none"/>
          <w:tab w:val="left" w:pos="2160" w:leader="none"/>
          <w:tab w:val="left" w:pos="2880" w:leader="none"/>
          <w:tab w:val="left" w:pos="3600" w:leader="none"/>
        </w:tabs>
        <w:ind w:left="1800" w:right="0" w:hanging="360"/>
        <w:jc w:val="both"/>
        <w:rPr>
          <w:rFonts w:cs="Arial" w:ascii="Arial" w:hAnsi="Arial"/>
          <w:color w:val="000000"/>
          <w:sz w:val="16"/>
          <w:szCs w:val="16"/>
        </w:rPr>
      </w:pPr>
      <w:r>
        <w:rPr>
          <w:rFonts w:cs="Arial" w:ascii="Arial" w:hAnsi="Arial"/>
          <w:color w:val="000000"/>
          <w:sz w:val="16"/>
          <w:szCs w:val="16"/>
        </w:rPr>
        <w:t>Any work in progress.</w:t>
      </w:r>
    </w:p>
    <w:p>
      <w:pPr>
        <w:pStyle w:val="TextBody"/>
        <w:numPr>
          <w:ilvl w:val="0"/>
          <w:numId w:val="5"/>
        </w:numPr>
        <w:tabs>
          <w:tab w:val="left" w:pos="720" w:leader="none"/>
          <w:tab w:val="left" w:pos="1440" w:leader="none"/>
          <w:tab w:val="left" w:pos="2160" w:leader="none"/>
          <w:tab w:val="left" w:pos="2880" w:leader="none"/>
          <w:tab w:val="left" w:pos="3600" w:leader="none"/>
        </w:tabs>
        <w:ind w:left="1800" w:right="0" w:hanging="360"/>
        <w:jc w:val="both"/>
        <w:rPr>
          <w:rFonts w:cs="Arial" w:ascii="Arial" w:hAnsi="Arial"/>
          <w:color w:val="000000"/>
          <w:sz w:val="16"/>
          <w:szCs w:val="16"/>
        </w:rPr>
      </w:pPr>
      <w:r>
        <w:rPr>
          <w:rFonts w:cs="Arial" w:ascii="Arial" w:hAnsi="Arial"/>
          <w:color w:val="000000"/>
          <w:sz w:val="16"/>
          <w:szCs w:val="16"/>
        </w:rPr>
        <w:t>Received and un-opened mail.</w:t>
      </w:r>
    </w:p>
    <w:p>
      <w:pPr>
        <w:pStyle w:val="TextBody"/>
        <w:numPr>
          <w:ilvl w:val="0"/>
          <w:numId w:val="5"/>
        </w:numPr>
        <w:tabs>
          <w:tab w:val="left" w:pos="720" w:leader="none"/>
          <w:tab w:val="left" w:pos="1440" w:leader="none"/>
          <w:tab w:val="left" w:pos="2160" w:leader="none"/>
          <w:tab w:val="left" w:pos="2880" w:leader="none"/>
          <w:tab w:val="left" w:pos="3600" w:leader="none"/>
        </w:tabs>
        <w:ind w:left="1800" w:right="0" w:hanging="360"/>
        <w:jc w:val="both"/>
        <w:rPr>
          <w:rFonts w:cs="Arial" w:ascii="Arial" w:hAnsi="Arial"/>
          <w:color w:val="000000"/>
          <w:sz w:val="16"/>
          <w:szCs w:val="16"/>
        </w:rPr>
      </w:pPr>
      <w:r>
        <w:rPr>
          <w:rFonts w:cs="Arial" w:ascii="Arial" w:hAnsi="Arial"/>
          <w:color w:val="000000"/>
          <w:sz w:val="16"/>
          <w:szCs w:val="16"/>
        </w:rPr>
        <w:t>Documents in offices, work cubes and files.</w:t>
      </w:r>
    </w:p>
    <w:p>
      <w:pPr>
        <w:pStyle w:val="TextBody"/>
        <w:numPr>
          <w:ilvl w:val="0"/>
          <w:numId w:val="5"/>
        </w:numPr>
        <w:tabs>
          <w:tab w:val="left" w:pos="720" w:leader="none"/>
          <w:tab w:val="left" w:pos="1440" w:leader="none"/>
          <w:tab w:val="left" w:pos="2160" w:leader="none"/>
          <w:tab w:val="left" w:pos="2880" w:leader="none"/>
          <w:tab w:val="left" w:pos="3600" w:leader="none"/>
        </w:tabs>
        <w:overflowPunct w:val="true"/>
        <w:ind w:left="1800" w:right="0" w:hanging="360"/>
        <w:jc w:val="both"/>
        <w:textAlignment w:val="baseline"/>
        <w:rPr>
          <w:rFonts w:cs="Arial" w:ascii="Arial" w:hAnsi="Arial"/>
          <w:color w:val="000000"/>
          <w:sz w:val="16"/>
          <w:szCs w:val="16"/>
        </w:rPr>
      </w:pPr>
      <w:r>
        <w:rPr>
          <w:rFonts w:cs="Arial" w:ascii="Arial" w:hAnsi="Arial"/>
          <w:color w:val="000000"/>
          <w:sz w:val="16"/>
          <w:szCs w:val="16"/>
        </w:rPr>
        <w:t>Off-site records stored in the Records Warehouse (if this is not a secure, hardened facility).</w:t>
      </w:r>
    </w:p>
    <w:p>
      <w:pPr>
        <w:pStyle w:val="TextBody"/>
        <w:tabs>
          <w:tab w:val="left" w:pos="720" w:leader="none"/>
          <w:tab w:val="left" w:pos="1440" w:leader="none"/>
          <w:tab w:val="left" w:pos="2160" w:leader="none"/>
          <w:tab w:val="left" w:pos="2880" w:leader="none"/>
          <w:tab w:val="left" w:pos="3600" w:leader="none"/>
        </w:tabs>
        <w:ind w:left="1440" w:right="0" w:hanging="0"/>
        <w:jc w:val="both"/>
        <w:rPr>
          <w:rFonts w:cs="Arial" w:ascii="Arial" w:hAnsi="Arial"/>
          <w:color w:val="000000"/>
          <w:sz w:val="16"/>
          <w:szCs w:val="16"/>
        </w:rPr>
      </w:pPr>
      <w:r>
        <w:rPr>
          <w:rFonts w:cs="Arial" w:ascii="Arial" w:hAnsi="Arial"/>
          <w:color w:val="000000"/>
          <w:sz w:val="16"/>
          <w:szCs w:val="16"/>
        </w:rPr>
      </w:r>
    </w:p>
    <w:p>
      <w:pPr>
        <w:pStyle w:val="Heading2"/>
        <w:numPr>
          <w:ilvl w:val="0"/>
          <w:numId w:val="20"/>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1" w:name="__RefHeading___Toc182790713"/>
      <w:bookmarkEnd w:id="21"/>
      <w:r>
        <w:rPr>
          <w:rFonts w:cs="Arial" w:ascii="Arial" w:hAnsi="Arial"/>
          <w:color w:val="000000"/>
          <w:sz w:val="16"/>
          <w:szCs w:val="16"/>
        </w:rPr>
        <w:t>On-line Access to &lt;AGENCY NAME&gt; Computer Systems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In the event of a facilities disruption, the IT Disaster Recovery Plan strategy should be to assist in re-establishing connectivity to the &lt;AGENCY NAME&gt; departments and to establish remote communications to any alternate business site location.  If the data center is affected by a disaster or disruption, the IT Disaster Recovery Plan should include recovering processing at a pre-determined alternate site. Services covered would include; phones, cellular phones, pagers, communications, and all other services required for restoring limited emergency service to the organization.</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In this case, data communications will be rerouted from the data processing hot or cold site to the respective alternate business site locations.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b/>
          <w:bCs/>
          <w:color w:val="000000"/>
          <w:sz w:val="16"/>
          <w:szCs w:val="16"/>
        </w:rPr>
        <w:tab/>
        <w:t>**BCP Representatives</w:t>
      </w:r>
      <w:r>
        <w:rPr>
          <w:rFonts w:cs="Arial" w:ascii="Arial" w:hAnsi="Arial"/>
          <w:color w:val="000000"/>
          <w:sz w:val="16"/>
          <w:szCs w:val="16"/>
        </w:rPr>
        <w:t xml:space="preserve"> - It will be necessary to contact your respective Information Technology department in order to complete this section. You should understand, and enter here, what the recovery timeframe is for systems recovery (i.e. will have critical systems restored within hours or days) and what the strategy is for acquisition, installation, and connection of PC’s/terminals.  Acquisition and recovery of critical standalone personal computer capabilities should also be considered here.  You should also understand the Information Technology strategy for recovery of applications, either AS/400 based and/or those on desktop systems, which &lt;Department Name&gt; relies on.</w:t>
      </w:r>
      <w:r>
        <w:rPr>
          <w:rFonts w:cs="Arial" w:ascii="Arial" w:hAnsi="Arial"/>
          <w:b/>
          <w:bCs/>
          <w:color w:val="000000"/>
          <w:sz w:val="16"/>
          <w:szCs w:val="16"/>
        </w:rPr>
        <w:t>**</w:t>
      </w:r>
      <w:r>
        <w:rPr>
          <w:rFonts w:cs="Arial" w:ascii="Arial" w:hAnsi="Arial"/>
          <w:color w:val="000000"/>
          <w:sz w:val="16"/>
          <w:szCs w:val="16"/>
        </w:rPr>
        <w:t xml:space="preserve"> </w:t>
      </w:r>
    </w:p>
    <w:p>
      <w:pPr>
        <w:pStyle w:val="Heading2"/>
        <w:pageBreakBefore/>
        <w:numPr>
          <w:ilvl w:val="0"/>
          <w:numId w:val="20"/>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2" w:name="__RefHeading___Toc182790714"/>
      <w:bookmarkEnd w:id="22"/>
      <w:r>
        <w:rPr>
          <w:rFonts w:cs="Arial" w:ascii="Arial" w:hAnsi="Arial"/>
          <w:color w:val="000000"/>
          <w:sz w:val="16"/>
          <w:szCs w:val="16"/>
        </w:rPr>
        <w:t>Mail and Report Distribution</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During the time that &lt;AGENCY NAME&gt; department operations are run from the secondary facilities, output reports and forms will have to be delivered to that location.  The data center may or may not have the same print capability if the disruption affected the data center as well, so it may be necessary to prioritize printing of output.</w:t>
      </w:r>
    </w:p>
    <w:p>
      <w:pPr>
        <w:pStyle w:val="Normal"/>
        <w:ind w:left="720" w:right="0" w:hanging="0"/>
        <w:jc w:val="both"/>
        <w:rPr>
          <w:rFonts w:cs="Arial" w:ascii="Arial" w:hAnsi="Arial"/>
          <w:color w:val="000000"/>
          <w:sz w:val="16"/>
          <w:szCs w:val="16"/>
        </w:rPr>
      </w:pPr>
      <w:r>
        <w:rPr>
          <w:rFonts w:cs="Arial" w:ascii="Arial" w:hAnsi="Arial"/>
          <w:color w:val="000000"/>
          <w:sz w:val="16"/>
          <w:szCs w:val="16"/>
        </w:rPr>
      </w:r>
    </w:p>
    <w:p>
      <w:pPr>
        <w:sectPr>
          <w:type w:val="continuous"/>
          <w:pgSz w:w="12240" w:h="15840"/>
          <w:pgMar w:left="1440" w:right="1440" w:header="720" w:top="2160" w:footer="720" w:bottom="1915" w:gutter="0"/>
          <w:formProt w:val="false"/>
          <w:textDirection w:val="lrTb"/>
          <w:docGrid w:type="default" w:linePitch="360" w:charSpace="4294961151"/>
        </w:sectPr>
        <w:pStyle w:val="Normal"/>
        <w:ind w:left="720" w:right="0" w:hanging="0"/>
        <w:jc w:val="both"/>
        <w:rPr>
          <w:rFonts w:cs="Arial" w:ascii="Arial" w:hAnsi="Arial"/>
          <w:color w:val="000000"/>
          <w:sz w:val="16"/>
          <w:szCs w:val="16"/>
        </w:rPr>
      </w:pPr>
      <w:ins w:id="0" w:author="jhorvath" w:date="2006-03-16T13:51:00Z">
        <w:r>
          <w:rPr>
            <w:rFonts w:cs="Arial" w:ascii="Arial" w:hAnsi="Arial"/>
            <w:color w:val="000000"/>
            <w:sz w:val="16"/>
            <w:szCs w:val="16"/>
          </w:rPr>
          <w:t xml:space="preserve">The EOC Administration Team in conjunction with </w:t>
        </w:r>
      </w:ins>
      <w:r>
        <w:rPr>
          <w:rFonts w:cs="Arial" w:ascii="Arial" w:hAnsi="Arial"/>
          <w:color w:val="000000"/>
          <w:sz w:val="16"/>
          <w:szCs w:val="16"/>
        </w:rPr>
        <w:t>designated delivery/courier services</w:t>
      </w:r>
      <w:ins w:id="1" w:author="jhorvath" w:date="2006-03-16T13:51:00Z">
        <w:r>
          <w:rPr>
            <w:rFonts w:cs="Arial" w:ascii="Arial" w:hAnsi="Arial"/>
            <w:color w:val="000000"/>
            <w:sz w:val="16"/>
            <w:szCs w:val="16"/>
          </w:rPr>
          <w:t xml:space="preserve"> will distribute mail to all </w:t>
        </w:r>
      </w:ins>
      <w:r>
        <w:rPr>
          <w:rFonts w:cs="Arial" w:ascii="Arial" w:hAnsi="Arial"/>
          <w:color w:val="000000"/>
          <w:sz w:val="16"/>
          <w:szCs w:val="16"/>
        </w:rPr>
        <w:t>&lt;AGENCY NAME&gt;</w:t>
      </w:r>
      <w:ins w:id="2" w:author="jhorvath" w:date="2006-03-16T13:51:00Z">
        <w:r>
          <w:rPr>
            <w:rFonts w:cs="Arial" w:ascii="Arial" w:hAnsi="Arial"/>
            <w:color w:val="000000"/>
            <w:sz w:val="16"/>
            <w:szCs w:val="16"/>
          </w:rPr>
          <w:t xml:space="preserve"> alternate business sites.  Due to the possibility of multiple alternate business sites and the additional travel time required for mail service activities, the number of mail pickups and deliveries could possibly be decreased from the normal daily routine to once daily.  Mail pickup and delivery schedules, including overnight mail, will be established and communicated to each alternate business site.  Overnight mail/package delivery carriers should be contacted directly by a business function for items requiring pickup after the last scheduled pickup by the EOC Administration Team.  All overnight mail service vendors will be notified by the EOC Administration Team of appropriate alternate office addresses to redirect </w:t>
        </w:r>
      </w:ins>
      <w:ins w:id="3" w:author="jhorvath" w:date="2006-03-16T13:51:00Z">
        <w:r>
          <w:rPr>
            <w:rFonts w:cs="Arial" w:ascii="Arial" w:hAnsi="Arial"/>
            <w:color w:val="000000"/>
            <w:sz w:val="16"/>
            <w:szCs w:val="16"/>
            <w:u w:val="single"/>
          </w:rPr>
          <w:t>deliverables</w:t>
        </w:r>
      </w:ins>
      <w:ins w:id="4" w:author="jhorvath" w:date="2006-03-16T13:51:00Z">
        <w:r>
          <w:rPr>
            <w:rFonts w:cs="Arial" w:ascii="Arial" w:hAnsi="Arial"/>
            <w:color w:val="000000"/>
            <w:sz w:val="16"/>
            <w:szCs w:val="16"/>
          </w:rPr>
          <w:t xml:space="preserve"> to </w:t>
        </w:r>
      </w:ins>
      <w:r>
        <w:rPr>
          <w:rFonts w:cs="Arial" w:ascii="Arial" w:hAnsi="Arial"/>
          <w:color w:val="000000"/>
          <w:sz w:val="16"/>
          <w:szCs w:val="16"/>
        </w:rPr>
        <w:t>&lt;AGENCY NAME&gt;</w:t>
      </w:r>
      <w:ins w:id="5" w:author="jhorvath" w:date="2006-03-16T13:51:00Z">
        <w:r>
          <w:rPr>
            <w:rFonts w:cs="Arial" w:ascii="Arial" w:hAnsi="Arial"/>
            <w:color w:val="000000"/>
            <w:sz w:val="16"/>
            <w:szCs w:val="16"/>
          </w:rPr>
          <w:t xml:space="preserve"> personnel or provide for pick up at the post office by a Team member.</w:t>
        </w:r>
      </w:ins>
    </w:p>
    <w:p>
      <w:pPr>
        <w:pStyle w:val="Heading1"/>
        <w:numPr>
          <w:ilvl w:val="0"/>
          <w:numId w:val="1"/>
        </w:numPr>
        <w:pBdr>
          <w:top w:val="nil"/>
          <w:left w:val="nil"/>
          <w:bottom w:val="double" w:sz="4" w:space="1" w:color="000001"/>
          <w:right w:val="nil"/>
        </w:pBdr>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bookmarkStart w:id="23" w:name="__RefHeading___Toc182790715"/>
      <w:bookmarkEnd w:id="23"/>
      <w:r>
        <w:rPr>
          <w:rFonts w:cs="Arial" w:ascii="Arial" w:hAnsi="Arial"/>
          <w:color w:val="000000"/>
          <w:sz w:val="16"/>
          <w:szCs w:val="16"/>
        </w:rPr>
        <w:t>Section III: Recovery Teams</w:t>
      </w:r>
    </w:p>
    <w:p>
      <w:pPr>
        <w:pStyle w:val="Normal"/>
        <w:rPr>
          <w:rFonts w:cs="Arial" w:ascii="Arial" w:hAnsi="Arial"/>
          <w:color w:val="000000"/>
          <w:sz w:val="16"/>
          <w:szCs w:val="16"/>
        </w:rPr>
      </w:pPr>
      <w:r>
        <w:rPr>
          <w:rFonts w:cs="Arial" w:ascii="Arial" w:hAnsi="Arial"/>
          <w:color w:val="000000"/>
          <w:sz w:val="16"/>
          <w:szCs w:val="16"/>
        </w:rPr>
      </w:r>
    </w:p>
    <w:p>
      <w:pPr>
        <w:pStyle w:val="Heading2"/>
        <w:numPr>
          <w:ilvl w:val="0"/>
          <w:numId w:val="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4" w:name="__RefHeading___Toc182790716"/>
      <w:bookmarkEnd w:id="24"/>
      <w:r>
        <w:rPr>
          <w:rFonts w:cs="Arial" w:ascii="Arial" w:hAnsi="Arial"/>
          <w:color w:val="000000"/>
          <w:sz w:val="16"/>
          <w:szCs w:val="16"/>
        </w:rPr>
        <w:t>Purpose and Objective</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This section of the plan identifies who will participate in the recovery process for the &lt;Department Name&gt; Business Continuity Plan. The participants are organized into one or more teams.  Each team has a designated team leader and an alternate for that person.  Other team members are assigned either to specific responsibilities or as team members to carry out tasks as needed.</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color w:val="000000"/>
          <w:sz w:val="16"/>
          <w:szCs w:val="16"/>
        </w:rPr>
      </w:pPr>
      <w:r>
        <w:rPr>
          <w:rFonts w:cs="Arial" w:ascii="Arial" w:hAnsi="Arial"/>
          <w:color w:val="000000"/>
          <w:sz w:val="16"/>
          <w:szCs w:val="16"/>
        </w:rPr>
        <w:tab/>
      </w:r>
      <w:r>
        <w:rPr>
          <w:rFonts w:cs="Arial" w:ascii="Arial" w:hAnsi="Arial"/>
          <w:b/>
          <w:color w:val="000000"/>
          <w:sz w:val="16"/>
          <w:szCs w:val="16"/>
        </w:rPr>
        <w:t>The information in this section is organized into several subsections.</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color w:val="000000"/>
          <w:sz w:val="16"/>
          <w:szCs w:val="16"/>
        </w:rPr>
      </w:pPr>
      <w:r>
        <w:rPr>
          <w:rFonts w:cs="Arial" w:ascii="Arial" w:hAnsi="Arial"/>
          <w:b/>
          <w:color w:val="000000"/>
          <w:sz w:val="16"/>
          <w:szCs w:val="16"/>
        </w:rPr>
      </w:r>
    </w:p>
    <w:p>
      <w:pPr>
        <w:pStyle w:val="Heading2"/>
        <w:numPr>
          <w:ilvl w:val="0"/>
          <w:numId w:val="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5" w:name="__RefHeading___Toc182790717"/>
      <w:bookmarkEnd w:id="25"/>
      <w:r>
        <w:rPr>
          <w:rFonts w:cs="Arial" w:ascii="Arial" w:hAnsi="Arial"/>
          <w:color w:val="000000"/>
          <w:sz w:val="16"/>
          <w:szCs w:val="16"/>
        </w:rPr>
        <w:t>Recovery Team Descriptions</w:t>
        <w:tab/>
      </w:r>
    </w:p>
    <w:p>
      <w:pPr>
        <w:pStyle w:val="Normal"/>
        <w:spacing w:before="120" w:after="0"/>
        <w:ind w:left="720" w:right="0" w:hanging="0"/>
        <w:jc w:val="both"/>
        <w:rPr>
          <w:rFonts w:cs="Arial" w:ascii="Arial" w:hAnsi="Arial"/>
          <w:color w:val="000000"/>
          <w:sz w:val="16"/>
          <w:szCs w:val="16"/>
        </w:rPr>
      </w:pPr>
      <w:r>
        <w:rPr>
          <w:rFonts w:cs="Arial" w:ascii="Arial" w:hAnsi="Arial"/>
          <w:color w:val="000000"/>
          <w:sz w:val="16"/>
          <w:szCs w:val="16"/>
        </w:rPr>
        <w:t>This section lists the team definitions for the &lt;Department Name&gt; Team and gives a short explanation of the function of each team or function.</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&lt;Department Name&gt; Recovery Team:</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color w:val="000000"/>
          <w:sz w:val="16"/>
          <w:szCs w:val="16"/>
        </w:rPr>
        <w:tab/>
      </w:r>
      <w:r>
        <w:rPr>
          <w:rFonts w:cs="Arial" w:ascii="Arial" w:hAnsi="Arial"/>
          <w:b/>
          <w:color w:val="000000"/>
          <w:sz w:val="16"/>
          <w:szCs w:val="16"/>
        </w:rPr>
        <w:t>Responsible for oversight of the &lt;Department Name&gt;</w:t>
      </w:r>
      <w:r>
        <w:rPr>
          <w:rFonts w:cs="Arial" w:ascii="Arial" w:hAnsi="Arial"/>
          <w:color w:val="000000"/>
          <w:sz w:val="16"/>
          <w:szCs w:val="16"/>
        </w:rPr>
        <w:t xml:space="preserve"> </w:t>
      </w:r>
      <w:r>
        <w:rPr>
          <w:rFonts w:cs="Arial" w:ascii="Arial" w:hAnsi="Arial"/>
          <w:b/>
          <w:color w:val="000000"/>
          <w:sz w:val="16"/>
          <w:szCs w:val="16"/>
        </w:rPr>
        <w:t>recovery functions.</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b/>
          <w:color w:val="000000"/>
          <w:sz w:val="16"/>
          <w:szCs w:val="16"/>
        </w:rPr>
      </w:r>
    </w:p>
    <w:p>
      <w:pPr>
        <w:pStyle w:val="Heading2"/>
        <w:numPr>
          <w:ilvl w:val="0"/>
          <w:numId w:val="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6" w:name="__RefHeading___Toc182790718"/>
      <w:bookmarkEnd w:id="26"/>
      <w:r>
        <w:rPr>
          <w:rFonts w:cs="Arial" w:ascii="Arial" w:hAnsi="Arial"/>
          <w:color w:val="000000"/>
          <w:sz w:val="16"/>
          <w:szCs w:val="16"/>
        </w:rPr>
        <w:t>Recovery Team Assignments</w:t>
      </w:r>
    </w:p>
    <w:p>
      <w:pPr>
        <w:pStyle w:val="TextBody"/>
        <w:tabs>
          <w:tab w:val="left" w:pos="720" w:leader="none"/>
          <w:tab w:val="left" w:pos="1440" w:leader="none"/>
          <w:tab w:val="left" w:pos="2160" w:leader="none"/>
          <w:tab w:val="left" w:pos="2880" w:leader="none"/>
          <w:tab w:val="left" w:pos="3600" w:leader="none"/>
        </w:tabs>
        <w:ind w:left="720" w:right="0" w:hanging="0"/>
        <w:jc w:val="both"/>
        <w:rPr>
          <w:rFonts w:cs="Arial" w:ascii="Arial" w:hAnsi="Arial"/>
          <w:color w:val="000000"/>
          <w:sz w:val="16"/>
          <w:szCs w:val="16"/>
        </w:rPr>
      </w:pPr>
      <w:r>
        <w:rPr>
          <w:rFonts w:cs="Arial" w:ascii="Arial" w:hAnsi="Arial"/>
          <w:color w:val="000000"/>
          <w:sz w:val="16"/>
          <w:szCs w:val="16"/>
        </w:rPr>
        <w:t>This section identifies the team roles and the specific responsibilities that have been assigned to the team.</w:t>
      </w:r>
    </w:p>
    <w:p>
      <w:pPr>
        <w:pStyle w:val="TextBody"/>
        <w:tabs>
          <w:tab w:val="left" w:pos="720" w:leader="none"/>
          <w:tab w:val="left" w:pos="1440" w:leader="none"/>
          <w:tab w:val="left" w:pos="2160" w:leader="none"/>
          <w:tab w:val="left" w:pos="2880" w:leader="none"/>
          <w:tab w:val="left" w:pos="3600" w:leader="none"/>
        </w:tabs>
        <w:spacing w:before="0" w:after="0"/>
        <w:ind w:left="720" w:right="0" w:hanging="0"/>
        <w:jc w:val="both"/>
        <w:rPr>
          <w:rFonts w:cs="Arial" w:ascii="Arial" w:hAnsi="Arial"/>
          <w:color w:val="000000"/>
          <w:sz w:val="16"/>
          <w:szCs w:val="16"/>
        </w:rPr>
      </w:pPr>
      <w:r>
        <w:rPr>
          <w:rFonts w:cs="Arial"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spacing w:before="0" w:after="0"/>
        <w:ind w:left="2250" w:right="0" w:hanging="2250"/>
        <w:rPr>
          <w:rFonts w:cs="Arial" w:ascii="Arial" w:hAnsi="Arial"/>
          <w:color w:val="000000"/>
          <w:sz w:val="16"/>
          <w:szCs w:val="16"/>
        </w:rPr>
      </w:pPr>
      <w:r>
        <w:rPr>
          <w:rFonts w:cs="Arial" w:ascii="Arial" w:hAnsi="Arial"/>
          <w:b/>
          <w:bCs/>
          <w:color w:val="000000"/>
          <w:sz w:val="16"/>
          <w:szCs w:val="16"/>
        </w:rPr>
        <w:tab/>
        <w:tab/>
        <w:t>Team leader -</w:t>
      </w:r>
      <w:r>
        <w:rPr>
          <w:rFonts w:cs="Arial" w:ascii="Arial" w:hAnsi="Arial"/>
          <w:color w:val="000000"/>
          <w:sz w:val="16"/>
          <w:szCs w:val="16"/>
        </w:rPr>
        <w:tab/>
        <w:t xml:space="preserve"> Overall coordination of &lt;Department Name&gt; Recovery Team</w:t>
      </w:r>
    </w:p>
    <w:p>
      <w:pPr>
        <w:pStyle w:val="TextBody"/>
        <w:tabs>
          <w:tab w:val="left" w:pos="720" w:leader="none"/>
          <w:tab w:val="left" w:pos="1440" w:leader="none"/>
          <w:tab w:val="left" w:pos="2160" w:leader="none"/>
          <w:tab w:val="left" w:pos="2880" w:leader="none"/>
          <w:tab w:val="left" w:pos="3600" w:leader="none"/>
        </w:tabs>
        <w:spacing w:before="0" w:after="0"/>
        <w:ind w:left="3870" w:right="0" w:hanging="3150"/>
        <w:rPr>
          <w:rFonts w:cs="Arial" w:ascii="Arial" w:hAnsi="Arial"/>
          <w:color w:val="000000"/>
          <w:sz w:val="16"/>
          <w:szCs w:val="16"/>
        </w:rPr>
      </w:pPr>
      <w:r>
        <w:rPr>
          <w:rFonts w:cs="Arial"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 w:val="left" w:pos="3690" w:leader="none"/>
          <w:tab w:val="left" w:pos="3870" w:leader="none"/>
        </w:tabs>
        <w:spacing w:before="0" w:after="0"/>
        <w:ind w:left="3870" w:right="0" w:hanging="3870"/>
        <w:rPr>
          <w:rFonts w:cs="Arial" w:ascii="Arial" w:hAnsi="Arial"/>
          <w:color w:val="000000"/>
          <w:sz w:val="16"/>
          <w:szCs w:val="16"/>
        </w:rPr>
      </w:pPr>
      <w:r>
        <w:rPr>
          <w:rFonts w:cs="Arial" w:ascii="Arial" w:hAnsi="Arial"/>
          <w:b/>
          <w:bCs/>
          <w:color w:val="000000"/>
          <w:sz w:val="16"/>
          <w:szCs w:val="16"/>
        </w:rPr>
        <w:tab/>
        <w:tab/>
        <w:t xml:space="preserve">Backup Team Leader - </w:t>
      </w:r>
      <w:r>
        <w:rPr>
          <w:rFonts w:cs="Arial" w:ascii="Arial" w:hAnsi="Arial"/>
          <w:color w:val="000000"/>
          <w:sz w:val="16"/>
          <w:szCs w:val="16"/>
        </w:rPr>
        <w:t xml:space="preserve">Duties to be assigned based on Recovery Team areas of responsibility.  </w:t>
      </w:r>
    </w:p>
    <w:p>
      <w:pPr>
        <w:pStyle w:val="TextBody"/>
        <w:tabs>
          <w:tab w:val="left" w:pos="720" w:leader="none"/>
          <w:tab w:val="left" w:pos="1440" w:leader="none"/>
          <w:tab w:val="left" w:pos="2160" w:leader="none"/>
          <w:tab w:val="left" w:pos="2880" w:leader="none"/>
          <w:tab w:val="left" w:pos="3600" w:leader="none"/>
        </w:tabs>
        <w:spacing w:before="0" w:after="0"/>
        <w:ind w:left="3870" w:right="0" w:hanging="3150"/>
        <w:rPr>
          <w:rFonts w:cs="Arial" w:ascii="Arial" w:hAnsi="Arial"/>
          <w:color w:val="000000"/>
          <w:sz w:val="16"/>
          <w:szCs w:val="16"/>
        </w:rPr>
      </w:pPr>
      <w:r>
        <w:rPr>
          <w:rFonts w:cs="Arial"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spacing w:before="0" w:after="0"/>
        <w:ind w:left="3150" w:right="0" w:hanging="3150"/>
        <w:rPr>
          <w:rFonts w:cs="Arial" w:ascii="Arial" w:hAnsi="Arial"/>
          <w:color w:val="000000"/>
          <w:sz w:val="16"/>
          <w:szCs w:val="16"/>
        </w:rPr>
      </w:pPr>
      <w:r>
        <w:rPr>
          <w:rFonts w:cs="Arial" w:ascii="Arial" w:hAnsi="Arial"/>
          <w:color w:val="000000"/>
          <w:sz w:val="16"/>
          <w:szCs w:val="16"/>
        </w:rPr>
        <w:tab/>
        <w:tab/>
      </w:r>
      <w:r>
        <w:rPr>
          <w:rFonts w:cs="Arial" w:ascii="Arial" w:hAnsi="Arial"/>
          <w:b/>
          <w:bCs/>
          <w:color w:val="000000"/>
          <w:sz w:val="16"/>
          <w:szCs w:val="16"/>
        </w:rPr>
        <w:t xml:space="preserve">Team Member - </w:t>
      </w:r>
      <w:r>
        <w:rPr>
          <w:rFonts w:cs="Arial" w:ascii="Arial" w:hAnsi="Arial"/>
          <w:color w:val="000000"/>
          <w:sz w:val="16"/>
          <w:szCs w:val="16"/>
        </w:rPr>
        <w:t xml:space="preserve">Duties to be assigned based on Recovery Team areas of responsibility </w:t>
      </w:r>
    </w:p>
    <w:p>
      <w:pPr>
        <w:pStyle w:val="TextBody"/>
        <w:tabs>
          <w:tab w:val="left" w:pos="720" w:leader="none"/>
          <w:tab w:val="left" w:pos="2160" w:leader="none"/>
          <w:tab w:val="left" w:pos="2880" w:leader="none"/>
          <w:tab w:val="left" w:pos="3600" w:leader="none"/>
        </w:tabs>
        <w:ind w:left="720" w:right="0" w:hanging="0"/>
        <w:jc w:val="both"/>
        <w:rPr>
          <w:rFonts w:cs="Arial" w:ascii="Arial" w:hAnsi="Arial"/>
          <w:color w:val="000000"/>
          <w:sz w:val="16"/>
          <w:szCs w:val="16"/>
        </w:rPr>
      </w:pPr>
      <w:r>
        <w:rPr>
          <w:rFonts w:cs="Arial" w:ascii="Arial" w:hAnsi="Arial"/>
          <w:color w:val="000000"/>
          <w:sz w:val="16"/>
          <w:szCs w:val="16"/>
        </w:rPr>
      </w:r>
    </w:p>
    <w:p>
      <w:pPr>
        <w:pStyle w:val="Heading2"/>
        <w:pageBreakBefore/>
        <w:numPr>
          <w:ilvl w:val="0"/>
          <w:numId w:val="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7" w:name="__RefHeading___Toc182790719"/>
      <w:bookmarkEnd w:id="27"/>
      <w:r>
        <w:rPr>
          <w:rFonts w:cs="Arial" w:ascii="Arial" w:hAnsi="Arial"/>
          <w:color w:val="000000"/>
          <w:sz w:val="16"/>
          <w:szCs w:val="16"/>
        </w:rPr>
        <w:t>Personnel Notification</w:t>
        <w:tab/>
      </w:r>
    </w:p>
    <w:p>
      <w:pPr>
        <w:pStyle w:val="TextBody"/>
        <w:tabs>
          <w:tab w:val="left" w:pos="720" w:leader="none"/>
          <w:tab w:val="left" w:pos="1440" w:leader="none"/>
          <w:tab w:val="left" w:pos="2160" w:leader="none"/>
          <w:tab w:val="left" w:pos="2880" w:leader="none"/>
          <w:tab w:val="left" w:pos="3600" w:leader="none"/>
        </w:tabs>
        <w:ind w:left="720" w:right="0" w:hanging="0"/>
        <w:jc w:val="both"/>
        <w:rPr>
          <w:rFonts w:cs="Arial" w:ascii="Arial" w:hAnsi="Arial"/>
          <w:color w:val="000000"/>
          <w:sz w:val="16"/>
          <w:szCs w:val="16"/>
        </w:rPr>
      </w:pPr>
      <w:r>
        <w:rPr>
          <w:rFonts w:cs="Arial" w:ascii="Arial" w:hAnsi="Arial"/>
          <w:color w:val="000000"/>
          <w:sz w:val="16"/>
          <w:szCs w:val="16"/>
        </w:rPr>
        <w:t>This section specifies how the team members are to be notified if the plan is to be put into effect by identifying who calls whom, and in what order.  Notification can also be made by using tools such as EMS or Alert Find.</w:t>
      </w:r>
    </w:p>
    <w:p>
      <w:pPr>
        <w:pStyle w:val="TextBody"/>
        <w:tabs>
          <w:tab w:val="left" w:pos="720" w:leader="none"/>
          <w:tab w:val="left" w:pos="1800" w:leader="none"/>
          <w:tab w:val="left" w:pos="2160" w:leader="none"/>
          <w:tab w:val="left" w:pos="2880" w:leader="none"/>
          <w:tab w:val="left" w:pos="3600" w:leader="none"/>
        </w:tabs>
        <w:ind w:left="720" w:right="0" w:hanging="720"/>
        <w:jc w:val="both"/>
        <w:rPr>
          <w:rFonts w:cs="Arial" w:ascii="Arial" w:hAnsi="Arial"/>
          <w:b/>
          <w:color w:val="000000"/>
          <w:sz w:val="16"/>
          <w:szCs w:val="16"/>
        </w:rPr>
      </w:pPr>
      <w:r>
        <w:rPr>
          <w:rFonts w:cs="Arial" w:ascii="Arial" w:hAnsi="Arial"/>
          <w:b/>
          <w:color w:val="000000"/>
          <w:sz w:val="16"/>
          <w:szCs w:val="16"/>
        </w:rPr>
        <w:tab/>
        <w:t>References:</w:t>
      </w:r>
      <w:r>
        <w:rPr>
          <w:rFonts w:cs="Arial" w:ascii="Arial" w:hAnsi="Arial"/>
          <w:color w:val="000000"/>
          <w:sz w:val="16"/>
          <w:szCs w:val="16"/>
        </w:rPr>
        <w:tab/>
      </w:r>
      <w:r>
        <w:rPr>
          <w:rFonts w:cs="Arial" w:ascii="Arial" w:hAnsi="Arial"/>
          <w:b/>
          <w:color w:val="000000"/>
          <w:sz w:val="16"/>
          <w:szCs w:val="16"/>
        </w:rPr>
        <w:t>Appendix A - Employee Telephone Lists</w:t>
      </w:r>
    </w:p>
    <w:p>
      <w:pPr>
        <w:pStyle w:val="TextBody"/>
        <w:tabs>
          <w:tab w:val="left" w:pos="720" w:leader="none"/>
          <w:tab w:val="left" w:pos="1872" w:leader="none"/>
          <w:tab w:val="left" w:pos="2160" w:leader="none"/>
          <w:tab w:val="left" w:pos="2880" w:leader="none"/>
          <w:tab w:val="left" w:pos="3600" w:leader="none"/>
        </w:tabs>
        <w:ind w:left="3600" w:right="0" w:hanging="2880"/>
        <w:rPr>
          <w:rFonts w:cs="Arial" w:ascii="Arial" w:hAnsi="Arial"/>
          <w:b/>
          <w:bCs/>
          <w:color w:val="000000"/>
          <w:sz w:val="16"/>
          <w:szCs w:val="16"/>
        </w:rPr>
      </w:pPr>
      <w:r>
        <w:rPr>
          <w:rFonts w:cs="Arial" w:ascii="Arial" w:hAnsi="Arial"/>
          <w:b/>
          <w:color w:val="000000"/>
          <w:sz w:val="16"/>
          <w:szCs w:val="16"/>
        </w:rPr>
        <w:tab/>
        <w:tab/>
        <w:t xml:space="preserve">Appendix S - </w:t>
      </w:r>
      <w:r>
        <w:rPr>
          <w:rFonts w:cs="Arial" w:ascii="Arial" w:hAnsi="Arial"/>
          <w:b/>
          <w:bCs/>
          <w:color w:val="000000"/>
          <w:sz w:val="16"/>
          <w:szCs w:val="16"/>
        </w:rPr>
        <w:t xml:space="preserve">Guides to EMS and </w:t>
      </w:r>
      <w:hyperlink r:id="rId8">
        <w:r>
          <w:rPr>
            <w:rStyle w:val="InternetLink"/>
            <w:rFonts w:cs="Arial" w:ascii="Arial" w:hAnsi="Arial"/>
            <w:b/>
            <w:bCs/>
            <w:color w:val="000000"/>
            <w:sz w:val="16"/>
            <w:szCs w:val="16"/>
          </w:rPr>
          <w:t>www.&lt;AGENCY NAME&gt;recovery.com</w:t>
        </w:r>
      </w:hyperlink>
      <w:r>
        <w:rPr>
          <w:rFonts w:cs="Arial" w:ascii="Arial" w:hAnsi="Arial"/>
          <w:b/>
          <w:bCs/>
          <w:color w:val="000000"/>
          <w:sz w:val="16"/>
          <w:szCs w:val="16"/>
        </w:rPr>
        <w:t xml:space="preserve"> </w:t>
      </w:r>
    </w:p>
    <w:p>
      <w:pPr>
        <w:pStyle w:val="TextBody"/>
        <w:tabs>
          <w:tab w:val="left" w:pos="720" w:leader="none"/>
          <w:tab w:val="left" w:pos="1872" w:leader="none"/>
          <w:tab w:val="left" w:pos="2160" w:leader="none"/>
          <w:tab w:val="left" w:pos="2880" w:leader="none"/>
          <w:tab w:val="left" w:pos="3600" w:leader="none"/>
        </w:tabs>
        <w:ind w:left="720" w:right="0" w:hanging="0"/>
        <w:jc w:val="both"/>
        <w:rPr>
          <w:rFonts w:cs="Arial" w:ascii="Arial" w:hAnsi="Arial"/>
          <w:b/>
          <w:color w:val="000000"/>
          <w:sz w:val="16"/>
          <w:szCs w:val="16"/>
        </w:rPr>
      </w:pPr>
      <w:r>
        <w:rPr>
          <w:rFonts w:cs="Arial" w:ascii="Arial" w:hAnsi="Arial"/>
          <w:b/>
          <w:color w:val="000000"/>
          <w:sz w:val="16"/>
          <w:szCs w:val="16"/>
        </w:rPr>
      </w:r>
    </w:p>
    <w:p>
      <w:pPr>
        <w:pStyle w:val="Heading2"/>
        <w:numPr>
          <w:ilvl w:val="0"/>
          <w:numId w:val="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28" w:name="__RefHeading___Toc182790720"/>
      <w:bookmarkEnd w:id="28"/>
      <w:r>
        <w:rPr>
          <w:rFonts w:cs="Arial" w:ascii="Arial" w:hAnsi="Arial"/>
          <w:color w:val="000000"/>
          <w:sz w:val="16"/>
          <w:szCs w:val="16"/>
        </w:rPr>
        <w:t>Team Contacts</w:t>
        <w:tab/>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This section identifies other people or organizations outside of the &lt;Department Name&gt; Team who might need to be contacted during the recovery process.  Their names and telephone numbers are provided.</w:t>
      </w:r>
    </w:p>
    <w:p>
      <w:pPr>
        <w:pStyle w:val="TextBody"/>
        <w:tabs>
          <w:tab w:val="left" w:pos="720" w:leader="none"/>
          <w:tab w:val="left" w:pos="1440" w:leader="none"/>
          <w:tab w:val="left" w:pos="2160" w:leader="none"/>
          <w:tab w:val="left" w:pos="2880" w:leader="none"/>
          <w:tab w:val="left" w:pos="3600" w:leader="none"/>
        </w:tabs>
        <w:ind w:left="720" w:right="0" w:hanging="720"/>
        <w:jc w:val="both"/>
        <w:rPr>
          <w:rStyle w:val="InternetLink"/>
          <w:rFonts w:cs="Arial" w:ascii="Arial" w:hAnsi="Arial"/>
          <w:b/>
          <w:bCs/>
          <w:color w:val="000000"/>
          <w:sz w:val="16"/>
          <w:szCs w:val="16"/>
        </w:rPr>
      </w:pPr>
      <w:r>
        <w:rPr>
          <w:rFonts w:cs="Arial" w:ascii="Arial" w:hAnsi="Arial"/>
          <w:b/>
          <w:color w:val="000000"/>
          <w:sz w:val="16"/>
          <w:szCs w:val="16"/>
        </w:rPr>
        <w:tab/>
      </w:r>
      <w:r>
        <w:rPr>
          <w:rFonts w:cs="Arial" w:ascii="Arial" w:hAnsi="Arial"/>
          <w:b/>
          <w:bCs/>
          <w:color w:val="000000"/>
          <w:sz w:val="16"/>
          <w:szCs w:val="16"/>
        </w:rPr>
        <w:t xml:space="preserve">Reference: </w:t>
      </w:r>
      <w:hyperlink w:anchor="_Appendix_A_-">
        <w:bookmarkStart w:id="29" w:name="phone"/>
        <w:bookmarkEnd w:id="29"/>
        <w:r>
          <w:rPr>
            <w:rStyle w:val="InternetLink"/>
            <w:rFonts w:cs="Arial" w:ascii="Arial" w:hAnsi="Arial"/>
            <w:b/>
            <w:bCs/>
            <w:color w:val="000000"/>
            <w:sz w:val="16"/>
            <w:szCs w:val="16"/>
          </w:rPr>
          <w:t>Appendix A – Employee Telephone Lists</w:t>
        </w:r>
      </w:hyperlink>
    </w:p>
    <w:p>
      <w:pPr>
        <w:pStyle w:val="TextBody"/>
        <w:tabs>
          <w:tab w:val="left" w:pos="720" w:leader="none"/>
          <w:tab w:val="left" w:pos="1440" w:leader="none"/>
          <w:tab w:val="left" w:pos="2160" w:leader="none"/>
          <w:tab w:val="left" w:pos="2880" w:leader="none"/>
          <w:tab w:val="left" w:pos="3600" w:leader="none"/>
        </w:tabs>
        <w:ind w:left="1440" w:right="0" w:hanging="720"/>
        <w:jc w:val="both"/>
        <w:rPr>
          <w:rFonts w:cs="Arial" w:ascii="Arial" w:hAnsi="Arial"/>
          <w:b/>
          <w:bCs/>
          <w:color w:val="000000"/>
          <w:sz w:val="16"/>
          <w:szCs w:val="16"/>
        </w:rPr>
      </w:pPr>
      <w:r>
        <w:rPr>
          <w:rFonts w:cs="Arial" w:ascii="Arial" w:hAnsi="Arial"/>
          <w:b/>
          <w:bCs/>
          <w:color w:val="000000"/>
          <w:sz w:val="16"/>
          <w:szCs w:val="16"/>
        </w:rPr>
      </w:r>
    </w:p>
    <w:p>
      <w:pPr>
        <w:pStyle w:val="Heading2"/>
        <w:numPr>
          <w:ilvl w:val="0"/>
          <w:numId w:val="9"/>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30" w:name="__RefHeading___Toc182790721"/>
      <w:bookmarkEnd w:id="30"/>
      <w:r>
        <w:rPr>
          <w:rFonts w:cs="Arial" w:ascii="Arial" w:hAnsi="Arial"/>
          <w:color w:val="000000"/>
          <w:sz w:val="16"/>
          <w:szCs w:val="16"/>
        </w:rPr>
        <w:t>Team Responsibilities</w:t>
        <w:tab/>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lang w:val="en-IN" w:eastAsia="en-IN"/>
        </w:rPr>
      </w:pPr>
      <w:r>
        <w:rPr>
          <w:rFonts w:cs="Arial" w:ascii="Arial" w:hAnsi="Arial"/>
          <w:color w:val="000000"/>
          <w:sz w:val="16"/>
          <w:szCs w:val="16"/>
          <w:lang w:val="en-IN" w:eastAsia="en-IN"/>
        </w:rPr>
        <w:pict>
          <v:group id="shape_0" style="position:absolute;margin-left:0.05pt;margin-top:0pt;width:485.95pt;height:323.65pt" coordorigin="1,0" coordsize="9719,6473">
            <v:rect id="shape_0" stroked="f" style="position:absolute;left:1;top:0;width:9718;height:6472">
              <v:wrap v:type="none"/>
              <v:fill on="false" detectmouseclick="t"/>
              <v:stroke color="#3465a4" joinstyle="round" endcap="flat"/>
            </v:rect>
            <v:rect id="shape_0" fillcolor="white" stroked="t" style="position:absolute;left:10;top:8;width:9700;height:6456">
              <v:wrap v:type="none"/>
              <v:fill type="solid" color2="black" detectmouseclick="t"/>
              <v:stroke color="black" weight="9360" joinstyle="miter" endcap="flat"/>
            </v:rect>
            <v:shapetype id="shapetype_202" coordsize="21600,21600" o:spt="202" path="m,l,21600l21600,21600l21600,xe">
              <v:stroke joinstyle="miter"/>
              <v:path gradientshapeok="t" o:connecttype="rect"/>
            </v:shapetype>
            <v:shape id="shape_0" fillcolor="yellow" stroked="t" style="position:absolute;left:3724;top:397;width:2174;height:1230" type="shapetype_202">
              <v:wrap v:type="none"/>
              <v:fill type="solid" color2="blue" detectmouseclick="t" opacity="0.71"/>
              <v:stroke color="black" weight="9360" joinstyle="miter" endcap="flat"/>
            </v:shape>
            <v:shape id="shape_0" fillcolor="red" stroked="t" style="position:absolute;left:133;top:3041;width:2248;height:1229" type="shapetype_202">
              <v:wrap v:type="none"/>
              <v:fill type="solid" color2="aqua" detectmouseclick="t" opacity="0.75"/>
              <v:stroke color="black" weight="9360" joinstyle="miter" endcap="flat"/>
            </v:shape>
            <v:shape id="shape_0" fillcolor="red" stroked="t" style="position:absolute;left:2517;top:3041;width:2249;height:1229" type="shapetype_202">
              <v:wrap v:type="none"/>
              <v:fill type="solid" color2="aqua" detectmouseclick="t" opacity="0.75"/>
              <v:stroke color="black" weight="9360" joinstyle="miter" endcap="flat"/>
            </v:shape>
            <v:shape id="shape_0" fillcolor="red" stroked="t" style="position:absolute;left:4890;top:3041;width:2249;height:1229" type="shapetype_202">
              <v:wrap v:type="none"/>
              <v:fill type="solid" color2="aqua" detectmouseclick="t" opacity="0.75"/>
              <v:stroke color="black" weight="9360" joinstyle="miter" endcap="flat"/>
            </v:shape>
            <v:shape id="shape_0" fillcolor="red" stroked="t" style="position:absolute;left:7277;top:3041;width:2248;height:1229" type="shapetype_202">
              <v:wrap v:type="none"/>
              <v:fill type="solid" color2="aqua" detectmouseclick="t" opacity="0.75"/>
              <v:stroke color="black" weight="9360" joinstyle="miter" endcap="flat"/>
            </v:shape>
            <v:line id="shape_0" from="1252,2501" to="8394,2501" stroked="t" style="position:absolute">
              <v:stroke color="black" weight="9360" joinstyle="miter" endcap="flat"/>
              <v:fill on="false" detectmouseclick="t"/>
            </v:line>
            <v:line id="shape_0" from="3649,2500" to="3649,3039" stroked="t" style="position:absolute">
              <v:stroke color="black" weight="9360" joinstyle="miter" endcap="flat"/>
              <v:fill on="false" detectmouseclick="t"/>
            </v:line>
            <v:line id="shape_0" from="4831,1645" to="4831,2484" stroked="t" style="position:absolute">
              <v:stroke color="black" weight="9360" joinstyle="miter" endcap="flat"/>
              <v:fill on="false" detectmouseclick="t"/>
            </v:line>
            <v:line id="shape_0" from="1264,2501" to="1264,3025" stroked="t" style="position:absolute">
              <v:stroke color="black" weight="9360" joinstyle="miter" endcap="flat"/>
              <v:fill on="false" detectmouseclick="t"/>
            </v:line>
            <v:line id="shape_0" from="6022,2501" to="6022,3025" stroked="t" style="position:absolute">
              <v:stroke color="black" weight="9360" joinstyle="miter" endcap="flat"/>
              <v:fill on="false" detectmouseclick="t"/>
            </v:line>
            <v:line id="shape_0" from="8396,2500" to="8406,3039" stroked="t" style="position:absolute">
              <v:stroke color="black" weight="9360" joinstyle="miter" endcap="flat"/>
              <v:fill on="false" detectmouseclick="t"/>
            </v:line>
            <v:line id="shape_0" from="4831,2501" to="4831,4797" stroked="t" style="position:absolute">
              <v:stroke color="black" weight="9360" joinstyle="miter" endcap="flat"/>
              <v:fill on="false" detectmouseclick="t"/>
            </v:line>
            <v:shape id="shape_0" fillcolor="red" stroked="t" style="position:absolute;left:3417;top:4799;width:2836;height:1230" type="shapetype_202">
              <v:wrap v:type="none"/>
              <v:fill type="solid" color2="aqua" detectmouseclick="t" opacity="0.75"/>
              <v:stroke color="black" weight="9360" joinstyle="miter" endcap="flat"/>
            </v:shape>
          </v:group>
        </w:pic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bCs/>
          <w:color w:val="000000"/>
          <w:sz w:val="16"/>
          <w:szCs w:val="16"/>
        </w:rPr>
      </w:pPr>
      <w:r>
        <w:rPr>
          <w:rFonts w:cs="Arial" w:ascii="Arial" w:hAnsi="Arial"/>
          <w:bCs/>
          <w:color w:val="000000"/>
          <w:sz w:val="16"/>
          <w:szCs w:val="16"/>
        </w:rPr>
      </w:r>
    </w:p>
    <w:p>
      <w:pPr>
        <w:pStyle w:val="Normal"/>
        <w:pageBreakBefore/>
        <w:rPr>
          <w:rFonts w:cs="Arial" w:ascii="Arial" w:hAnsi="Arial"/>
          <w:b/>
          <w:color w:val="000000"/>
          <w:sz w:val="16"/>
          <w:szCs w:val="16"/>
          <w:u w:val="single"/>
        </w:rPr>
      </w:pPr>
      <w:bookmarkStart w:id="31" w:name="OLE_LINK2"/>
      <w:bookmarkEnd w:id="31"/>
      <w:r>
        <w:rPr>
          <w:rFonts w:cs="Arial" w:ascii="Arial" w:hAnsi="Arial"/>
          <w:b/>
          <w:color w:val="000000"/>
          <w:sz w:val="16"/>
          <w:szCs w:val="16"/>
          <w:u w:val="single"/>
        </w:rPr>
        <w:t>Departmental Recovery Teams</w:t>
      </w:r>
    </w:p>
    <w:p>
      <w:pPr>
        <w:pStyle w:val="Normal"/>
        <w:rPr>
          <w:rFonts w:cs="Arial" w:ascii="Arial" w:hAnsi="Arial"/>
          <w:color w:val="000000"/>
          <w:sz w:val="16"/>
          <w:szCs w:val="16"/>
        </w:rPr>
      </w:pPr>
      <w:r>
        <w:rPr>
          <w:rFonts w:cs="Arial" w:ascii="Arial" w:hAnsi="Arial"/>
          <w:color w:val="000000"/>
          <w:sz w:val="16"/>
          <w:szCs w:val="16"/>
        </w:rPr>
      </w:r>
    </w:p>
    <w:tbl>
      <w:tblPr>
        <w:jc w:val="left"/>
        <w:tblInd w:w="73" w:type="dxa"/>
        <w:tblBorders>
          <w:top w:val="single" w:sz="8" w:space="0" w:color="000001"/>
          <w:left w:val="single" w:sz="8" w:space="0" w:color="000001"/>
          <w:bottom w:val="single" w:sz="8" w:space="0" w:color="000001"/>
          <w:insideH w:val="single" w:sz="8" w:space="0" w:color="000001"/>
          <w:right w:val="nil"/>
          <w:insideV w:val="nil"/>
        </w:tblBorders>
        <w:tblCellMar>
          <w:top w:w="0" w:type="dxa"/>
          <w:left w:w="88" w:type="dxa"/>
          <w:bottom w:w="0" w:type="dxa"/>
          <w:right w:w="108" w:type="dxa"/>
        </w:tblCellMar>
      </w:tblPr>
      <w:tblGrid>
        <w:gridCol w:w="3254"/>
        <w:gridCol w:w="2526"/>
        <w:gridCol w:w="983"/>
        <w:gridCol w:w="2991"/>
      </w:tblGrid>
      <w:tr>
        <w:trPr>
          <w:trHeight w:val="270"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666699" w:val="clear"/>
            <w:tcMar>
              <w:left w:w="88" w:type="dxa"/>
            </w:tcMar>
            <w:vAlign w:val="center"/>
          </w:tcPr>
          <w:p>
            <w:pPr>
              <w:pStyle w:val="Normal"/>
              <w:spacing w:before="60" w:after="60"/>
              <w:jc w:val="center"/>
              <w:rPr>
                <w:rFonts w:cs="Arial" w:ascii="Arial" w:hAnsi="Arial"/>
                <w:b/>
                <w:bCs/>
                <w:color w:val="000000"/>
                <w:sz w:val="16"/>
                <w:szCs w:val="16"/>
              </w:rPr>
            </w:pPr>
            <w:r>
              <w:rPr>
                <w:rFonts w:cs="Arial" w:ascii="Arial" w:hAnsi="Arial"/>
                <w:b/>
                <w:bCs/>
                <w:color w:val="000000"/>
                <w:sz w:val="16"/>
                <w:szCs w:val="16"/>
              </w:rPr>
              <w:t>Name</w:t>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666699" w:val="clear"/>
            <w:tcMar>
              <w:left w:w="88" w:type="dxa"/>
            </w:tcMar>
            <w:vAlign w:val="center"/>
          </w:tcPr>
          <w:p>
            <w:pPr>
              <w:pStyle w:val="Normal"/>
              <w:spacing w:before="60" w:after="60"/>
              <w:jc w:val="center"/>
              <w:rPr>
                <w:rFonts w:cs="Arial" w:ascii="Arial" w:hAnsi="Arial"/>
                <w:b/>
                <w:bCs/>
                <w:color w:val="000000"/>
                <w:sz w:val="16"/>
                <w:szCs w:val="16"/>
              </w:rPr>
            </w:pPr>
            <w:r>
              <w:rPr>
                <w:rFonts w:cs="Arial" w:ascii="Arial" w:hAnsi="Arial"/>
                <w:b/>
                <w:bCs/>
                <w:color w:val="000000"/>
                <w:sz w:val="16"/>
                <w:szCs w:val="16"/>
              </w:rPr>
              <w:t>Department/Position</w:t>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666699" w:val="clear"/>
            <w:tcMar>
              <w:left w:w="88" w:type="dxa"/>
            </w:tcMar>
            <w:vAlign w:val="center"/>
          </w:tcPr>
          <w:p>
            <w:pPr>
              <w:pStyle w:val="Normal"/>
              <w:spacing w:before="60" w:after="60"/>
              <w:jc w:val="center"/>
              <w:rPr>
                <w:rFonts w:cs="Arial" w:ascii="Arial" w:hAnsi="Arial"/>
                <w:b/>
                <w:bCs/>
                <w:color w:val="000000"/>
                <w:sz w:val="16"/>
                <w:szCs w:val="16"/>
              </w:rPr>
            </w:pPr>
            <w:r>
              <w:rPr>
                <w:rFonts w:cs="Arial" w:ascii="Arial" w:hAnsi="Arial"/>
                <w:b/>
                <w:bCs/>
                <w:color w:val="000000"/>
                <w:sz w:val="16"/>
                <w:szCs w:val="16"/>
              </w:rPr>
              <w:t>Floor</w:t>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666699" w:val="clear"/>
            <w:tcMar>
              <w:left w:w="88" w:type="dxa"/>
            </w:tcMar>
            <w:vAlign w:val="center"/>
          </w:tcPr>
          <w:p>
            <w:pPr>
              <w:pStyle w:val="Normal"/>
              <w:spacing w:before="60" w:after="60"/>
              <w:jc w:val="center"/>
              <w:rPr>
                <w:rFonts w:cs="Arial" w:ascii="Arial" w:hAnsi="Arial"/>
                <w:b/>
                <w:bCs/>
                <w:color w:val="000000"/>
                <w:sz w:val="16"/>
                <w:szCs w:val="16"/>
              </w:rPr>
            </w:pPr>
            <w:r>
              <w:rPr>
                <w:rFonts w:cs="Arial" w:ascii="Arial" w:hAnsi="Arial"/>
                <w:b/>
                <w:bCs/>
                <w:color w:val="000000"/>
                <w:sz w:val="16"/>
                <w:szCs w:val="16"/>
              </w:rPr>
              <w:t>Comments</w:t>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r>
        <w:trPr>
          <w:trHeight w:val="288" w:hRule="atLeast"/>
          <w:cantSplit w:val="false"/>
        </w:trPr>
        <w:tc>
          <w:tcPr>
            <w:tcW w:w="3254"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526"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983" w:type="dxa"/>
            <w:tcBorders>
              <w:top w:val="single" w:sz="8" w:space="0" w:color="000001"/>
              <w:left w:val="single" w:sz="8" w:space="0" w:color="000001"/>
              <w:bottom w:val="single" w:sz="8" w:space="0" w:color="000001"/>
              <w:insideH w:val="single" w:sz="8" w:space="0" w:color="000001"/>
              <w:right w:val="nil"/>
              <w:insideV w:val="nil"/>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991" w:type="dxa"/>
            <w:tcBorders>
              <w:top w:val="single" w:sz="8" w:space="0" w:color="000001"/>
              <w:left w:val="single" w:sz="8" w:space="0" w:color="000001"/>
              <w:bottom w:val="single" w:sz="8" w:space="0" w:color="000001"/>
              <w:insideH w:val="single" w:sz="8" w:space="0" w:color="000001"/>
              <w:right w:val="single" w:sz="8" w:space="0" w:color="000001"/>
              <w:insideV w:val="single" w:sz="8" w:space="0" w:color="000001"/>
            </w:tcBorders>
            <w:shd w:fill="FFFFFF" w:val="clear"/>
            <w:tcMar>
              <w:left w:w="88" w:type="dxa"/>
            </w:tcMar>
            <w:vAlign w:val="center"/>
          </w:tcPr>
          <w:p>
            <w:pPr>
              <w:pStyle w:val="Normal"/>
              <w:rPr>
                <w:rFonts w:cs="Arial" w:ascii="Arial" w:hAnsi="Arial"/>
                <w:color w:val="000000"/>
                <w:sz w:val="16"/>
                <w:szCs w:val="16"/>
              </w:rPr>
            </w:pPr>
            <w:r>
              <w:rPr>
                <w:rFonts w:cs="Arial" w:ascii="Arial" w:hAnsi="Arial"/>
                <w:color w:val="000000"/>
                <w:sz w:val="16"/>
                <w:szCs w:val="16"/>
              </w:rPr>
            </w:r>
          </w:p>
        </w:tc>
      </w:tr>
    </w:tbl>
    <w:p>
      <w:pPr>
        <w:pStyle w:val="Heading3"/>
        <w:pageBreakBefore/>
        <w:numPr>
          <w:ilvl w:val="2"/>
          <w:numId w:val="1"/>
        </w:numPr>
        <w:spacing w:before="120" w:after="0"/>
        <w:ind w:left="720" w:right="0" w:hanging="720"/>
        <w:jc w:val="both"/>
        <w:rPr>
          <w:color w:val="000000"/>
          <w:sz w:val="16"/>
          <w:szCs w:val="16"/>
        </w:rPr>
      </w:pPr>
      <w:bookmarkStart w:id="32" w:name="__RefHeading___Toc182790722"/>
      <w:bookmarkStart w:id="33" w:name="OLE_LINK21"/>
      <w:bookmarkEnd w:id="32"/>
      <w:bookmarkEnd w:id="33"/>
      <w:r>
        <w:rPr>
          <w:color w:val="000000"/>
          <w:sz w:val="16"/>
          <w:szCs w:val="16"/>
        </w:rPr>
        <w:t>Business Continuity Coordinator – &lt;Insert Name&gt;</w:t>
      </w:r>
    </w:p>
    <w:p>
      <w:pPr>
        <w:pStyle w:val="TextBody"/>
        <w:ind w:left="720" w:right="0" w:hanging="0"/>
        <w:rPr>
          <w:rFonts w:cs="Arial" w:ascii="Arial" w:hAnsi="Arial"/>
          <w:color w:val="000000"/>
          <w:sz w:val="16"/>
          <w:szCs w:val="16"/>
        </w:rPr>
      </w:pPr>
      <w:r>
        <w:rPr>
          <w:rFonts w:cs="Arial" w:ascii="Arial" w:hAnsi="Arial"/>
          <w:color w:val="000000"/>
          <w:sz w:val="16"/>
          <w:szCs w:val="16"/>
        </w:rPr>
        <w:t>In the event of a disaster, the Business Continuity Coordinator is responsible for ensuring that the following activities are successfully completed:</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Works with the &lt;AGENCY NAME&gt; Emergency Management Team to officially declare a disaster, and start the Disaster Recovery/Business Continuation process to recover &lt;AGENCY NAME&gt;’s business functions at an alternate site.</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Alert &lt;AGENCY NAME&gt;’s Senior Management that a disaster has been declared.</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Assist in the development of an official public statement concerning the disaster.  The &lt;AGENCY NAME&gt;’s EOC Communications Team Leader is the only individual authorized to make public statements about agency affairs.</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Monitor the progress of all Business Continuity and Disaster Recovery teams daily.</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Present Business Continuity Plan recovery status reports to Senior Management on a daily basis.</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Interface with appropriate work management personnel throughout the recovery process.</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 xml:space="preserve">Communicate directions received from &lt;AGENCY NAME&gt;’s Senior Management to the EOC and Departmental Business Continuity Team Leaders.  </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Provide on-going support and guidance to the Business Continuity teams and personnel.</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Review staff availability and recommend alternate assignments, if necessary.</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Work with &lt;AGENCY NAME&gt;’s Senior Management to authorize the use of the alternate recovery site selected for re-deploying critical &lt;AGENCY NAME&gt; resources.</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Review and report critical processing schedules and backlog work progress, daily.</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Ensure that a record of all Business Continuity and Disaster Recovery activity and expenses incurred by &lt;AGENCY NAME&gt; is being maintained.</w:t>
      </w:r>
    </w:p>
    <w:p>
      <w:pPr>
        <w:pStyle w:val="Heading3"/>
        <w:numPr>
          <w:ilvl w:val="2"/>
          <w:numId w:val="1"/>
        </w:numPr>
        <w:tabs>
          <w:tab w:val="left" w:pos="2160" w:leader="none"/>
        </w:tabs>
        <w:spacing w:before="120" w:after="0"/>
        <w:ind w:left="720" w:right="0" w:hanging="720"/>
        <w:jc w:val="both"/>
        <w:rPr>
          <w:color w:val="000000"/>
          <w:sz w:val="16"/>
          <w:szCs w:val="16"/>
        </w:rPr>
      </w:pPr>
      <w:r>
        <w:rPr>
          <w:color w:val="000000"/>
          <w:sz w:val="16"/>
          <w:szCs w:val="16"/>
        </w:rPr>
      </w:r>
    </w:p>
    <w:p>
      <w:pPr>
        <w:pStyle w:val="Heading3"/>
        <w:numPr>
          <w:ilvl w:val="2"/>
          <w:numId w:val="1"/>
        </w:numPr>
        <w:tabs>
          <w:tab w:val="left" w:pos="2160" w:leader="none"/>
        </w:tabs>
        <w:spacing w:before="120" w:after="0"/>
        <w:ind w:left="720" w:right="0" w:hanging="720"/>
        <w:jc w:val="both"/>
        <w:rPr>
          <w:color w:val="000000"/>
          <w:sz w:val="16"/>
          <w:szCs w:val="16"/>
        </w:rPr>
      </w:pPr>
      <w:bookmarkStart w:id="34" w:name="__RefHeading___Toc182790723"/>
      <w:bookmarkEnd w:id="34"/>
      <w:r>
        <w:rPr>
          <w:color w:val="000000"/>
          <w:sz w:val="16"/>
          <w:szCs w:val="16"/>
        </w:rPr>
        <w:t xml:space="preserve">EOC Communications Team – </w:t>
      </w:r>
    </w:p>
    <w:p>
      <w:pPr>
        <w:pStyle w:val="TextBody"/>
        <w:tabs>
          <w:tab w:val="left" w:pos="2160" w:leader="none"/>
        </w:tabs>
        <w:ind w:left="720" w:right="0" w:hanging="0"/>
        <w:rPr>
          <w:rFonts w:cs="Arial" w:ascii="Arial" w:hAnsi="Arial"/>
          <w:color w:val="000000"/>
          <w:sz w:val="16"/>
          <w:szCs w:val="16"/>
        </w:rPr>
      </w:pPr>
      <w:r>
        <w:rPr>
          <w:rFonts w:cs="Arial" w:ascii="Arial" w:hAnsi="Arial"/>
          <w:color w:val="000000"/>
          <w:sz w:val="16"/>
          <w:szCs w:val="16"/>
        </w:rPr>
        <w:t>This team is responsible for providing information regarding the disaster and recovery efforts to:</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&lt;AGENCY NAME&gt; and agency offices Senior Management</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Customers</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Vendors/Contracts</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Media</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Regulatory Agencies</w:t>
      </w:r>
    </w:p>
    <w:p>
      <w:pPr>
        <w:pStyle w:val="TextBody"/>
        <w:numPr>
          <w:ilvl w:val="0"/>
          <w:numId w:val="11"/>
        </w:numPr>
        <w:tabs>
          <w:tab w:val="left" w:pos="720" w:leader="none"/>
        </w:tabs>
        <w:ind w:left="2160" w:right="0" w:hanging="360"/>
        <w:jc w:val="both"/>
        <w:rPr>
          <w:rFonts w:cs="Arial" w:ascii="Arial" w:hAnsi="Arial"/>
          <w:color w:val="000000"/>
          <w:sz w:val="16"/>
          <w:szCs w:val="16"/>
        </w:rPr>
      </w:pPr>
      <w:r>
        <w:rPr>
          <w:rFonts w:cs="Arial" w:ascii="Arial" w:hAnsi="Arial"/>
          <w:color w:val="000000"/>
          <w:sz w:val="16"/>
          <w:szCs w:val="16"/>
        </w:rPr>
        <w:t xml:space="preserve">Other Stakeholders </w:t>
      </w:r>
    </w:p>
    <w:p>
      <w:pPr>
        <w:pStyle w:val="TextBody"/>
        <w:numPr>
          <w:ilvl w:val="0"/>
          <w:numId w:val="11"/>
        </w:numPr>
        <w:tabs>
          <w:tab w:val="left" w:pos="720" w:leader="none"/>
          <w:tab w:val="left" w:pos="1440" w:leader="none"/>
          <w:tab w:val="left" w:pos="3600" w:leader="none"/>
        </w:tabs>
        <w:ind w:left="2160" w:right="0" w:hanging="360"/>
        <w:jc w:val="both"/>
        <w:rPr>
          <w:rFonts w:cs="Arial" w:ascii="Arial" w:hAnsi="Arial"/>
          <w:color w:val="000000"/>
          <w:sz w:val="16"/>
          <w:szCs w:val="16"/>
        </w:rPr>
      </w:pPr>
      <w:r>
        <w:rPr>
          <w:rFonts w:cs="Arial" w:ascii="Arial" w:hAnsi="Arial"/>
          <w:color w:val="000000"/>
          <w:sz w:val="16"/>
          <w:szCs w:val="16"/>
        </w:rPr>
        <w:t>Coordinating, submitting, and tracking any and all claims for insurance.</w:t>
      </w:r>
    </w:p>
    <w:p>
      <w:pPr>
        <w:pStyle w:val="Heading3"/>
        <w:numPr>
          <w:ilvl w:val="2"/>
          <w:numId w:val="1"/>
        </w:numPr>
        <w:tabs>
          <w:tab w:val="left" w:pos="2160" w:leader="none"/>
        </w:tabs>
        <w:spacing w:before="120" w:after="0"/>
        <w:ind w:left="720" w:right="0" w:hanging="720"/>
        <w:jc w:val="both"/>
        <w:rPr>
          <w:color w:val="000000"/>
          <w:sz w:val="16"/>
          <w:szCs w:val="16"/>
        </w:rPr>
      </w:pPr>
      <w:bookmarkStart w:id="35" w:name="__RefHeading___Toc182790724"/>
      <w:bookmarkEnd w:id="35"/>
      <w:r>
        <w:rPr>
          <w:color w:val="000000"/>
          <w:sz w:val="16"/>
          <w:szCs w:val="16"/>
        </w:rPr>
        <w:t xml:space="preserve">EOC Human Resources Team – </w:t>
      </w:r>
    </w:p>
    <w:p>
      <w:pPr>
        <w:pStyle w:val="TextBody"/>
        <w:tabs>
          <w:tab w:val="left" w:pos="2160" w:leader="none"/>
        </w:tabs>
        <w:ind w:left="720" w:right="0" w:hanging="0"/>
        <w:rPr>
          <w:rFonts w:cs="Arial" w:ascii="Arial" w:hAnsi="Arial"/>
          <w:color w:val="000000"/>
          <w:sz w:val="16"/>
          <w:szCs w:val="16"/>
        </w:rPr>
      </w:pPr>
      <w:r>
        <w:rPr>
          <w:rFonts w:cs="Arial" w:ascii="Arial" w:hAnsi="Arial"/>
          <w:color w:val="000000"/>
          <w:sz w:val="16"/>
          <w:szCs w:val="16"/>
        </w:rPr>
        <w:t>This team is responsible for:</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Providing information regarding the disaster and recovery efforts to employees and families.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Assisting in arranging cash advances if out of area travel is required.</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Notifying employee’s emergency contact of employee injury or fatality.</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Ensuring the processing of all life, health, and accident insurance claims as required.</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Coordinates temporary agency employee requests.</w:t>
      </w:r>
    </w:p>
    <w:p>
      <w:pPr>
        <w:pStyle w:val="TextBody"/>
        <w:tabs>
          <w:tab w:val="left" w:pos="720" w:leader="none"/>
          <w:tab w:val="left" w:pos="1440" w:leader="none"/>
          <w:tab w:val="left" w:pos="3600" w:leader="none"/>
        </w:tabs>
        <w:ind w:left="1080" w:right="0" w:hanging="0"/>
        <w:jc w:val="both"/>
        <w:rPr>
          <w:rFonts w:cs="Arial" w:ascii="Arial" w:hAnsi="Arial"/>
          <w:color w:val="000000"/>
          <w:sz w:val="16"/>
          <w:szCs w:val="16"/>
        </w:rPr>
      </w:pPr>
      <w:r>
        <w:rPr>
          <w:rFonts w:cs="Arial" w:ascii="Arial" w:hAnsi="Arial"/>
          <w:color w:val="000000"/>
          <w:sz w:val="16"/>
          <w:szCs w:val="16"/>
        </w:rPr>
      </w:r>
    </w:p>
    <w:p>
      <w:pPr>
        <w:pStyle w:val="Heading3"/>
        <w:numPr>
          <w:ilvl w:val="2"/>
          <w:numId w:val="1"/>
        </w:numPr>
        <w:tabs>
          <w:tab w:val="left" w:pos="2160" w:leader="none"/>
        </w:tabs>
        <w:spacing w:before="120" w:after="0"/>
        <w:ind w:left="720" w:right="0" w:hanging="720"/>
        <w:jc w:val="both"/>
        <w:rPr>
          <w:color w:val="000000"/>
          <w:sz w:val="16"/>
          <w:szCs w:val="16"/>
        </w:rPr>
      </w:pPr>
      <w:bookmarkStart w:id="36" w:name="__RefHeading___Toc182790725"/>
      <w:bookmarkEnd w:id="36"/>
      <w:r>
        <w:rPr>
          <w:color w:val="000000"/>
          <w:sz w:val="16"/>
          <w:szCs w:val="16"/>
        </w:rPr>
        <w:t xml:space="preserve">EOC Administration Team – </w:t>
      </w:r>
    </w:p>
    <w:p>
      <w:pPr>
        <w:pStyle w:val="TextBody"/>
        <w:tabs>
          <w:tab w:val="left" w:pos="2160" w:leader="none"/>
        </w:tabs>
        <w:ind w:left="720" w:right="0" w:hanging="0"/>
        <w:rPr>
          <w:rFonts w:cs="Arial" w:ascii="Arial" w:hAnsi="Arial"/>
          <w:color w:val="000000"/>
          <w:sz w:val="16"/>
          <w:szCs w:val="16"/>
        </w:rPr>
      </w:pPr>
      <w:r>
        <w:rPr>
          <w:rFonts w:cs="Arial" w:ascii="Arial" w:hAnsi="Arial"/>
          <w:color w:val="000000"/>
          <w:sz w:val="16"/>
          <w:szCs w:val="16"/>
        </w:rPr>
        <w:t>This team is responsible for:</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Ensuring the recovery/restoration personnel has assistance with clerical tasks, errands, and other administrative activities.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Arranging for the availability of necessary office support services and equipment.</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Providing a channel for authorization of expenditures for all recovery personnel.</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Arranging travel for employees.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Tracking all costs related to the recovery and restoration effort.</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Identifying and documenting when repairs can begin and obtaining cost estimates.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Determining where forms and supplies should be delivered, based on damage to the normal storage areas for the materials.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Contacting vendors to schedule specific start dates for the repairs.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Taking appropriate actions to safeguard equipment from further damage or deterioration.</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Coordinating the removal, shipment, and safe storage of all furniture, documentation, supplies, and other materials as necessary.</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Supervise all salvage and cleanup activities.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Coordinating required departmental relocations to the recovery sites.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Coordinating relocation to the permanent site after repairs are made</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Assuring that arrangements are made for meals and temporary housing facilities, when required, for all recovery personnel.</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Assuring order placement for consumable materials (forms, supplies, etc.) for processing based upon input from the other teams.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Notifying the United States Postal Service of delivery disruption.</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Establishing internal mail delivery procedures and process.</w:t>
      </w:r>
    </w:p>
    <w:p>
      <w:pPr>
        <w:pStyle w:val="TextBody"/>
        <w:numPr>
          <w:ilvl w:val="0"/>
          <w:numId w:val="11"/>
        </w:numPr>
        <w:tabs>
          <w:tab w:val="left" w:pos="720" w:leader="none"/>
          <w:tab w:val="left" w:pos="1440" w:leader="none"/>
          <w:tab w:val="left" w:pos="3600" w:leader="none"/>
        </w:tabs>
        <w:spacing w:before="100" w:after="0"/>
        <w:ind w:left="2160" w:right="0" w:hanging="360"/>
        <w:jc w:val="both"/>
        <w:rPr>
          <w:rFonts w:cs="Arial" w:ascii="Arial" w:hAnsi="Arial"/>
          <w:color w:val="000000"/>
          <w:sz w:val="16"/>
          <w:szCs w:val="16"/>
        </w:rPr>
      </w:pPr>
      <w:r>
        <w:rPr>
          <w:rFonts w:cs="Arial" w:ascii="Arial" w:hAnsi="Arial"/>
          <w:color w:val="000000"/>
          <w:sz w:val="16"/>
          <w:szCs w:val="16"/>
        </w:rPr>
        <w:t>Assuring that mail, and reports are redirected to the proper location as required.</w:t>
      </w:r>
    </w:p>
    <w:p>
      <w:pPr>
        <w:pStyle w:val="Heading3"/>
        <w:numPr>
          <w:ilvl w:val="2"/>
          <w:numId w:val="1"/>
        </w:numPr>
        <w:tabs>
          <w:tab w:val="left" w:pos="2160" w:leader="none"/>
        </w:tabs>
        <w:spacing w:before="120" w:after="0"/>
        <w:ind w:left="720" w:right="0" w:hanging="720"/>
        <w:jc w:val="both"/>
        <w:rPr>
          <w:color w:val="000000"/>
          <w:sz w:val="16"/>
          <w:szCs w:val="16"/>
        </w:rPr>
      </w:pPr>
      <w:bookmarkStart w:id="37" w:name="__RefHeading___Toc182790726"/>
      <w:bookmarkEnd w:id="37"/>
      <w:r>
        <w:rPr>
          <w:color w:val="000000"/>
          <w:sz w:val="16"/>
          <w:szCs w:val="16"/>
        </w:rPr>
        <w:t xml:space="preserve">Emergency Response Team – </w:t>
      </w:r>
    </w:p>
    <w:p>
      <w:pPr>
        <w:pStyle w:val="TextBody"/>
        <w:tabs>
          <w:tab w:val="left" w:pos="2160" w:leader="none"/>
        </w:tabs>
        <w:ind w:left="720" w:right="0" w:hanging="0"/>
        <w:rPr>
          <w:rFonts w:cs="Arial" w:ascii="Arial" w:hAnsi="Arial"/>
          <w:color w:val="000000"/>
          <w:sz w:val="16"/>
          <w:szCs w:val="16"/>
        </w:rPr>
      </w:pPr>
      <w:r>
        <w:rPr>
          <w:rFonts w:cs="Arial" w:ascii="Arial" w:hAnsi="Arial"/>
          <w:color w:val="000000"/>
          <w:sz w:val="16"/>
          <w:szCs w:val="16"/>
        </w:rPr>
        <w:t>This team is responsible for:</w:t>
      </w:r>
    </w:p>
    <w:p>
      <w:pPr>
        <w:pStyle w:val="TextBody"/>
        <w:numPr>
          <w:ilvl w:val="0"/>
          <w:numId w:val="11"/>
        </w:numPr>
        <w:tabs>
          <w:tab w:val="left" w:pos="720" w:leader="none"/>
          <w:tab w:val="left" w:pos="1440" w:leader="none"/>
          <w:tab w:val="left" w:pos="3600" w:leader="none"/>
        </w:tabs>
        <w:ind w:left="2160" w:right="0" w:hanging="360"/>
        <w:jc w:val="both"/>
        <w:rPr>
          <w:rFonts w:cs="Arial" w:ascii="Arial" w:hAnsi="Arial"/>
          <w:color w:val="000000"/>
          <w:sz w:val="16"/>
          <w:szCs w:val="16"/>
        </w:rPr>
      </w:pPr>
      <w:r>
        <w:rPr>
          <w:rFonts w:cs="Arial" w:ascii="Arial" w:hAnsi="Arial"/>
          <w:color w:val="000000"/>
          <w:sz w:val="16"/>
          <w:szCs w:val="16"/>
        </w:rPr>
        <w:t>The safety of all employees.</w:t>
        <w:tab/>
      </w:r>
    </w:p>
    <w:p>
      <w:pPr>
        <w:pStyle w:val="TextBody"/>
        <w:numPr>
          <w:ilvl w:val="0"/>
          <w:numId w:val="11"/>
        </w:numPr>
        <w:tabs>
          <w:tab w:val="left" w:pos="720" w:leader="none"/>
          <w:tab w:val="left" w:pos="1440" w:leader="none"/>
          <w:tab w:val="left" w:pos="3600" w:leader="none"/>
        </w:tabs>
        <w:ind w:left="2160" w:right="0" w:hanging="360"/>
        <w:jc w:val="both"/>
        <w:rPr>
          <w:rFonts w:cs="Arial" w:ascii="Arial" w:hAnsi="Arial"/>
          <w:color w:val="000000"/>
          <w:sz w:val="16"/>
          <w:szCs w:val="16"/>
        </w:rPr>
      </w:pPr>
      <w:r>
        <w:rPr>
          <w:rFonts w:cs="Arial" w:ascii="Arial" w:hAnsi="Arial"/>
          <w:color w:val="000000"/>
          <w:sz w:val="16"/>
          <w:szCs w:val="16"/>
        </w:rPr>
        <w:t>Inspecting the physical structure and identifying areas that may have sustained damage.</w:t>
      </w:r>
    </w:p>
    <w:p>
      <w:pPr>
        <w:pStyle w:val="TextBody"/>
        <w:numPr>
          <w:ilvl w:val="0"/>
          <w:numId w:val="11"/>
        </w:numPr>
        <w:tabs>
          <w:tab w:val="left" w:pos="720" w:leader="none"/>
          <w:tab w:val="left" w:pos="1440" w:leader="none"/>
          <w:tab w:val="left" w:pos="3600" w:leader="none"/>
        </w:tabs>
        <w:ind w:left="2160" w:right="0" w:hanging="360"/>
        <w:jc w:val="both"/>
        <w:rPr>
          <w:rFonts w:cs="Arial" w:ascii="Arial" w:hAnsi="Arial"/>
          <w:color w:val="000000"/>
          <w:sz w:val="16"/>
          <w:szCs w:val="16"/>
        </w:rPr>
      </w:pPr>
      <w:r>
        <w:rPr>
          <w:rFonts w:cs="Arial" w:ascii="Arial" w:hAnsi="Arial"/>
          <w:color w:val="000000"/>
          <w:sz w:val="16"/>
          <w:szCs w:val="16"/>
        </w:rPr>
        <w:t>Expanding on and/or revising the findings of the Preliminary Damage Assessment.</w:t>
      </w:r>
    </w:p>
    <w:p>
      <w:pPr>
        <w:pStyle w:val="TextBody"/>
        <w:numPr>
          <w:ilvl w:val="0"/>
          <w:numId w:val="11"/>
        </w:numPr>
        <w:tabs>
          <w:tab w:val="left" w:pos="720" w:leader="none"/>
          <w:tab w:val="left" w:pos="1440" w:leader="none"/>
          <w:tab w:val="left" w:pos="3600" w:leader="none"/>
        </w:tabs>
        <w:ind w:left="2160" w:right="0" w:hanging="360"/>
        <w:jc w:val="both"/>
        <w:rPr>
          <w:rFonts w:cs="Arial" w:ascii="Arial" w:hAnsi="Arial"/>
          <w:color w:val="000000"/>
          <w:sz w:val="16"/>
          <w:szCs w:val="16"/>
        </w:rPr>
      </w:pPr>
      <w:r>
        <w:rPr>
          <w:rFonts w:cs="Arial" w:ascii="Arial" w:hAnsi="Arial"/>
          <w:color w:val="000000"/>
          <w:sz w:val="16"/>
          <w:szCs w:val="16"/>
        </w:rPr>
        <w:t>Providing management with damage assessment reports and recommendations.</w:t>
      </w:r>
    </w:p>
    <w:p>
      <w:pPr>
        <w:pStyle w:val="TextBody"/>
        <w:tabs>
          <w:tab w:val="left" w:pos="720" w:leader="none"/>
          <w:tab w:val="left" w:pos="1440" w:leader="none"/>
          <w:tab w:val="left" w:pos="3600" w:leader="none"/>
        </w:tabs>
        <w:ind w:left="1080" w:right="0" w:hanging="0"/>
        <w:jc w:val="both"/>
        <w:rPr>
          <w:rFonts w:cs="Arial" w:ascii="Arial" w:hAnsi="Arial"/>
          <w:color w:val="000000"/>
          <w:sz w:val="16"/>
          <w:szCs w:val="16"/>
        </w:rPr>
      </w:pPr>
      <w:r>
        <w:rPr>
          <w:rFonts w:cs="Arial" w:ascii="Arial" w:hAnsi="Arial"/>
          <w:color w:val="000000"/>
          <w:sz w:val="16"/>
          <w:szCs w:val="16"/>
        </w:rPr>
      </w:r>
    </w:p>
    <w:p>
      <w:pPr>
        <w:pStyle w:val="Heading3"/>
        <w:numPr>
          <w:ilvl w:val="2"/>
          <w:numId w:val="1"/>
        </w:numPr>
        <w:tabs>
          <w:tab w:val="left" w:pos="2160" w:leader="none"/>
        </w:tabs>
        <w:spacing w:before="120" w:after="0"/>
        <w:ind w:left="720" w:right="0" w:hanging="720"/>
        <w:jc w:val="both"/>
        <w:rPr>
          <w:color w:val="000000"/>
          <w:sz w:val="16"/>
          <w:szCs w:val="16"/>
        </w:rPr>
      </w:pPr>
      <w:bookmarkStart w:id="38" w:name="__RefHeading___Toc182790727"/>
      <w:bookmarkEnd w:id="38"/>
      <w:r>
        <w:rPr>
          <w:color w:val="000000"/>
          <w:sz w:val="16"/>
          <w:szCs w:val="16"/>
        </w:rPr>
        <w:t xml:space="preserve">Information Technology Recovery Team (See also Disaster Recovery Plan) – </w:t>
      </w:r>
    </w:p>
    <w:p>
      <w:pPr>
        <w:pStyle w:val="TextBody"/>
        <w:tabs>
          <w:tab w:val="left" w:pos="2160" w:leader="none"/>
        </w:tabs>
        <w:ind w:left="720" w:right="0" w:hanging="0"/>
        <w:rPr>
          <w:rFonts w:cs="Arial" w:ascii="Arial" w:hAnsi="Arial"/>
          <w:color w:val="000000"/>
          <w:sz w:val="16"/>
          <w:szCs w:val="16"/>
        </w:rPr>
      </w:pPr>
      <w:r>
        <w:rPr>
          <w:rFonts w:cs="Arial" w:ascii="Arial" w:hAnsi="Arial"/>
          <w:color w:val="000000"/>
          <w:sz w:val="16"/>
          <w:szCs w:val="16"/>
        </w:rPr>
        <w:t>This team is responsible for:</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Activating the IT Technology Recovery Plan (See also Disaster Recovery Plan).</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Managing the IT disaster response and recovery procedures.</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 xml:space="preserve">Mobilizing and managing IT resources. </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Coordinating all communications related activities, as required, with telephone &amp; data communications, PC, LAN support personnel, and other IT related vendors.</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Assisting, as required, in the acquisition and installation of equipment at the recovery site.</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Ensuring that cellular telephones, and other special order equipment and supplies are delivered to teams as requested.</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Participating in testing equipment and facilities.</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Participating in the transfer of operations from the alternate site as required.</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Coordinating telephone setup at the EOC and recovery site.</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Coordinating and performing restoration or replacement of all desktop PCs, LANs, telephones, and telecommunications access at the damaged site.</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Coordinating Disaster Recovery/IT efforts between different departments in the same or remote locations.</w:t>
      </w:r>
    </w:p>
    <w:p>
      <w:p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Training Disaster Recovery/IT Team Members.</w:t>
      </w:r>
    </w:p>
    <w:p>
      <w:pPr>
        <w:sectPr>
          <w:headerReference w:type="default" r:id="rId9"/>
          <w:footerReference w:type="default" r:id="rId10"/>
          <w:type w:val="nextPage"/>
          <w:pgSz w:w="12240" w:h="15840"/>
          <w:pgMar w:left="1440" w:right="1440" w:header="720" w:top="1987" w:footer="720" w:bottom="1915" w:gutter="0"/>
          <w:pgNumType w:fmt="decimal"/>
          <w:formProt w:val="false"/>
          <w:textDirection w:val="lrTb"/>
          <w:docGrid w:type="default" w:linePitch="360" w:charSpace="4294961151"/>
        </w:sectPr>
        <w:pStyle w:val="TextBody"/>
        <w:numPr>
          <w:ilvl w:val="0"/>
          <w:numId w:val="11"/>
        </w:numPr>
        <w:tabs>
          <w:tab w:val="left" w:pos="720" w:leader="none"/>
          <w:tab w:val="left" w:pos="1440" w:leader="none"/>
        </w:tabs>
        <w:ind w:left="2160" w:right="0" w:hanging="360"/>
        <w:jc w:val="both"/>
        <w:rPr>
          <w:rFonts w:cs="Arial" w:ascii="Arial" w:hAnsi="Arial"/>
          <w:color w:val="000000"/>
          <w:sz w:val="16"/>
          <w:szCs w:val="16"/>
        </w:rPr>
      </w:pPr>
      <w:r>
        <w:rPr>
          <w:rFonts w:cs="Arial" w:ascii="Arial" w:hAnsi="Arial"/>
          <w:color w:val="000000"/>
          <w:sz w:val="16"/>
          <w:szCs w:val="16"/>
        </w:rPr>
        <w:t>Keeping Senior Management and the EOC Business Continuity Coordinator appraised of recovery status.</w:t>
      </w:r>
    </w:p>
    <w:p>
      <w:pPr>
        <w:pStyle w:val="Heading1"/>
        <w:numPr>
          <w:ilvl w:val="0"/>
          <w:numId w:val="1"/>
        </w:numPr>
        <w:pBdr>
          <w:top w:val="nil"/>
          <w:left w:val="nil"/>
          <w:bottom w:val="double" w:sz="4" w:space="1" w:color="000001"/>
          <w:right w:val="nil"/>
        </w:pBdr>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bookmarkStart w:id="39" w:name="__RefHeading___Toc182790728"/>
      <w:bookmarkEnd w:id="39"/>
      <w:r>
        <w:rPr>
          <w:rFonts w:cs="Arial" w:ascii="Arial" w:hAnsi="Arial"/>
          <w:color w:val="000000"/>
          <w:sz w:val="16"/>
          <w:szCs w:val="16"/>
        </w:rPr>
        <w:t>Section IV: Recovery Procedures</w:t>
      </w:r>
    </w:p>
    <w:p>
      <w:pPr>
        <w:pStyle w:val="Heading1"/>
        <w:numPr>
          <w:ilvl w:val="0"/>
          <w:numId w:val="1"/>
        </w:numPr>
        <w:rPr>
          <w:rFonts w:cs="Arial" w:ascii="Arial" w:hAnsi="Arial"/>
          <w:b w:val="false"/>
          <w:color w:val="000000"/>
          <w:sz w:val="16"/>
          <w:szCs w:val="16"/>
        </w:rPr>
      </w:pPr>
      <w:r>
        <w:rPr>
          <w:rFonts w:cs="Arial" w:ascii="Arial" w:hAnsi="Arial"/>
          <w:b w:val="false"/>
          <w:color w:val="000000"/>
          <w:sz w:val="16"/>
          <w:szCs w:val="16"/>
        </w:rPr>
      </w:r>
    </w:p>
    <w:p>
      <w:pPr>
        <w:pStyle w:val="Heading2"/>
        <w:numPr>
          <w:ilvl w:val="0"/>
          <w:numId w:val="18"/>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40" w:name="__RefHeading___Toc182790729"/>
      <w:bookmarkEnd w:id="40"/>
      <w:r>
        <w:rPr>
          <w:rFonts w:cs="Arial" w:ascii="Arial" w:hAnsi="Arial"/>
          <w:color w:val="000000"/>
          <w:sz w:val="16"/>
          <w:szCs w:val="16"/>
        </w:rPr>
        <w:t>Purpose and Objective</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 xml:space="preserve">This section of the plan describes the specific activities and tasks that are to be carried out in the recovery process for &lt;Department Name&gt;. Given the Business Continuity Strategy outlined in </w:t>
      </w:r>
      <w:r>
        <w:rPr>
          <w:rFonts w:cs="Arial" w:ascii="Arial" w:hAnsi="Arial"/>
          <w:b/>
          <w:bCs/>
          <w:color w:val="000000"/>
          <w:sz w:val="16"/>
          <w:szCs w:val="16"/>
        </w:rPr>
        <w:t>Section II</w:t>
      </w:r>
      <w:r>
        <w:rPr>
          <w:rFonts w:cs="Arial" w:ascii="Arial" w:hAnsi="Arial"/>
          <w:color w:val="000000"/>
          <w:sz w:val="16"/>
          <w:szCs w:val="16"/>
        </w:rPr>
        <w:t>, this section transforms those strategies into a very specific set of action activities and tasks according to recovery phase.</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Recovery Procedures are organized in the following order: recovery phase, activity within the phase, and task within the activity.</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 xml:space="preserve">The recovery phases are described in </w:t>
      </w:r>
      <w:r>
        <w:rPr>
          <w:rFonts w:cs="Arial" w:ascii="Arial" w:hAnsi="Arial"/>
          <w:b/>
          <w:bCs/>
          <w:color w:val="000000"/>
          <w:sz w:val="16"/>
          <w:szCs w:val="16"/>
        </w:rPr>
        <w:t>Section II.D</w:t>
      </w:r>
      <w:r>
        <w:rPr>
          <w:rFonts w:cs="Arial" w:ascii="Arial" w:hAnsi="Arial"/>
          <w:color w:val="000000"/>
          <w:sz w:val="16"/>
          <w:szCs w:val="16"/>
        </w:rPr>
        <w:t xml:space="preserve"> of the Plan.  In the Recovery Procedures document, the phases are listed in the order in which they will occur.  The description for each recovery phase begins on a new page.</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Each activity is assigned to one of the recovery teams.  Each activity has a designated team member who has the primary assignment to complete the activity.  Most activities also have an alternate team member assigned.  The activities will only generally be performed in this sequence.</w:t>
      </w:r>
    </w:p>
    <w:p>
      <w:pPr>
        <w:pStyle w:val="TextBody"/>
        <w:tabs>
          <w:tab w:val="left" w:pos="720" w:leader="none"/>
          <w:tab w:val="left" w:pos="1440" w:leader="none"/>
          <w:tab w:val="left" w:pos="2160" w:leader="none"/>
          <w:tab w:val="left" w:pos="2880" w:leader="none"/>
          <w:tab w:val="left" w:pos="3600" w:leader="none"/>
        </w:tabs>
        <w:ind w:left="720" w:right="0" w:hanging="720"/>
        <w:jc w:val="both"/>
        <w:rPr>
          <w:rFonts w:cs="Arial" w:ascii="Arial" w:hAnsi="Arial"/>
          <w:color w:val="000000"/>
          <w:sz w:val="16"/>
          <w:szCs w:val="16"/>
        </w:rPr>
      </w:pPr>
      <w:r>
        <w:rPr>
          <w:rFonts w:cs="Arial" w:ascii="Arial" w:hAnsi="Arial"/>
          <w:color w:val="000000"/>
          <w:sz w:val="16"/>
          <w:szCs w:val="16"/>
        </w:rPr>
        <w:tab/>
        <w:t>The finest level of detail in the Recovery Procedures is the task.  All plan activities are completed by performing one or more tasks. The tasks are numbered sequentially within each activity, and this is generally the order in which they would be performed.</w:t>
      </w:r>
    </w:p>
    <w:p>
      <w:pPr>
        <w:pStyle w:val="TextBody"/>
        <w:pageBreakBefore/>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r>
    </w:p>
    <w:p>
      <w:pPr>
        <w:pStyle w:val="Heading2"/>
        <w:numPr>
          <w:ilvl w:val="0"/>
          <w:numId w:val="18"/>
        </w:numPr>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bookmarkStart w:id="41" w:name="__RefHeading___Toc182790730"/>
      <w:bookmarkEnd w:id="41"/>
      <w:r>
        <w:rPr>
          <w:rFonts w:cs="Arial" w:ascii="Arial" w:hAnsi="Arial"/>
          <w:color w:val="000000"/>
          <w:sz w:val="16"/>
          <w:szCs w:val="16"/>
        </w:rPr>
        <w:t>Recovery Activities and Tasks</w:t>
      </w:r>
    </w:p>
    <w:p>
      <w:pPr>
        <w:pStyle w:val="Heading3"/>
        <w:numPr>
          <w:ilvl w:val="2"/>
          <w:numId w:val="1"/>
        </w:numPr>
        <w:rPr>
          <w:color w:val="000000"/>
          <w:sz w:val="16"/>
          <w:szCs w:val="16"/>
        </w:rPr>
      </w:pPr>
      <w:bookmarkStart w:id="42" w:name="__RefHeading___Toc182790731"/>
      <w:bookmarkEnd w:id="42"/>
      <w:r>
        <w:rPr>
          <w:color w:val="000000"/>
          <w:sz w:val="16"/>
          <w:szCs w:val="16"/>
        </w:rPr>
        <w:t>PHASE I:  Disaster Occurrence</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color w:val="000000"/>
          <w:sz w:val="16"/>
          <w:szCs w:val="16"/>
        </w:rPr>
      </w:pPr>
      <w:r>
        <w:rPr>
          <w:rFonts w:cs="Arial" w:ascii="Arial" w:hAnsi="Arial"/>
          <w:b/>
          <w:color w:val="000000"/>
          <w:sz w:val="16"/>
          <w:szCs w:val="16"/>
        </w:rPr>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color w:val="000000"/>
          <w:sz w:val="16"/>
          <w:szCs w:val="16"/>
        </w:rPr>
      </w:pPr>
      <w:r>
        <w:rPr>
          <w:rFonts w:cs="Arial" w:ascii="Arial" w:hAnsi="Arial"/>
          <w:b/>
          <w:color w:val="000000"/>
          <w:sz w:val="16"/>
          <w:szCs w:val="16"/>
        </w:rPr>
        <w:t xml:space="preserve">ACTIVITY: </w:t>
      </w:r>
      <w:r>
        <w:rPr>
          <w:rFonts w:cs="Arial" w:ascii="Arial" w:hAnsi="Arial"/>
          <w:color w:val="000000"/>
          <w:sz w:val="16"/>
          <w:szCs w:val="16"/>
        </w:rPr>
        <w:t xml:space="preserve"> </w:t>
      </w:r>
      <w:r>
        <w:rPr>
          <w:rFonts w:cs="Arial" w:ascii="Arial" w:hAnsi="Arial"/>
          <w:b/>
          <w:color w:val="000000"/>
          <w:sz w:val="16"/>
          <w:szCs w:val="16"/>
        </w:rPr>
        <w:t>Emergency Response and Emergency Operations Center Designation</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color w:val="000000"/>
          <w:sz w:val="16"/>
          <w:szCs w:val="16"/>
        </w:rPr>
      </w:pPr>
      <w:r>
        <w:rPr>
          <w:rFonts w:cs="Arial" w:ascii="Arial" w:hAnsi="Arial"/>
          <w:b/>
          <w:color w:val="000000"/>
          <w:sz w:val="16"/>
          <w:szCs w:val="16"/>
        </w:rPr>
        <w:t>ACTIVITY IS PERFORMED AT LOCATION:</w:t>
      </w:r>
      <w:r>
        <w:rPr>
          <w:rFonts w:cs="Arial" w:ascii="Arial" w:hAnsi="Arial"/>
          <w:color w:val="000000"/>
          <w:sz w:val="16"/>
          <w:szCs w:val="16"/>
        </w:rPr>
        <w:t xml:space="preserve">  </w:t>
      </w:r>
      <w:r>
        <w:rPr>
          <w:rFonts w:cs="Arial" w:ascii="Arial" w:hAnsi="Arial"/>
          <w:b/>
          <w:color w:val="000000"/>
          <w:sz w:val="16"/>
          <w:szCs w:val="16"/>
        </w:rPr>
        <w:t>Main Office or Emergency Operations Center</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color w:val="000000"/>
          <w:sz w:val="16"/>
          <w:szCs w:val="16"/>
        </w:rPr>
      </w:pPr>
      <w:r>
        <w:rPr>
          <w:rFonts w:cs="Arial" w:ascii="Arial" w:hAnsi="Arial"/>
          <w:b/>
          <w:color w:val="000000"/>
          <w:sz w:val="16"/>
          <w:szCs w:val="16"/>
        </w:rPr>
        <w:t>ACTIVITY IS THE RESPONSIBILITY OF THIS TEAM:</w:t>
      </w:r>
      <w:r>
        <w:rPr>
          <w:rFonts w:cs="Arial" w:ascii="Arial" w:hAnsi="Arial"/>
          <w:color w:val="000000"/>
          <w:sz w:val="16"/>
          <w:szCs w:val="16"/>
        </w:rPr>
        <w:t xml:space="preserve">  </w:t>
      </w:r>
      <w:r>
        <w:rPr>
          <w:rFonts w:cs="Arial" w:ascii="Arial" w:hAnsi="Arial"/>
          <w:b/>
          <w:color w:val="000000"/>
          <w:sz w:val="16"/>
          <w:szCs w:val="16"/>
        </w:rPr>
        <w:t>All Employees</w:t>
      </w:r>
    </w:p>
    <w:p>
      <w:pPr>
        <w:pStyle w:val="TextBody"/>
        <w:tabs>
          <w:tab w:val="left" w:pos="720" w:leader="none"/>
          <w:tab w:val="left" w:pos="1440" w:leader="none"/>
          <w:tab w:val="left" w:pos="2160" w:leader="none"/>
          <w:tab w:val="left" w:pos="2880" w:leader="none"/>
          <w:tab w:val="left" w:pos="3600" w:leader="none"/>
        </w:tabs>
        <w:ind w:left="2160" w:right="0" w:hanging="2160"/>
        <w:jc w:val="both"/>
        <w:rPr>
          <w:rFonts w:cs="Arial" w:ascii="Arial" w:hAnsi="Arial"/>
          <w:b/>
          <w:color w:val="000000"/>
          <w:sz w:val="16"/>
          <w:szCs w:val="16"/>
        </w:rPr>
      </w:pPr>
      <w:r>
        <w:rPr>
          <w:rFonts w:cs="Arial" w:ascii="Arial" w:hAnsi="Arial"/>
          <w:b/>
          <w:color w:val="000000"/>
          <w:sz w:val="16"/>
          <w:szCs w:val="16"/>
        </w:rPr>
      </w:r>
    </w:p>
    <w:p>
      <w:pPr>
        <w:pStyle w:val="TextBody"/>
        <w:tabs>
          <w:tab w:val="left" w:pos="720" w:leader="none"/>
          <w:tab w:val="left" w:pos="1440" w:leader="none"/>
          <w:tab w:val="left" w:pos="2160" w:leader="none"/>
          <w:tab w:val="left" w:pos="2880" w:leader="none"/>
          <w:tab w:val="left" w:pos="3600" w:leader="none"/>
        </w:tabs>
        <w:ind w:left="2160" w:right="0" w:hanging="2160"/>
        <w:jc w:val="both"/>
        <w:rPr>
          <w:rFonts w:cs="Arial" w:ascii="Arial" w:hAnsi="Arial"/>
          <w:color w:val="000000"/>
          <w:sz w:val="16"/>
          <w:szCs w:val="16"/>
        </w:rPr>
      </w:pPr>
      <w:r>
        <w:rPr>
          <w:rFonts w:cs="Arial" w:ascii="Arial" w:hAnsi="Arial"/>
          <w:b/>
          <w:color w:val="000000"/>
          <w:sz w:val="16"/>
          <w:szCs w:val="16"/>
        </w:rPr>
        <w:t>TASKS:</w:t>
      </w:r>
      <w:r>
        <w:rPr>
          <w:rFonts w:cs="Arial" w:ascii="Arial" w:hAnsi="Arial"/>
          <w:color w:val="000000"/>
          <w:sz w:val="16"/>
          <w:szCs w:val="16"/>
        </w:rPr>
        <w:t xml:space="preserve"> </w:t>
      </w:r>
    </w:p>
    <w:p>
      <w:pPr>
        <w:pStyle w:val="TextBody"/>
        <w:ind w:left="720" w:right="0" w:hanging="360"/>
        <w:jc w:val="both"/>
        <w:rPr>
          <w:rFonts w:cs="Arial" w:ascii="Arial" w:hAnsi="Arial"/>
          <w:color w:val="000000"/>
          <w:sz w:val="16"/>
          <w:szCs w:val="16"/>
        </w:rPr>
      </w:pPr>
      <w:r>
        <w:rPr>
          <w:rFonts w:cs="Arial" w:ascii="Arial" w:hAnsi="Arial"/>
          <w:color w:val="000000"/>
          <w:sz w:val="16"/>
          <w:szCs w:val="16"/>
        </w:rPr>
        <w:t>1.</w:t>
        <w:tab/>
        <w:t xml:space="preserve">After a disaster occurs, quickly assess the situation to determine whether to immediately evacuate the building or not, depending upon the nature of the disaster, the extent of damage, and the potential for additional danger.  </w:t>
      </w:r>
    </w:p>
    <w:p>
      <w:pPr>
        <w:pStyle w:val="TextBody"/>
        <w:ind w:left="720" w:right="0" w:hanging="0"/>
        <w:jc w:val="both"/>
        <w:rPr>
          <w:rFonts w:cs="Arial" w:ascii="Arial" w:hAnsi="Arial"/>
          <w:color w:val="000000"/>
          <w:sz w:val="16"/>
          <w:szCs w:val="16"/>
        </w:rPr>
      </w:pPr>
      <w:r>
        <w:rPr>
          <w:rFonts w:cs="Arial" w:ascii="Arial" w:hAnsi="Arial"/>
          <w:b/>
          <w:color w:val="000000"/>
          <w:sz w:val="16"/>
          <w:szCs w:val="16"/>
          <w:u w:val="single"/>
        </w:rPr>
        <w:t>Note</w:t>
      </w:r>
      <w:r>
        <w:rPr>
          <w:rFonts w:cs="Arial" w:ascii="Arial" w:hAnsi="Arial"/>
          <w:color w:val="000000"/>
          <w:sz w:val="16"/>
          <w:szCs w:val="16"/>
        </w:rPr>
        <w:t xml:space="preserve">: If the main office is total loss, not accessible or suitable for occupancy, the remaining activities can be performed from the Emergency Operations Center (EOC), after ensuring that all remaining tasks in each activity have been addressed.  This applies to all activities where the Main Office is the location impacted by the disaster.  The location(s) of the EOC are designated in </w:t>
      </w:r>
      <w:r>
        <w:rPr>
          <w:rFonts w:cs="Arial" w:ascii="Arial" w:hAnsi="Arial"/>
          <w:b/>
          <w:color w:val="000000"/>
          <w:sz w:val="16"/>
          <w:szCs w:val="16"/>
        </w:rPr>
        <w:t>Appendix D - Emergency Operations Center (EOC) Locations</w:t>
      </w:r>
      <w:r>
        <w:rPr>
          <w:rFonts w:cs="Arial" w:ascii="Arial" w:hAnsi="Arial"/>
          <w:color w:val="000000"/>
          <w:sz w:val="16"/>
          <w:szCs w:val="16"/>
        </w:rPr>
        <w:t>.  The EOC may be temporarily setup at any one of several optional locations, depending on the situation and accessibility of each one.  Once the Alternate site is ready for occupancy the EOC can be moved to that location.</w:t>
      </w:r>
    </w:p>
    <w:p>
      <w:pPr>
        <w:pStyle w:val="TextBody"/>
        <w:ind w:left="720" w:right="0" w:hanging="360"/>
        <w:jc w:val="both"/>
        <w:rPr>
          <w:rFonts w:cs="Arial" w:ascii="Arial" w:hAnsi="Arial"/>
          <w:color w:val="000000"/>
          <w:sz w:val="16"/>
          <w:szCs w:val="16"/>
        </w:rPr>
      </w:pPr>
      <w:r>
        <w:rPr>
          <w:rFonts w:cs="Arial" w:ascii="Arial" w:hAnsi="Arial"/>
          <w:color w:val="000000"/>
          <w:sz w:val="16"/>
          <w:szCs w:val="16"/>
        </w:rPr>
        <w:t>2.</w:t>
        <w:tab/>
        <w:t>Quickly assess whether any personnel in your surrounding area are injured and need medical attention.  If you are able to assist them without causing further injury to them or without putting yourself in further danger, then provide what assistance you can and also call for help.  If further danger is imminent, then immediately evacuate the building.</w:t>
      </w:r>
    </w:p>
    <w:p>
      <w:pPr>
        <w:pStyle w:val="TextBody"/>
        <w:ind w:left="720" w:right="0" w:hanging="360"/>
        <w:jc w:val="both"/>
        <w:rPr>
          <w:rFonts w:cs="Arial" w:ascii="Arial" w:hAnsi="Arial"/>
          <w:color w:val="000000"/>
          <w:sz w:val="16"/>
          <w:szCs w:val="16"/>
        </w:rPr>
      </w:pPr>
      <w:r>
        <w:rPr>
          <w:rFonts w:cs="Arial" w:ascii="Arial" w:hAnsi="Arial"/>
          <w:color w:val="000000"/>
          <w:sz w:val="16"/>
          <w:szCs w:val="16"/>
        </w:rPr>
        <w:t>3.</w:t>
        <w:tab/>
        <w:t>If appropriate, evacuate the building in accordance with your building’s emergency evacuation procedures.  Use the nearest stairwells.  Do not use elevators.</w:t>
      </w:r>
    </w:p>
    <w:p>
      <w:pPr>
        <w:pStyle w:val="TextBody"/>
        <w:ind w:left="720" w:right="0" w:hanging="360"/>
        <w:jc w:val="both"/>
        <w:rPr>
          <w:rFonts w:cs="Arial" w:ascii="Arial" w:hAnsi="Arial"/>
          <w:b/>
          <w:bCs/>
          <w:color w:val="000000"/>
          <w:sz w:val="16"/>
          <w:szCs w:val="16"/>
          <w:u w:val="single"/>
        </w:rPr>
      </w:pPr>
      <w:r>
        <w:rPr>
          <w:rFonts w:cs="Arial" w:ascii="Arial" w:hAnsi="Arial"/>
          <w:color w:val="000000"/>
          <w:sz w:val="16"/>
          <w:szCs w:val="16"/>
        </w:rPr>
        <w:t>4.</w:t>
        <w:tab/>
      </w:r>
      <w:r>
        <w:rPr>
          <w:rFonts w:cs="Arial" w:ascii="Arial" w:hAnsi="Arial"/>
          <w:b/>
          <w:bCs/>
          <w:color w:val="000000"/>
          <w:sz w:val="16"/>
          <w:szCs w:val="16"/>
          <w:u w:val="single"/>
        </w:rPr>
        <w:t>Outside of the building meet</w:t>
      </w:r>
      <w:r>
        <w:rPr>
          <w:rStyle w:val="Emphasis"/>
          <w:rFonts w:cs="Arial" w:ascii="Arial" w:hAnsi="Arial"/>
          <w:color w:val="000000"/>
          <w:sz w:val="16"/>
          <w:szCs w:val="16"/>
          <w:u w:val="single"/>
        </w:rPr>
        <w:t xml:space="preserve"> </w:t>
      </w:r>
      <w:r>
        <w:rPr>
          <w:rStyle w:val="Emphasis"/>
          <w:rFonts w:cs="Arial" w:ascii="Arial" w:hAnsi="Arial"/>
          <w:b/>
          <w:i w:val="false"/>
          <w:color w:val="000000"/>
          <w:sz w:val="16"/>
          <w:szCs w:val="16"/>
          <w:u w:val="single"/>
        </w:rPr>
        <w:t>at (XXXXXXXX XXXXXXXXXX</w:t>
      </w:r>
      <w:r>
        <w:rPr>
          <w:rStyle w:val="StrongEmphasis"/>
          <w:rFonts w:cs="Arial" w:ascii="Arial" w:hAnsi="Arial"/>
          <w:iCs/>
          <w:color w:val="000000"/>
          <w:sz w:val="16"/>
          <w:szCs w:val="16"/>
          <w:u w:val="single"/>
        </w:rPr>
        <w:t>)</w:t>
      </w:r>
      <w:r>
        <w:rPr>
          <w:rStyle w:val="Emphasis"/>
          <w:rFonts w:cs="Arial" w:ascii="Arial" w:hAnsi="Arial"/>
          <w:color w:val="000000"/>
          <w:sz w:val="16"/>
          <w:szCs w:val="16"/>
          <w:u w:val="single"/>
        </w:rPr>
        <w:t xml:space="preserve">.  </w:t>
      </w:r>
      <w:r>
        <w:rPr>
          <w:rFonts w:cs="Arial" w:ascii="Arial" w:hAnsi="Arial"/>
          <w:b/>
          <w:bCs/>
          <w:color w:val="000000"/>
          <w:sz w:val="16"/>
          <w:szCs w:val="16"/>
          <w:u w:val="single"/>
        </w:rPr>
        <w:t>Do not wander around or leave the area until instructed to do so.</w:t>
      </w:r>
    </w:p>
    <w:p>
      <w:pPr>
        <w:pStyle w:val="TextBody"/>
        <w:ind w:left="720" w:right="0" w:hanging="360"/>
        <w:jc w:val="both"/>
        <w:rPr>
          <w:rFonts w:cs="Arial" w:ascii="Arial" w:hAnsi="Arial"/>
          <w:color w:val="000000"/>
          <w:sz w:val="16"/>
          <w:szCs w:val="16"/>
        </w:rPr>
      </w:pPr>
      <w:r>
        <w:rPr>
          <w:rFonts w:cs="Arial" w:ascii="Arial" w:hAnsi="Arial"/>
          <w:color w:val="000000"/>
          <w:sz w:val="16"/>
          <w:szCs w:val="16"/>
        </w:rPr>
        <w:t>5.</w:t>
        <w:tab/>
        <w:t>Check in with your department manager for roll call.  This is important to ensure that all employees are accounted for.</w:t>
      </w:r>
    </w:p>
    <w:p>
      <w:pPr>
        <w:pStyle w:val="TextBody"/>
        <w:jc w:val="both"/>
        <w:rPr>
          <w:rFonts w:cs="Arial" w:ascii="Arial" w:hAnsi="Arial"/>
          <w:color w:val="000000"/>
          <w:sz w:val="16"/>
          <w:szCs w:val="16"/>
        </w:rPr>
      </w:pPr>
      <w:r>
        <w:rPr>
          <w:rFonts w:cs="Arial" w:ascii="Arial" w:hAnsi="Arial"/>
          <w:color w:val="000000"/>
          <w:sz w:val="16"/>
          <w:szCs w:val="16"/>
        </w:rPr>
      </w:r>
    </w:p>
    <w:p>
      <w:pPr>
        <w:pStyle w:val="TextBody"/>
        <w:jc w:val="both"/>
        <w:rPr>
          <w:rFonts w:cs="Arial" w:ascii="Arial" w:hAnsi="Arial"/>
          <w:color w:val="000000"/>
          <w:sz w:val="16"/>
          <w:szCs w:val="16"/>
        </w:rPr>
      </w:pPr>
      <w:r>
        <w:rPr>
          <w:rFonts w:cs="Arial" w:ascii="Arial" w:hAnsi="Arial"/>
          <w:color w:val="000000"/>
          <w:sz w:val="16"/>
          <w:szCs w:val="16"/>
        </w:rPr>
      </w:r>
    </w:p>
    <w:p>
      <w:pPr>
        <w:pStyle w:val="TextBody"/>
        <w:pageBreakBefore/>
        <w:tabs>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ACTIVITY:  Notification of Management</w:t>
      </w:r>
    </w:p>
    <w:p>
      <w:pPr>
        <w:pStyle w:val="TextBody"/>
        <w:tabs>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ACTIVITY IS PERFORMED AT LOCATION:</w:t>
      </w:r>
      <w:r>
        <w:rPr>
          <w:rFonts w:cs="Arial" w:ascii="Arial" w:hAnsi="Arial"/>
          <w:color w:val="000000"/>
          <w:sz w:val="16"/>
          <w:szCs w:val="16"/>
        </w:rPr>
        <w:t xml:space="preserve">  </w:t>
      </w:r>
      <w:r>
        <w:rPr>
          <w:rFonts w:cs="Arial" w:ascii="Arial" w:hAnsi="Arial"/>
          <w:b/>
          <w:bCs/>
          <w:color w:val="000000"/>
          <w:sz w:val="16"/>
          <w:szCs w:val="16"/>
        </w:rPr>
        <w:t>At Any Available Phone</w:t>
      </w:r>
    </w:p>
    <w:p>
      <w:pPr>
        <w:pStyle w:val="TextBody"/>
        <w:tabs>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ACTIVITY IS THE RESPONSIBILITY OF:</w:t>
      </w:r>
      <w:r>
        <w:rPr>
          <w:rFonts w:cs="Arial" w:ascii="Arial" w:hAnsi="Arial"/>
          <w:color w:val="000000"/>
          <w:sz w:val="16"/>
          <w:szCs w:val="16"/>
        </w:rPr>
        <w:t xml:space="preserve"> </w:t>
      </w:r>
      <w:r>
        <w:rPr>
          <w:rFonts w:cs="Arial" w:ascii="Arial" w:hAnsi="Arial"/>
          <w:b/>
          <w:bCs/>
          <w:color w:val="000000"/>
          <w:sz w:val="16"/>
          <w:szCs w:val="16"/>
        </w:rPr>
        <w:t>&lt;Department Name&gt; Management Team</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bCs/>
          <w:color w:val="000000"/>
          <w:sz w:val="16"/>
          <w:szCs w:val="16"/>
          <w:lang w:val="de-DE"/>
        </w:rPr>
      </w:pPr>
      <w:r>
        <w:rPr>
          <w:rFonts w:cs="Arial" w:ascii="Arial" w:hAnsi="Arial"/>
          <w:b/>
          <w:bCs/>
          <w:color w:val="000000"/>
          <w:sz w:val="16"/>
          <w:szCs w:val="16"/>
          <w:lang w:val="de-DE"/>
        </w:rPr>
        <w:t>PRIMARY:  &lt;INSERT NAME&gt;</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b/>
          <w:bCs/>
          <w:color w:val="000000"/>
          <w:sz w:val="16"/>
          <w:szCs w:val="16"/>
          <w:lang w:val="de-DE"/>
        </w:rPr>
      </w:pPr>
      <w:r>
        <w:rPr>
          <w:rFonts w:cs="Arial" w:ascii="Arial" w:hAnsi="Arial"/>
          <w:b/>
          <w:bCs/>
          <w:color w:val="000000"/>
          <w:sz w:val="16"/>
          <w:szCs w:val="16"/>
          <w:lang w:val="de-DE"/>
        </w:rPr>
        <w:t>ALTERNATE:  &lt;INSERT NAME&gt;</w:t>
      </w:r>
    </w:p>
    <w:p>
      <w:pPr>
        <w:pStyle w:val="TextBody"/>
        <w:tabs>
          <w:tab w:val="left" w:pos="1440" w:leader="none"/>
          <w:tab w:val="left" w:pos="2160" w:leader="none"/>
          <w:tab w:val="left" w:pos="2880" w:leader="none"/>
          <w:tab w:val="left" w:pos="3600" w:leader="none"/>
        </w:tabs>
        <w:ind w:left="360" w:right="0" w:hanging="360"/>
        <w:rPr>
          <w:rFonts w:cs="Arial" w:ascii="Arial" w:hAnsi="Arial"/>
          <w:b/>
          <w:bCs/>
          <w:color w:val="000000"/>
          <w:sz w:val="16"/>
          <w:szCs w:val="16"/>
          <w:lang w:val="de-DE"/>
        </w:rPr>
      </w:pPr>
      <w:r>
        <w:rPr>
          <w:rFonts w:cs="Arial" w:ascii="Arial" w:hAnsi="Arial"/>
          <w:b/>
          <w:bCs/>
          <w:color w:val="000000"/>
          <w:sz w:val="16"/>
          <w:szCs w:val="16"/>
          <w:lang w:val="de-DE"/>
        </w:rPr>
      </w:r>
    </w:p>
    <w:p>
      <w:pPr>
        <w:pStyle w:val="TextBody"/>
        <w:tabs>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TASKS:</w:t>
      </w:r>
    </w:p>
    <w:p>
      <w:pPr>
        <w:pStyle w:val="TextBody"/>
        <w:numPr>
          <w:ilvl w:val="0"/>
          <w:numId w:val="3"/>
        </w:numPr>
        <w:overflowPunct w:val="true"/>
        <w:spacing w:before="0" w:after="120"/>
        <w:ind w:left="1080" w:right="0" w:hanging="360"/>
        <w:jc w:val="both"/>
        <w:textAlignment w:val="baseline"/>
        <w:rPr>
          <w:rFonts w:cs="Arial" w:ascii="Arial" w:hAnsi="Arial"/>
          <w:color w:val="000000"/>
          <w:sz w:val="16"/>
          <w:szCs w:val="16"/>
        </w:rPr>
      </w:pPr>
      <w:r>
        <w:rPr>
          <w:rFonts w:cs="Arial" w:ascii="Arial" w:hAnsi="Arial"/>
          <w:color w:val="000000"/>
          <w:sz w:val="16"/>
          <w:szCs w:val="16"/>
        </w:rPr>
        <w:t>Team leader informs the members of the &lt;Department Name&gt; management team and notifies the &lt;Department Name&gt; senior management if they have not been informed.</w:t>
      </w:r>
    </w:p>
    <w:p>
      <w:pPr>
        <w:pStyle w:val="TextBody"/>
        <w:numPr>
          <w:ilvl w:val="0"/>
          <w:numId w:val="3"/>
        </w:numPr>
        <w:overflowPunct w:val="true"/>
        <w:spacing w:before="0" w:after="120"/>
        <w:ind w:left="1080" w:right="0" w:hanging="360"/>
        <w:jc w:val="both"/>
        <w:textAlignment w:val="baseline"/>
        <w:rPr>
          <w:rFonts w:cs="Arial" w:ascii="Arial" w:hAnsi="Arial"/>
          <w:b/>
          <w:bCs/>
          <w:color w:val="000000"/>
          <w:sz w:val="16"/>
          <w:szCs w:val="16"/>
        </w:rPr>
      </w:pPr>
      <w:r>
        <w:rPr>
          <w:rFonts w:cs="Arial" w:ascii="Arial" w:hAnsi="Arial"/>
          <w:color w:val="000000"/>
          <w:sz w:val="16"/>
          <w:szCs w:val="16"/>
        </w:rPr>
        <w:t xml:space="preserve">&lt;Department Name&gt; personnel are notified of the disaster by following procedures as included in </w:t>
      </w:r>
      <w:r>
        <w:rPr>
          <w:rFonts w:cs="Arial" w:ascii="Arial" w:hAnsi="Arial"/>
          <w:b/>
          <w:bCs/>
          <w:color w:val="000000"/>
          <w:sz w:val="16"/>
          <w:szCs w:val="16"/>
        </w:rPr>
        <w:t>Section III. D. - Recovery Personnel Notification.</w:t>
      </w:r>
    </w:p>
    <w:p>
      <w:pPr>
        <w:pStyle w:val="TextBody"/>
        <w:numPr>
          <w:ilvl w:val="0"/>
          <w:numId w:val="3"/>
        </w:numPr>
        <w:overflowPunct w:val="true"/>
        <w:spacing w:before="0" w:after="120"/>
        <w:ind w:left="1080" w:right="0" w:hanging="360"/>
        <w:jc w:val="both"/>
        <w:textAlignment w:val="baseline"/>
        <w:rPr>
          <w:rFonts w:cs="Arial" w:ascii="Arial" w:hAnsi="Arial"/>
          <w:color w:val="000000"/>
          <w:sz w:val="16"/>
          <w:szCs w:val="16"/>
        </w:rPr>
      </w:pPr>
      <w:r>
        <w:rPr>
          <w:rFonts w:cs="Arial" w:ascii="Arial" w:hAnsi="Arial"/>
          <w:color w:val="000000"/>
          <w:sz w:val="16"/>
          <w:szCs w:val="16"/>
        </w:rPr>
        <w:t>Depending upon the time of the disaster, personnel are instructed what to do (i.e. stay at home and wait to be notified again, etc.)</w:t>
      </w:r>
    </w:p>
    <w:p>
      <w:pPr>
        <w:pStyle w:val="TextBody"/>
        <w:tabs>
          <w:tab w:val="left" w:pos="720" w:leader="none"/>
          <w:tab w:val="left" w:pos="1440" w:leader="none"/>
          <w:tab w:val="left" w:pos="2160" w:leader="none"/>
          <w:tab w:val="left" w:pos="2880" w:leader="none"/>
          <w:tab w:val="left" w:pos="3600" w:leader="none"/>
        </w:tabs>
        <w:spacing w:before="120" w:after="120"/>
        <w:ind w:left="360" w:right="0" w:hanging="360"/>
        <w:rPr>
          <w:rFonts w:cs="Arial" w:ascii="Arial" w:hAnsi="Arial"/>
          <w:b/>
          <w:bCs/>
          <w:color w:val="000000"/>
          <w:sz w:val="16"/>
          <w:szCs w:val="16"/>
        </w:rPr>
      </w:pPr>
      <w:r>
        <w:rPr>
          <w:rFonts w:cs="Arial" w:ascii="Arial" w:hAnsi="Arial"/>
          <w:b/>
          <w:bCs/>
          <w:color w:val="000000"/>
          <w:sz w:val="16"/>
          <w:szCs w:val="16"/>
        </w:rPr>
      </w:r>
    </w:p>
    <w:p>
      <w:pPr>
        <w:pStyle w:val="TextBody"/>
        <w:pageBreakBefore/>
        <w:tabs>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 xml:space="preserve">ACTIVITY: </w:t>
      </w:r>
      <w:r>
        <w:rPr>
          <w:rFonts w:cs="Arial" w:ascii="Arial" w:hAnsi="Arial"/>
          <w:color w:val="000000"/>
          <w:sz w:val="16"/>
          <w:szCs w:val="16"/>
        </w:rPr>
        <w:t xml:space="preserve"> </w:t>
      </w:r>
      <w:r>
        <w:rPr>
          <w:rFonts w:cs="Arial" w:ascii="Arial" w:hAnsi="Arial"/>
          <w:b/>
          <w:bCs/>
          <w:color w:val="000000"/>
          <w:sz w:val="16"/>
          <w:szCs w:val="16"/>
        </w:rPr>
        <w:t>Preliminary Damage Assessment</w:t>
      </w:r>
    </w:p>
    <w:p>
      <w:pPr>
        <w:pStyle w:val="TextBody"/>
        <w:tabs>
          <w:tab w:val="left" w:pos="1440" w:leader="none"/>
          <w:tab w:val="left" w:pos="2160" w:leader="none"/>
          <w:tab w:val="left" w:pos="2880" w:leader="none"/>
          <w:tab w:val="left" w:pos="3600" w:leader="none"/>
        </w:tabs>
        <w:ind w:left="360" w:right="0" w:hanging="360"/>
        <w:rPr>
          <w:rFonts w:cs="Arial" w:ascii="Arial" w:hAnsi="Arial"/>
          <w:color w:val="000000"/>
          <w:sz w:val="16"/>
          <w:szCs w:val="16"/>
        </w:rPr>
      </w:pPr>
      <w:r>
        <w:rPr>
          <w:rFonts w:cs="Arial" w:ascii="Arial" w:hAnsi="Arial"/>
          <w:b/>
          <w:bCs/>
          <w:color w:val="000000"/>
          <w:sz w:val="16"/>
          <w:szCs w:val="16"/>
        </w:rPr>
        <w:t>ACTIVITY IS PERFORMED AT LOCATION</w:t>
      </w:r>
      <w:r>
        <w:rPr>
          <w:rFonts w:cs="Arial" w:ascii="Arial" w:hAnsi="Arial"/>
          <w:color w:val="000000"/>
          <w:sz w:val="16"/>
          <w:szCs w:val="16"/>
        </w:rPr>
        <w:t xml:space="preserve">:  </w:t>
      </w:r>
      <w:r>
        <w:rPr>
          <w:rFonts w:cs="Arial" w:ascii="Arial" w:hAnsi="Arial"/>
          <w:b/>
          <w:bCs/>
          <w:color w:val="000000"/>
          <w:sz w:val="16"/>
          <w:szCs w:val="16"/>
        </w:rPr>
        <w:t>Main Office Location</w:t>
      </w:r>
      <w:r>
        <w:rPr>
          <w:rFonts w:cs="Arial" w:ascii="Arial" w:hAnsi="Arial"/>
          <w:color w:val="000000"/>
          <w:sz w:val="16"/>
          <w:szCs w:val="16"/>
        </w:rPr>
        <w:t xml:space="preserve"> </w:t>
      </w:r>
    </w:p>
    <w:p>
      <w:pPr>
        <w:pStyle w:val="TextBody"/>
        <w:tabs>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ACTIVITY IS THE RESPONSIBILITY OF:  &lt;Department Name&gt; Management Team</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15"/>
        </w:numPr>
        <w:spacing w:before="120" w:after="120"/>
        <w:jc w:val="both"/>
        <w:rPr>
          <w:rFonts w:cs="Arial" w:ascii="Arial" w:hAnsi="Arial"/>
          <w:color w:val="000000"/>
          <w:sz w:val="16"/>
          <w:szCs w:val="16"/>
        </w:rPr>
      </w:pPr>
      <w:r>
        <w:rPr>
          <w:rFonts w:cs="Arial" w:ascii="Arial" w:hAnsi="Arial"/>
          <w:color w:val="000000"/>
          <w:sz w:val="16"/>
          <w:szCs w:val="16"/>
        </w:rPr>
        <w:t>Contact the Agency Emergency Response Team Leader to determine responsibilities and tasks to be performed by the &lt;Department Name&gt; Management Team or employees.</w:t>
      </w:r>
    </w:p>
    <w:p>
      <w:pPr>
        <w:pStyle w:val="TextBody"/>
        <w:numPr>
          <w:ilvl w:val="0"/>
          <w:numId w:val="15"/>
        </w:numPr>
        <w:spacing w:before="120" w:after="120"/>
        <w:jc w:val="both"/>
        <w:rPr>
          <w:rFonts w:cs="Arial" w:ascii="Arial" w:hAnsi="Arial"/>
          <w:color w:val="000000"/>
          <w:sz w:val="16"/>
          <w:szCs w:val="16"/>
        </w:rPr>
      </w:pPr>
      <w:r>
        <w:rPr>
          <w:rFonts w:cs="Arial" w:ascii="Arial" w:hAnsi="Arial"/>
          <w:color w:val="000000"/>
          <w:sz w:val="16"/>
          <w:szCs w:val="16"/>
        </w:rPr>
        <w:t>If the Agency Emergency Response Team requests assistance in performing the Preliminary Damage Assessment, caution all personnel to avoid safety risks as follows:</w:t>
      </w:r>
    </w:p>
    <w:p>
      <w:pPr>
        <w:pStyle w:val="TextBody"/>
        <w:numPr>
          <w:ilvl w:val="0"/>
          <w:numId w:val="2"/>
        </w:numPr>
        <w:overflowPunct w:val="true"/>
        <w:spacing w:before="0" w:after="120"/>
        <w:ind w:left="1440" w:right="0" w:hanging="360"/>
        <w:jc w:val="both"/>
        <w:textAlignment w:val="baseline"/>
        <w:rPr>
          <w:rFonts w:cs="Arial" w:ascii="Arial" w:hAnsi="Arial"/>
          <w:color w:val="000000"/>
          <w:sz w:val="16"/>
          <w:szCs w:val="16"/>
        </w:rPr>
      </w:pPr>
      <w:r>
        <w:rPr>
          <w:rFonts w:cs="Arial" w:ascii="Arial" w:hAnsi="Arial"/>
          <w:color w:val="000000"/>
          <w:sz w:val="16"/>
          <w:szCs w:val="16"/>
        </w:rPr>
        <w:t>Enter only those areas the authorities give permission to enter.</w:t>
      </w:r>
    </w:p>
    <w:p>
      <w:pPr>
        <w:pStyle w:val="TextBody"/>
        <w:numPr>
          <w:ilvl w:val="0"/>
          <w:numId w:val="2"/>
        </w:numPr>
        <w:overflowPunct w:val="true"/>
        <w:spacing w:before="0" w:after="120"/>
        <w:ind w:left="1440" w:right="0" w:hanging="360"/>
        <w:jc w:val="both"/>
        <w:textAlignment w:val="baseline"/>
        <w:rPr>
          <w:rFonts w:cs="Arial" w:ascii="Arial" w:hAnsi="Arial"/>
          <w:color w:val="000000"/>
          <w:sz w:val="16"/>
          <w:szCs w:val="16"/>
        </w:rPr>
      </w:pPr>
      <w:r>
        <w:rPr>
          <w:rFonts w:cs="Arial" w:ascii="Arial" w:hAnsi="Arial"/>
          <w:color w:val="000000"/>
          <w:sz w:val="16"/>
          <w:szCs w:val="16"/>
        </w:rPr>
        <w:t>Ensure that all electrical power supplies are cut to any area or equipment that could posses a threat to personal safety.</w:t>
      </w:r>
    </w:p>
    <w:p>
      <w:pPr>
        <w:pStyle w:val="TextBody"/>
        <w:numPr>
          <w:ilvl w:val="0"/>
          <w:numId w:val="21"/>
        </w:numPr>
        <w:overflowPunct w:val="true"/>
        <w:spacing w:before="0" w:after="120"/>
        <w:ind w:left="1440" w:right="0" w:hanging="360"/>
        <w:jc w:val="both"/>
        <w:textAlignment w:val="baseline"/>
        <w:rPr>
          <w:rFonts w:cs="Arial" w:ascii="Arial" w:hAnsi="Arial"/>
          <w:color w:val="000000"/>
          <w:sz w:val="16"/>
          <w:szCs w:val="16"/>
        </w:rPr>
      </w:pPr>
      <w:r>
        <w:rPr>
          <w:rFonts w:cs="Arial" w:ascii="Arial" w:hAnsi="Arial"/>
          <w:color w:val="000000"/>
          <w:sz w:val="16"/>
          <w:szCs w:val="16"/>
        </w:rPr>
        <w:t>Ensure that under no circumstances is power to be restored to computer equipment until the comprehensive damage assessment has been conducted, reviewed, and authority to restore power has been expressly given by the Emergency Management Team.</w:t>
      </w:r>
    </w:p>
    <w:p>
      <w:pPr>
        <w:pStyle w:val="TextBody"/>
        <w:numPr>
          <w:ilvl w:val="0"/>
          <w:numId w:val="15"/>
        </w:numPr>
        <w:spacing w:before="120" w:after="120"/>
        <w:jc w:val="both"/>
        <w:rPr>
          <w:rFonts w:cs="Arial" w:ascii="Arial" w:hAnsi="Arial"/>
          <w:color w:val="000000"/>
          <w:sz w:val="16"/>
          <w:szCs w:val="16"/>
        </w:rPr>
      </w:pPr>
      <w:r>
        <w:rPr>
          <w:rFonts w:cs="Arial" w:ascii="Arial" w:hAnsi="Arial"/>
          <w:color w:val="000000"/>
          <w:sz w:val="16"/>
          <w:szCs w:val="16"/>
        </w:rPr>
        <w:t>Inform all team members that no alteration of facilities or equipment can take place until the Risk Management representatives (this is a function provided through the Department of Central Services as a statewide service) have made a thorough assessment of the damage and given their written agreement that repairs may begin.</w:t>
      </w:r>
    </w:p>
    <w:p>
      <w:pPr>
        <w:pStyle w:val="TextBody"/>
        <w:numPr>
          <w:ilvl w:val="0"/>
          <w:numId w:val="15"/>
        </w:numPr>
        <w:spacing w:before="120" w:after="120"/>
        <w:jc w:val="both"/>
        <w:rPr>
          <w:rFonts w:cs="Arial" w:ascii="Arial" w:hAnsi="Arial"/>
          <w:color w:val="000000"/>
          <w:sz w:val="16"/>
          <w:szCs w:val="16"/>
        </w:rPr>
      </w:pPr>
      <w:r>
        <w:rPr>
          <w:rFonts w:cs="Arial" w:ascii="Arial" w:hAnsi="Arial"/>
          <w:color w:val="000000"/>
          <w:sz w:val="16"/>
          <w:szCs w:val="16"/>
        </w:rPr>
        <w:t>Instruct the Agency Emergency Response Team Leader to deliver the preliminary damage assessment status report immediately upon completion.</w:t>
      </w:r>
    </w:p>
    <w:p>
      <w:pPr>
        <w:pStyle w:val="TextBody"/>
        <w:numPr>
          <w:ilvl w:val="0"/>
          <w:numId w:val="15"/>
        </w:numPr>
        <w:spacing w:before="120" w:after="120"/>
        <w:jc w:val="both"/>
        <w:rPr>
          <w:rFonts w:cs="Arial" w:ascii="Arial" w:hAnsi="Arial"/>
          <w:color w:val="000000"/>
          <w:sz w:val="16"/>
          <w:szCs w:val="16"/>
        </w:rPr>
      </w:pPr>
      <w:r>
        <w:rPr>
          <w:rFonts w:cs="Arial" w:ascii="Arial" w:hAnsi="Arial"/>
          <w:color w:val="000000"/>
          <w:sz w:val="16"/>
          <w:szCs w:val="16"/>
        </w:rPr>
        <w:t>Facilitate retrieval of items (contents of file cabinets -- petty cash box, security codes, network backup tapes, control books, etc.) needed to conduct the preliminary damage assessment.</w:t>
      </w:r>
    </w:p>
    <w:p>
      <w:pPr>
        <w:pStyle w:val="TextBody"/>
        <w:numPr>
          <w:ilvl w:val="0"/>
          <w:numId w:val="15"/>
        </w:numPr>
        <w:spacing w:before="120" w:after="120"/>
        <w:jc w:val="both"/>
        <w:rPr>
          <w:rFonts w:cs="Arial" w:ascii="Arial" w:hAnsi="Arial"/>
          <w:color w:val="000000"/>
          <w:sz w:val="16"/>
          <w:szCs w:val="16"/>
        </w:rPr>
      </w:pPr>
      <w:r>
        <w:rPr>
          <w:rFonts w:cs="Arial" w:ascii="Arial" w:hAnsi="Arial"/>
          <w:color w:val="000000"/>
          <w:sz w:val="16"/>
          <w:szCs w:val="16"/>
        </w:rPr>
        <w:t>Ensure that administrative support is available, as required.</w:t>
      </w:r>
    </w:p>
    <w:p>
      <w:pPr>
        <w:pStyle w:val="TextBody"/>
        <w:numPr>
          <w:ilvl w:val="0"/>
          <w:numId w:val="15"/>
        </w:numPr>
        <w:spacing w:before="120" w:after="120"/>
        <w:jc w:val="both"/>
        <w:rPr>
          <w:rFonts w:cs="Arial" w:ascii="Arial" w:hAnsi="Arial"/>
          <w:color w:val="000000"/>
          <w:sz w:val="16"/>
          <w:szCs w:val="16"/>
        </w:rPr>
      </w:pPr>
      <w:r>
        <w:rPr>
          <w:rFonts w:cs="Arial" w:ascii="Arial" w:hAnsi="Arial"/>
          <w:color w:val="000000"/>
          <w:sz w:val="16"/>
          <w:szCs w:val="16"/>
        </w:rPr>
        <w:t>Arrange a meeting with the Emergency Management Team and Management Teams from other GROUPS/DEPARTMENTS in your facility (location) to review the disaster declaration recommendation that results from the preliminary damage assessment and to determine the course of action to be taken.  With this group, determine the strategy to recommend to Senior Management (the Emergency Management Team Leader will be responsible for communicating this to Senior Management).</w:t>
      </w:r>
    </w:p>
    <w:p>
      <w:pPr>
        <w:pStyle w:val="TextBody"/>
        <w:spacing w:before="120" w:after="120"/>
        <w:ind w:left="360" w:right="0" w:hanging="360"/>
        <w:jc w:val="both"/>
        <w:rPr>
          <w:rFonts w:cs="Arial" w:ascii="Arial" w:hAnsi="Arial"/>
          <w:color w:val="000000"/>
          <w:sz w:val="16"/>
          <w:szCs w:val="16"/>
        </w:rPr>
      </w:pPr>
      <w:r>
        <w:rPr>
          <w:rFonts w:cs="Arial" w:ascii="Arial" w:hAnsi="Arial"/>
          <w:color w:val="000000"/>
          <w:sz w:val="16"/>
          <w:szCs w:val="16"/>
        </w:rPr>
      </w:r>
    </w:p>
    <w:p>
      <w:pPr>
        <w:pStyle w:val="TextBody"/>
        <w:pageBreakBefore/>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Declaration of a Disaster</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ACTIVITY IS PERFORMED AT LOCATION:</w:t>
      </w:r>
      <w:r>
        <w:rPr>
          <w:rFonts w:cs="Arial" w:ascii="Arial" w:hAnsi="Arial"/>
          <w:color w:val="000000"/>
          <w:sz w:val="16"/>
          <w:szCs w:val="16"/>
        </w:rPr>
        <w:t xml:space="preserve"> </w:t>
      </w:r>
      <w:r>
        <w:rPr>
          <w:rFonts w:cs="Arial" w:ascii="Arial" w:hAnsi="Arial"/>
          <w:b/>
          <w:bCs/>
          <w:color w:val="000000"/>
          <w:sz w:val="16"/>
          <w:szCs w:val="16"/>
        </w:rPr>
        <w:t>Main Office Location or Alternate Site/Emergency Operations Center</w:t>
      </w:r>
      <w:r>
        <w:rPr>
          <w:rFonts w:cs="Arial" w:ascii="Arial" w:hAnsi="Arial"/>
          <w:color w:val="000000"/>
          <w:sz w:val="16"/>
          <w:szCs w:val="16"/>
        </w:rPr>
        <w:t xml:space="preserve"> </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  &lt;Department Name&gt; Management Team</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23"/>
        </w:numPr>
        <w:jc w:val="both"/>
        <w:rPr>
          <w:rFonts w:cs="Arial" w:ascii="Arial" w:hAnsi="Arial"/>
          <w:color w:val="000000"/>
          <w:sz w:val="16"/>
          <w:szCs w:val="16"/>
        </w:rPr>
      </w:pPr>
      <w:r>
        <w:rPr>
          <w:rFonts w:cs="Arial" w:ascii="Arial" w:hAnsi="Arial"/>
          <w:color w:val="000000"/>
          <w:sz w:val="16"/>
          <w:szCs w:val="16"/>
        </w:rPr>
        <w:t>Actual declaration of a disaster is to be made by the Emergency Management Team, after consulting with senior management.  The &lt;Department Name&gt; Management Team should wait for notification from the Emergency Management Team that a disaster has been declared and that groups/departments are to start executing their Business Continuity Plans and relocate to their Alternate Business Site Location.</w:t>
      </w:r>
    </w:p>
    <w:p>
      <w:pPr>
        <w:pStyle w:val="TextBody"/>
        <w:numPr>
          <w:ilvl w:val="0"/>
          <w:numId w:val="23"/>
        </w:numPr>
        <w:jc w:val="both"/>
        <w:rPr>
          <w:rFonts w:cs="Arial" w:ascii="Arial" w:hAnsi="Arial"/>
          <w:color w:val="000000"/>
          <w:sz w:val="16"/>
          <w:szCs w:val="16"/>
        </w:rPr>
      </w:pPr>
      <w:r>
        <w:rPr>
          <w:rFonts w:cs="Arial" w:ascii="Arial" w:hAnsi="Arial"/>
          <w:color w:val="000000"/>
          <w:sz w:val="16"/>
          <w:szCs w:val="16"/>
        </w:rPr>
        <w:t>The person contacted verifies that the caller is someone who is authorized to do the notification.</w:t>
      </w:r>
    </w:p>
    <w:p>
      <w:pPr>
        <w:pStyle w:val="TextBody"/>
        <w:numPr>
          <w:ilvl w:val="0"/>
          <w:numId w:val="23"/>
        </w:numPr>
        <w:jc w:val="both"/>
        <w:rPr>
          <w:rFonts w:cs="Arial" w:ascii="Arial" w:hAnsi="Arial"/>
          <w:color w:val="000000"/>
          <w:sz w:val="16"/>
          <w:szCs w:val="16"/>
        </w:rPr>
      </w:pPr>
      <w:r>
        <w:rPr>
          <w:rFonts w:cs="Arial" w:ascii="Arial" w:hAnsi="Arial"/>
          <w:color w:val="000000"/>
          <w:sz w:val="16"/>
          <w:szCs w:val="16"/>
        </w:rPr>
        <w:t>The person contacted notifies the &lt;Department Name&gt; Senior Management, if they have not yet been contacted.</w:t>
      </w:r>
    </w:p>
    <w:p>
      <w:pPr>
        <w:pStyle w:val="TextBody"/>
        <w:numPr>
          <w:ilvl w:val="0"/>
          <w:numId w:val="23"/>
        </w:numPr>
        <w:jc w:val="both"/>
        <w:rPr>
          <w:rFonts w:cs="Arial" w:ascii="Arial" w:hAnsi="Arial"/>
          <w:color w:val="000000"/>
          <w:sz w:val="16"/>
          <w:szCs w:val="16"/>
          <w:u w:val="single"/>
        </w:rPr>
      </w:pPr>
      <w:r>
        <w:rPr>
          <w:rFonts w:cs="Arial" w:ascii="Arial" w:hAnsi="Arial"/>
          <w:color w:val="000000"/>
          <w:sz w:val="16"/>
          <w:szCs w:val="16"/>
          <w:u w:val="single"/>
        </w:rPr>
        <w:t>In the event the Emergency Management Team cannot be assembled or reached, the Team Leaders from each &lt;Department Name&gt; Management Team at the location should assemble, gather appropriate information, consult with senior management, and make the decision whether to declare the disaster.</w:t>
      </w:r>
    </w:p>
    <w:p>
      <w:pPr>
        <w:pStyle w:val="TextBody"/>
        <w:numPr>
          <w:ilvl w:val="0"/>
          <w:numId w:val="23"/>
        </w:numPr>
        <w:jc w:val="both"/>
        <w:rPr>
          <w:rFonts w:cs="Arial" w:ascii="Arial" w:hAnsi="Arial"/>
          <w:color w:val="000000"/>
          <w:sz w:val="16"/>
          <w:szCs w:val="16"/>
        </w:rPr>
      </w:pPr>
      <w:r>
        <w:rPr>
          <w:rFonts w:cs="Arial" w:ascii="Arial" w:hAnsi="Arial"/>
          <w:color w:val="000000"/>
          <w:sz w:val="16"/>
          <w:szCs w:val="16"/>
        </w:rPr>
        <w:t>Because of the significance, disruption, and cost of declaring a disaster, appropriate facts should be gathered and considered before making the decision to declare a disaster.  Individual groups/department personnel or the respective &lt;Department Name&gt; Management Teams should not unilaterally make a decision to declare a disaster.  This is responsibility of the Emergency Management Team.</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color w:val="000000"/>
          <w:sz w:val="16"/>
          <w:szCs w:val="16"/>
        </w:rPr>
      </w:r>
    </w:p>
    <w:p>
      <w:pPr>
        <w:pStyle w:val="Heading3"/>
        <w:pageBreakBefore/>
        <w:numPr>
          <w:ilvl w:val="2"/>
          <w:numId w:val="1"/>
        </w:numPr>
        <w:rPr>
          <w:color w:val="000000"/>
          <w:sz w:val="16"/>
          <w:szCs w:val="16"/>
        </w:rPr>
      </w:pPr>
      <w:bookmarkStart w:id="43" w:name="__RefHeading___Toc182790732"/>
      <w:bookmarkEnd w:id="43"/>
      <w:r>
        <w:rPr>
          <w:color w:val="000000"/>
          <w:sz w:val="16"/>
          <w:szCs w:val="16"/>
        </w:rPr>
        <w:t>PHASE II: Plan Activation</w:t>
      </w:r>
    </w:p>
    <w:p>
      <w:pPr>
        <w:pStyle w:val="TextBody"/>
        <w:tabs>
          <w:tab w:val="left" w:pos="720" w:leader="none"/>
          <w:tab w:val="left" w:pos="1440" w:leader="none"/>
          <w:tab w:val="left" w:pos="2160" w:leader="none"/>
          <w:tab w:val="left" w:pos="2880" w:leader="none"/>
          <w:tab w:val="left" w:pos="3600" w:leader="none"/>
        </w:tabs>
        <w:ind w:left="360" w:right="0" w:hanging="360"/>
        <w:rPr>
          <w:rFonts w:cs="Arial" w:ascii="Arial" w:hAnsi="Arial"/>
          <w:color w:val="000000"/>
          <w:sz w:val="16"/>
          <w:szCs w:val="16"/>
        </w:rPr>
      </w:pPr>
      <w:r>
        <w:rPr>
          <w:rFonts w:cs="Arial"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ACTIVITY:  Notification and Assembly of Recovery Teams and Employees</w:t>
      </w:r>
    </w:p>
    <w:p>
      <w:pPr>
        <w:pStyle w:val="TextBody"/>
        <w:tabs>
          <w:tab w:val="left" w:pos="720" w:leader="none"/>
          <w:tab w:val="left" w:pos="1440" w:leader="none"/>
          <w:tab w:val="left" w:pos="2160" w:leader="none"/>
          <w:tab w:val="left" w:pos="2880" w:leader="none"/>
          <w:tab w:val="left" w:pos="3600" w:leader="none"/>
        </w:tabs>
        <w:ind w:left="360" w:right="0" w:hanging="360"/>
        <w:rPr>
          <w:rFonts w:cs="Arial" w:ascii="Arial" w:hAnsi="Arial"/>
          <w:color w:val="000000"/>
          <w:sz w:val="16"/>
          <w:szCs w:val="16"/>
        </w:rPr>
      </w:pPr>
      <w:r>
        <w:rPr>
          <w:rFonts w:cs="Arial" w:ascii="Arial" w:hAnsi="Arial"/>
          <w:b/>
          <w:bCs/>
          <w:color w:val="000000"/>
          <w:sz w:val="16"/>
          <w:szCs w:val="16"/>
        </w:rPr>
        <w:t>ACTIVITY IS PERFORMED AT LOCATION:</w:t>
      </w:r>
      <w:r>
        <w:rPr>
          <w:rFonts w:cs="Arial" w:ascii="Arial" w:hAnsi="Arial"/>
          <w:color w:val="000000"/>
          <w:sz w:val="16"/>
          <w:szCs w:val="16"/>
        </w:rPr>
        <w:t xml:space="preserve">  </w:t>
      </w:r>
      <w:r>
        <w:rPr>
          <w:rFonts w:cs="Arial" w:ascii="Arial" w:hAnsi="Arial"/>
          <w:b/>
          <w:bCs/>
          <w:color w:val="000000"/>
          <w:sz w:val="16"/>
          <w:szCs w:val="16"/>
        </w:rPr>
        <w:t>Alternate Site/Emergency Operations Center</w:t>
      </w:r>
      <w:r>
        <w:rPr>
          <w:rFonts w:cs="Arial" w:ascii="Arial" w:hAnsi="Arial"/>
          <w:color w:val="000000"/>
          <w:sz w:val="16"/>
          <w:szCs w:val="16"/>
        </w:rPr>
        <w:t xml:space="preserve"> </w:t>
      </w:r>
    </w:p>
    <w:p>
      <w:pPr>
        <w:pStyle w:val="TextBody"/>
        <w:tabs>
          <w:tab w:val="left" w:pos="720" w:leader="none"/>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ACTIVITY IS THE RESPONSIBILITY OF</w:t>
      </w:r>
      <w:r>
        <w:rPr>
          <w:rFonts w:cs="Arial" w:ascii="Arial" w:hAnsi="Arial"/>
          <w:color w:val="000000"/>
          <w:sz w:val="16"/>
          <w:szCs w:val="16"/>
        </w:rPr>
        <w:t xml:space="preserve">:  </w:t>
      </w:r>
      <w:r>
        <w:rPr>
          <w:rFonts w:cs="Arial" w:ascii="Arial" w:hAnsi="Arial"/>
          <w:b/>
          <w:bCs/>
          <w:color w:val="000000"/>
          <w:sz w:val="16"/>
          <w:szCs w:val="16"/>
        </w:rPr>
        <w:t>&lt;Department Name&gt; Management Team</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TASKS:</w:t>
      </w:r>
    </w:p>
    <w:p>
      <w:pPr>
        <w:pStyle w:val="TextBody"/>
        <w:numPr>
          <w:ilvl w:val="0"/>
          <w:numId w:val="22"/>
        </w:numPr>
        <w:jc w:val="both"/>
        <w:rPr>
          <w:rFonts w:cs="Arial" w:ascii="Arial" w:hAnsi="Arial"/>
          <w:color w:val="000000"/>
          <w:sz w:val="16"/>
          <w:szCs w:val="16"/>
        </w:rPr>
      </w:pPr>
      <w:r>
        <w:rPr>
          <w:rFonts w:cs="Arial" w:ascii="Arial" w:hAnsi="Arial"/>
          <w:color w:val="000000"/>
          <w:sz w:val="16"/>
          <w:szCs w:val="16"/>
        </w:rPr>
        <w:t xml:space="preserve">The team leader calls each member of the management team, instructs them of what time frame to assemble at the &lt;Department Name&gt; Emergency Operations Center (to be decided at the time), and to bring their copies of the Plan.  The location(s) of the EOC are designated in </w:t>
      </w:r>
      <w:r>
        <w:rPr>
          <w:rFonts w:cs="Arial" w:ascii="Arial" w:hAnsi="Arial"/>
          <w:b/>
          <w:color w:val="000000"/>
          <w:sz w:val="16"/>
          <w:szCs w:val="16"/>
        </w:rPr>
        <w:t>Appendix D - Emergency Operations Center (EOC) Locations</w:t>
      </w:r>
      <w:r>
        <w:rPr>
          <w:rFonts w:cs="Arial" w:ascii="Arial" w:hAnsi="Arial"/>
          <w:color w:val="000000"/>
          <w:sz w:val="16"/>
          <w:szCs w:val="16"/>
        </w:rPr>
        <w:t>.  The EOC may be temporarily setup at any one of several optional locations, depending on the situation and accessibility of each one.  Once the Alternate site is ready for occupancy the EOC can move to that location, if preferred.</w:t>
      </w:r>
    </w:p>
    <w:p>
      <w:pPr>
        <w:pStyle w:val="TextBody"/>
        <w:numPr>
          <w:ilvl w:val="0"/>
          <w:numId w:val="22"/>
        </w:numPr>
        <w:jc w:val="both"/>
        <w:rPr>
          <w:rFonts w:cs="Arial" w:ascii="Arial" w:hAnsi="Arial"/>
          <w:color w:val="000000"/>
          <w:sz w:val="16"/>
          <w:szCs w:val="16"/>
        </w:rPr>
      </w:pPr>
      <w:r>
        <w:rPr>
          <w:rFonts w:cs="Arial" w:ascii="Arial" w:hAnsi="Arial"/>
          <w:color w:val="000000"/>
          <w:sz w:val="16"/>
          <w:szCs w:val="16"/>
        </w:rPr>
        <w:t>Review the recovery strategy and action plan with the assembled team.</w:t>
      </w:r>
    </w:p>
    <w:p>
      <w:pPr>
        <w:pStyle w:val="TextBody"/>
        <w:numPr>
          <w:ilvl w:val="0"/>
          <w:numId w:val="22"/>
        </w:numPr>
        <w:jc w:val="both"/>
        <w:rPr>
          <w:rFonts w:cs="Arial" w:ascii="Arial" w:hAnsi="Arial"/>
          <w:color w:val="000000"/>
          <w:sz w:val="16"/>
          <w:szCs w:val="16"/>
        </w:rPr>
      </w:pPr>
      <w:r>
        <w:rPr>
          <w:rFonts w:cs="Arial" w:ascii="Arial" w:hAnsi="Arial"/>
          <w:color w:val="000000"/>
          <w:sz w:val="16"/>
          <w:szCs w:val="16"/>
        </w:rPr>
        <w:t>If necessary, adjust the management team assignments based on which members are available.</w:t>
      </w:r>
    </w:p>
    <w:p>
      <w:pPr>
        <w:pStyle w:val="TextBody"/>
        <w:numPr>
          <w:ilvl w:val="0"/>
          <w:numId w:val="22"/>
        </w:numPr>
        <w:jc w:val="both"/>
        <w:rPr>
          <w:rFonts w:cs="Arial" w:ascii="Arial" w:hAnsi="Arial"/>
          <w:color w:val="000000"/>
          <w:sz w:val="16"/>
          <w:szCs w:val="16"/>
        </w:rPr>
      </w:pPr>
      <w:r>
        <w:rPr>
          <w:rFonts w:cs="Arial" w:ascii="Arial" w:hAnsi="Arial"/>
          <w:color w:val="000000"/>
          <w:sz w:val="16"/>
          <w:szCs w:val="16"/>
        </w:rPr>
        <w:t>The Management Team contacts critical employees and tells them to assemble at the alternate site.  If the alternate site is a long distance from the primary site (i.e. out-of-state), then individuals should make their own travel arrangements to the alternate site.  Non-critical employees should be instructed to stay at home, doing what work is possible from home, until notified otherwise.</w:t>
      </w:r>
    </w:p>
    <w:p>
      <w:pPr>
        <w:pStyle w:val="TextBody"/>
        <w:numPr>
          <w:ilvl w:val="0"/>
          <w:numId w:val="22"/>
        </w:numPr>
        <w:jc w:val="both"/>
        <w:rPr>
          <w:rFonts w:cs="Arial" w:ascii="Arial" w:hAnsi="Arial"/>
          <w:color w:val="000000"/>
          <w:sz w:val="16"/>
          <w:szCs w:val="16"/>
        </w:rPr>
      </w:pPr>
      <w:r>
        <w:rPr>
          <w:rFonts w:cs="Arial" w:ascii="Arial" w:hAnsi="Arial"/>
          <w:b/>
          <w:bCs/>
          <w:color w:val="000000"/>
          <w:sz w:val="16"/>
          <w:szCs w:val="16"/>
          <w:u w:val="single"/>
        </w:rPr>
        <w:t>In the event of a disaster that affects telecommunications service regionally</w:t>
      </w:r>
      <w:r>
        <w:rPr>
          <w:rFonts w:cs="Arial" w:ascii="Arial" w:hAnsi="Arial"/>
          <w:color w:val="000000"/>
          <w:sz w:val="16"/>
          <w:szCs w:val="16"/>
        </w:rPr>
        <w:t xml:space="preserve">, the Management Team should instruct critical employees to proceed to the alternate site even if they have not been contacted directly.  Delays in waiting for direct communications can have a negative impact on &lt;AGENCY NAME&gt;’s ability to recover vital services. </w:t>
      </w:r>
    </w:p>
    <w:p>
      <w:pPr>
        <w:pStyle w:val="TextBody"/>
        <w:pageBreakBefore/>
        <w:tabs>
          <w:tab w:val="left" w:pos="1440" w:leader="none"/>
          <w:tab w:val="left" w:pos="2160" w:leader="none"/>
          <w:tab w:val="left" w:pos="2880" w:leader="none"/>
          <w:tab w:val="left" w:pos="3600" w:leader="none"/>
        </w:tabs>
        <w:jc w:val="both"/>
        <w:rPr>
          <w:rFonts w:cs="Arial" w:ascii="Arial" w:hAnsi="Arial"/>
          <w:b/>
          <w:bCs/>
          <w:color w:val="000000"/>
          <w:sz w:val="16"/>
          <w:szCs w:val="16"/>
        </w:rPr>
      </w:pPr>
      <w:r>
        <w:rPr>
          <w:rFonts w:cs="Arial" w:ascii="Arial" w:hAnsi="Arial"/>
          <w:b/>
          <w:bCs/>
          <w:color w:val="000000"/>
          <w:sz w:val="16"/>
          <w:szCs w:val="16"/>
        </w:rPr>
        <w:t>ACTIVITY:</w:t>
      </w:r>
      <w:r>
        <w:rPr>
          <w:rFonts w:cs="Arial" w:ascii="Arial" w:hAnsi="Arial"/>
          <w:color w:val="000000"/>
          <w:sz w:val="16"/>
          <w:szCs w:val="16"/>
        </w:rPr>
        <w:t xml:space="preserve">  </w:t>
      </w:r>
      <w:r>
        <w:rPr>
          <w:rFonts w:cs="Arial" w:ascii="Arial" w:hAnsi="Arial"/>
          <w:b/>
          <w:bCs/>
          <w:color w:val="000000"/>
          <w:sz w:val="16"/>
          <w:szCs w:val="16"/>
        </w:rPr>
        <w:t>Relocation to Alternate Site</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PERFORMED AT LOCATION:  Alternate Site</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  All Critical Personnel</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12"/>
        </w:numPr>
        <w:jc w:val="both"/>
        <w:rPr>
          <w:rFonts w:cs="Arial" w:ascii="Arial" w:hAnsi="Arial"/>
          <w:color w:val="000000"/>
          <w:sz w:val="16"/>
          <w:szCs w:val="16"/>
        </w:rPr>
      </w:pPr>
      <w:r>
        <w:rPr>
          <w:rFonts w:cs="Arial" w:ascii="Arial" w:hAnsi="Arial"/>
          <w:color w:val="000000"/>
          <w:sz w:val="16"/>
          <w:szCs w:val="16"/>
        </w:rPr>
        <w:t xml:space="preserve">When instructed by the &lt;Department Name&gt; Management Team, make arrangements to commute or travel to the alternate site. </w:t>
      </w:r>
      <w:r>
        <w:rPr>
          <w:rFonts w:cs="Arial" w:ascii="Arial" w:hAnsi="Arial"/>
          <w:b/>
          <w:bCs/>
          <w:color w:val="000000"/>
          <w:sz w:val="16"/>
          <w:szCs w:val="16"/>
          <w:u w:val="single"/>
        </w:rPr>
        <w:t>Reference item #5 under Notification and Assembly Procedures for exception to this step.</w:t>
      </w:r>
      <w:r>
        <w:rPr>
          <w:rFonts w:cs="Arial" w:ascii="Arial" w:hAnsi="Arial"/>
          <w:color w:val="000000"/>
          <w:sz w:val="16"/>
          <w:szCs w:val="16"/>
        </w:rPr>
        <w:tab/>
      </w:r>
    </w:p>
    <w:p>
      <w:pPr>
        <w:pStyle w:val="TextBody"/>
        <w:numPr>
          <w:ilvl w:val="0"/>
          <w:numId w:val="12"/>
        </w:numPr>
        <w:jc w:val="both"/>
        <w:rPr>
          <w:rFonts w:cs="Arial" w:ascii="Arial" w:hAnsi="Arial"/>
          <w:color w:val="000000"/>
          <w:sz w:val="16"/>
          <w:szCs w:val="16"/>
        </w:rPr>
      </w:pPr>
      <w:r>
        <w:rPr>
          <w:rFonts w:cs="Arial" w:ascii="Arial" w:hAnsi="Arial"/>
          <w:color w:val="000000"/>
          <w:sz w:val="16"/>
          <w:szCs w:val="16"/>
        </w:rPr>
        <w:t>The &lt;Department Name&gt; Management Team needs to consult with the Emergency Management Team and the Agency Emergency Response Team to determine if access can be gained to the primary (damaged) site to retrieve vital records and other materials.  The Agency Emergency Response Team will only allow access to the primary site if the authorities grant access.  This will be dependent upon the nature of the disaster and the extent of damage.</w:t>
        <w:tab/>
      </w:r>
    </w:p>
    <w:p>
      <w:pPr>
        <w:pStyle w:val="TextBody"/>
        <w:numPr>
          <w:ilvl w:val="0"/>
          <w:numId w:val="12"/>
        </w:numPr>
        <w:jc w:val="both"/>
        <w:rPr>
          <w:rFonts w:cs="Arial" w:ascii="Arial" w:hAnsi="Arial"/>
          <w:color w:val="000000"/>
          <w:sz w:val="16"/>
          <w:szCs w:val="16"/>
        </w:rPr>
      </w:pPr>
      <w:r>
        <w:rPr>
          <w:rFonts w:cs="Arial" w:ascii="Arial" w:hAnsi="Arial"/>
          <w:color w:val="000000"/>
          <w:sz w:val="16"/>
          <w:szCs w:val="16"/>
        </w:rPr>
        <w:t xml:space="preserve">If allowed access to the primary site to retrieve vital records and other materials, </w:t>
      </w:r>
      <w:r>
        <w:rPr>
          <w:rFonts w:cs="Arial" w:ascii="Arial" w:hAnsi="Arial"/>
          <w:b/>
          <w:bCs/>
          <w:color w:val="000000"/>
          <w:sz w:val="16"/>
          <w:szCs w:val="16"/>
        </w:rPr>
        <w:t>perform some pre-planning to determine what is most important to retrieve</w:t>
      </w:r>
      <w:r>
        <w:rPr>
          <w:rFonts w:cs="Arial" w:ascii="Arial" w:hAnsi="Arial"/>
          <w:color w:val="000000"/>
          <w:sz w:val="16"/>
          <w:szCs w:val="16"/>
        </w:rPr>
        <w:t>.  This may be necessary since the time you may be allowed access to the primary site may be minimal.</w:t>
        <w:tab/>
      </w:r>
    </w:p>
    <w:p>
      <w:pPr>
        <w:pStyle w:val="TextBody"/>
        <w:numPr>
          <w:ilvl w:val="0"/>
          <w:numId w:val="12"/>
        </w:numPr>
        <w:jc w:val="both"/>
        <w:rPr>
          <w:rFonts w:cs="Arial" w:ascii="Arial" w:hAnsi="Arial"/>
          <w:color w:val="000000"/>
          <w:sz w:val="16"/>
          <w:szCs w:val="16"/>
        </w:rPr>
      </w:pPr>
      <w:r>
        <w:rPr>
          <w:rFonts w:cs="Arial" w:ascii="Arial" w:hAnsi="Arial"/>
          <w:color w:val="000000"/>
          <w:sz w:val="16"/>
          <w:szCs w:val="16"/>
        </w:rPr>
        <w:t>Depending on the amount of vital records and other materials you are able to retrieve from the primary site, make arrangements to transport this material to the alternate site.  If the material is not too great, this could be accomplished by giving to employees to carry along with them.  If the material is a large amount, then make arrangements for transport services and/or overnight courier services.</w:t>
      </w:r>
    </w:p>
    <w:p>
      <w:pPr>
        <w:pStyle w:val="TextBody"/>
        <w:numPr>
          <w:ilvl w:val="0"/>
          <w:numId w:val="12"/>
        </w:numPr>
        <w:jc w:val="both"/>
        <w:rPr>
          <w:rFonts w:cs="Arial" w:ascii="Arial" w:hAnsi="Arial"/>
          <w:color w:val="000000"/>
          <w:sz w:val="16"/>
          <w:szCs w:val="16"/>
        </w:rPr>
      </w:pPr>
      <w:r>
        <w:rPr>
          <w:rFonts w:cs="Arial" w:ascii="Arial" w:hAnsi="Arial"/>
          <w:color w:val="000000"/>
          <w:sz w:val="16"/>
          <w:szCs w:val="16"/>
        </w:rPr>
        <w:t>Management and critical employees travel to alternate site.</w:t>
      </w:r>
    </w:p>
    <w:p>
      <w:pPr>
        <w:pStyle w:val="TextBody"/>
        <w:pageBreakBefore/>
        <w:tabs>
          <w:tab w:val="left" w:pos="1440" w:leader="none"/>
          <w:tab w:val="left" w:pos="2160" w:leader="none"/>
          <w:tab w:val="left" w:pos="2880" w:leader="none"/>
          <w:tab w:val="left" w:pos="3600" w:leader="none"/>
        </w:tabs>
        <w:jc w:val="both"/>
        <w:rPr>
          <w:rFonts w:cs="Arial" w:ascii="Arial" w:hAnsi="Arial"/>
          <w:b/>
          <w:bCs/>
          <w:color w:val="000000"/>
          <w:sz w:val="16"/>
          <w:szCs w:val="16"/>
        </w:rPr>
      </w:pPr>
      <w:r>
        <w:rPr>
          <w:rFonts w:cs="Arial" w:ascii="Arial" w:hAnsi="Arial"/>
          <w:b/>
          <w:bCs/>
          <w:color w:val="000000"/>
          <w:sz w:val="16"/>
          <w:szCs w:val="16"/>
        </w:rPr>
        <w:t>ACTIVITY:</w:t>
      </w:r>
      <w:r>
        <w:rPr>
          <w:rFonts w:cs="Arial" w:ascii="Arial" w:hAnsi="Arial"/>
          <w:color w:val="000000"/>
          <w:sz w:val="16"/>
          <w:szCs w:val="16"/>
        </w:rPr>
        <w:t xml:space="preserve">  </w:t>
      </w:r>
      <w:r>
        <w:rPr>
          <w:rFonts w:cs="Arial" w:ascii="Arial" w:hAnsi="Arial"/>
          <w:b/>
          <w:bCs/>
          <w:color w:val="000000"/>
          <w:sz w:val="16"/>
          <w:szCs w:val="16"/>
        </w:rPr>
        <w:t>Implementation of Interim Procedures</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PERFORMED AT LOCATION:  Alternate Site</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  &lt;Department Name&gt; Management Team</w:t>
      </w:r>
    </w:p>
    <w:p>
      <w:pPr>
        <w:pStyle w:val="TextBody"/>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16"/>
        </w:numPr>
        <w:jc w:val="both"/>
        <w:rPr>
          <w:rFonts w:cs="Arial" w:ascii="Arial" w:hAnsi="Arial"/>
          <w:color w:val="000000"/>
          <w:sz w:val="16"/>
          <w:szCs w:val="16"/>
        </w:rPr>
      </w:pPr>
      <w:r>
        <w:rPr>
          <w:rFonts w:cs="Arial" w:ascii="Arial" w:hAnsi="Arial"/>
          <w:color w:val="000000"/>
          <w:sz w:val="16"/>
          <w:szCs w:val="16"/>
        </w:rPr>
        <w:t>After arrival at the alternate site, map out locations that can be used for workspace.  This should include unused offices and cubicles, conference rooms, training rooms, lunch/break areas, and open space in hallways or in other areas.</w:t>
      </w:r>
    </w:p>
    <w:p>
      <w:pPr>
        <w:pStyle w:val="TextBody"/>
        <w:numPr>
          <w:ilvl w:val="0"/>
          <w:numId w:val="16"/>
        </w:numPr>
        <w:jc w:val="both"/>
        <w:rPr>
          <w:rFonts w:cs="Arial" w:ascii="Arial" w:hAnsi="Arial"/>
          <w:color w:val="000000"/>
          <w:sz w:val="16"/>
          <w:szCs w:val="16"/>
        </w:rPr>
      </w:pPr>
      <w:r>
        <w:rPr>
          <w:rFonts w:cs="Arial" w:ascii="Arial" w:hAnsi="Arial"/>
          <w:color w:val="000000"/>
          <w:sz w:val="16"/>
          <w:szCs w:val="16"/>
        </w:rPr>
        <w:t>Obtain additional tables and chairs, either from the office or from outside rental agencies to provide additional workspace.  Place in any available open areas, but be cautious of not blocking exits for fire evacuation purposes.</w:t>
      </w:r>
    </w:p>
    <w:p>
      <w:pPr>
        <w:pStyle w:val="TextBody"/>
        <w:numPr>
          <w:ilvl w:val="0"/>
          <w:numId w:val="16"/>
        </w:numPr>
        <w:jc w:val="both"/>
        <w:rPr>
          <w:rFonts w:cs="Arial" w:ascii="Arial" w:hAnsi="Arial"/>
          <w:color w:val="000000"/>
          <w:sz w:val="16"/>
          <w:szCs w:val="16"/>
        </w:rPr>
      </w:pPr>
      <w:r>
        <w:rPr>
          <w:rFonts w:cs="Arial" w:ascii="Arial" w:hAnsi="Arial"/>
          <w:b/>
          <w:bCs/>
          <w:color w:val="000000"/>
          <w:sz w:val="16"/>
          <w:szCs w:val="16"/>
        </w:rPr>
        <w:t>Determine flexible working schedules for staff</w:t>
      </w:r>
      <w:r>
        <w:rPr>
          <w:rFonts w:cs="Arial" w:ascii="Arial" w:hAnsi="Arial"/>
          <w:color w:val="000000"/>
          <w:sz w:val="16"/>
          <w:szCs w:val="16"/>
        </w:rPr>
        <w:t xml:space="preserve"> to ensure that client and business needs are met, but also to enable effective use of space.  This may require that some employee’s work staggered shifts or may need to work evening or nightshifts.</w:t>
      </w:r>
    </w:p>
    <w:p>
      <w:pPr>
        <w:pStyle w:val="TextBody"/>
        <w:numPr>
          <w:ilvl w:val="0"/>
          <w:numId w:val="16"/>
        </w:numPr>
        <w:jc w:val="both"/>
        <w:rPr>
          <w:rFonts w:cs="Arial" w:ascii="Arial" w:hAnsi="Arial"/>
          <w:color w:val="000000"/>
          <w:sz w:val="16"/>
          <w:szCs w:val="16"/>
        </w:rPr>
      </w:pPr>
      <w:r>
        <w:rPr>
          <w:rFonts w:cs="Arial" w:ascii="Arial" w:hAnsi="Arial"/>
          <w:color w:val="000000"/>
          <w:sz w:val="16"/>
          <w:szCs w:val="16"/>
        </w:rPr>
        <w:t>Gather vital records and other materials that were retrieved from the primary site and determine appropriate storage locations, keeping in mind effectiveness of workgroups.</w:t>
      </w:r>
    </w:p>
    <w:p>
      <w:pPr>
        <w:pStyle w:val="TextBody"/>
        <w:numPr>
          <w:ilvl w:val="0"/>
          <w:numId w:val="16"/>
        </w:numPr>
        <w:jc w:val="both"/>
        <w:rPr>
          <w:rFonts w:cs="Arial" w:ascii="Arial" w:hAnsi="Arial"/>
          <w:color w:val="000000"/>
          <w:sz w:val="16"/>
          <w:szCs w:val="16"/>
        </w:rPr>
      </w:pPr>
      <w:r>
        <w:rPr>
          <w:rFonts w:cs="Arial" w:ascii="Arial" w:hAnsi="Arial"/>
          <w:color w:val="000000"/>
          <w:sz w:val="16"/>
          <w:szCs w:val="16"/>
        </w:rPr>
        <w:t>Determine which vital records, forms, and supplies are missing.  Obtain from off-site storage location or from other sources, as needed, per Appendices E &amp; F.</w:t>
      </w:r>
    </w:p>
    <w:p>
      <w:pPr>
        <w:pStyle w:val="TextBody"/>
        <w:numPr>
          <w:ilvl w:val="0"/>
          <w:numId w:val="16"/>
        </w:numPr>
        <w:jc w:val="both"/>
        <w:rPr>
          <w:rFonts w:cs="Arial" w:ascii="Arial" w:hAnsi="Arial"/>
          <w:color w:val="000000"/>
          <w:sz w:val="16"/>
          <w:szCs w:val="16"/>
        </w:rPr>
      </w:pPr>
      <w:r>
        <w:rPr>
          <w:rFonts w:cs="Arial" w:ascii="Arial" w:hAnsi="Arial"/>
          <w:color w:val="000000"/>
          <w:sz w:val="16"/>
          <w:szCs w:val="16"/>
        </w:rPr>
        <w:t>Developed prioritized work activities, especially if all staff members are not available.</w:t>
      </w:r>
    </w:p>
    <w:p>
      <w:pPr>
        <w:pStyle w:val="TextBody"/>
        <w:pageBreakBefore/>
        <w:tabs>
          <w:tab w:val="left" w:pos="1440" w:leader="none"/>
          <w:tab w:val="left" w:pos="2160" w:leader="none"/>
          <w:tab w:val="left" w:pos="2880" w:leader="none"/>
          <w:tab w:val="left" w:pos="3600" w:leader="none"/>
        </w:tabs>
        <w:jc w:val="both"/>
        <w:rPr>
          <w:rFonts w:cs="Arial" w:ascii="Arial" w:hAnsi="Arial"/>
          <w:b/>
          <w:bCs/>
          <w:color w:val="000000"/>
          <w:sz w:val="16"/>
          <w:szCs w:val="16"/>
        </w:rPr>
      </w:pPr>
      <w:r>
        <w:rPr>
          <w:rFonts w:cs="Arial" w:ascii="Arial" w:hAnsi="Arial"/>
          <w:b/>
          <w:bCs/>
          <w:color w:val="000000"/>
          <w:sz w:val="16"/>
          <w:szCs w:val="16"/>
        </w:rPr>
        <w:t>ACTIVITY:</w:t>
      </w:r>
      <w:r>
        <w:rPr>
          <w:rFonts w:cs="Arial" w:ascii="Arial" w:hAnsi="Arial"/>
          <w:color w:val="000000"/>
          <w:sz w:val="16"/>
          <w:szCs w:val="16"/>
        </w:rPr>
        <w:t xml:space="preserve">  </w:t>
      </w:r>
      <w:r>
        <w:rPr>
          <w:rFonts w:cs="Arial" w:ascii="Arial" w:hAnsi="Arial"/>
          <w:b/>
          <w:bCs/>
          <w:color w:val="000000"/>
          <w:sz w:val="16"/>
          <w:szCs w:val="16"/>
        </w:rPr>
        <w:t>Establishment of Telephone Communications</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PERFORMED AT LOCATION:  Alternate Site</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  IT Liaison</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17"/>
        </w:numPr>
        <w:jc w:val="both"/>
        <w:rPr>
          <w:rFonts w:cs="Arial" w:ascii="Arial" w:hAnsi="Arial"/>
          <w:color w:val="000000"/>
          <w:sz w:val="16"/>
          <w:szCs w:val="16"/>
        </w:rPr>
      </w:pPr>
      <w:r>
        <w:rPr>
          <w:rFonts w:cs="Arial" w:ascii="Arial" w:hAnsi="Arial"/>
          <w:color w:val="000000"/>
          <w:sz w:val="16"/>
          <w:szCs w:val="16"/>
        </w:rPr>
        <w:t xml:space="preserve">Contact the Agency Disaster Recovery/IT Team to determine what activities they are taking to reroute telephone communications to the alternate site.  </w:t>
      </w:r>
      <w:r>
        <w:rPr>
          <w:rFonts w:cs="Arial" w:ascii="Arial" w:hAnsi="Arial"/>
          <w:b/>
          <w:bCs/>
          <w:color w:val="000000"/>
          <w:sz w:val="16"/>
          <w:szCs w:val="16"/>
        </w:rPr>
        <w:t>Do not directly contact the telephone company</w:t>
      </w:r>
      <w:r>
        <w:rPr>
          <w:rFonts w:cs="Arial" w:ascii="Arial" w:hAnsi="Arial"/>
          <w:color w:val="000000"/>
          <w:sz w:val="16"/>
          <w:szCs w:val="16"/>
        </w:rPr>
        <w:t xml:space="preserve"> - this will be handled by the Agency Disaster Recovery/IT Team.</w:t>
      </w:r>
    </w:p>
    <w:p>
      <w:pPr>
        <w:pStyle w:val="TextBody"/>
        <w:numPr>
          <w:ilvl w:val="0"/>
          <w:numId w:val="17"/>
        </w:numPr>
        <w:jc w:val="both"/>
        <w:rPr>
          <w:rFonts w:cs="Arial" w:ascii="Arial" w:hAnsi="Arial"/>
          <w:color w:val="000000"/>
          <w:sz w:val="16"/>
          <w:szCs w:val="16"/>
        </w:rPr>
      </w:pPr>
      <w:r>
        <w:rPr>
          <w:rFonts w:cs="Arial" w:ascii="Arial" w:hAnsi="Arial"/>
          <w:color w:val="000000"/>
          <w:sz w:val="16"/>
          <w:szCs w:val="16"/>
        </w:rPr>
        <w:t>If your alternate site is at another &lt;AGENCY NAME&gt; office, prepare a list of phone extensions which your staff will be temporarily using and provide this list to the alternate site switchboard attendant.</w:t>
      </w:r>
    </w:p>
    <w:p>
      <w:pPr>
        <w:pStyle w:val="TextBody"/>
        <w:numPr>
          <w:ilvl w:val="0"/>
          <w:numId w:val="17"/>
        </w:numPr>
        <w:jc w:val="both"/>
        <w:rPr>
          <w:rFonts w:cs="Arial" w:ascii="Arial" w:hAnsi="Arial"/>
          <w:color w:val="000000"/>
          <w:sz w:val="16"/>
          <w:szCs w:val="16"/>
        </w:rPr>
      </w:pPr>
      <w:r>
        <w:rPr>
          <w:rFonts w:cs="Arial" w:ascii="Arial" w:hAnsi="Arial"/>
          <w:color w:val="000000"/>
          <w:sz w:val="16"/>
          <w:szCs w:val="16"/>
        </w:rPr>
        <w:t>If your primary office phones will not be switched to the alternate site, let the Agency Disaster Recovery/IT Team know that the phones need to be transferred to the phone numbers you will be using at the alternate site.</w:t>
      </w:r>
    </w:p>
    <w:p>
      <w:pPr>
        <w:pStyle w:val="TextBody"/>
        <w:numPr>
          <w:ilvl w:val="0"/>
          <w:numId w:val="17"/>
        </w:numPr>
        <w:jc w:val="both"/>
        <w:rPr>
          <w:rFonts w:cs="Arial" w:ascii="Arial" w:hAnsi="Arial"/>
          <w:b/>
          <w:bCs/>
          <w:color w:val="000000"/>
          <w:sz w:val="16"/>
          <w:szCs w:val="16"/>
        </w:rPr>
      </w:pPr>
      <w:r>
        <w:rPr>
          <w:rFonts w:cs="Arial" w:ascii="Arial" w:hAnsi="Arial"/>
          <w:color w:val="000000"/>
          <w:sz w:val="16"/>
          <w:szCs w:val="16"/>
        </w:rPr>
        <w:t xml:space="preserve">Coordinate with the Agency Communications Team regarding contacting customers to notify them of the disaster situation, how &lt;AGENCY NAME&gt; is responding, and how you can be reached.  </w:t>
      </w:r>
      <w:r>
        <w:rPr>
          <w:rFonts w:cs="Arial" w:ascii="Arial" w:hAnsi="Arial"/>
          <w:b/>
          <w:bCs/>
          <w:color w:val="000000"/>
          <w:sz w:val="16"/>
          <w:szCs w:val="16"/>
          <w:u w:val="single"/>
        </w:rPr>
        <w:t>Do not contact customers until the Agency Communications Team has given you directions</w:t>
      </w:r>
      <w:r>
        <w:rPr>
          <w:rFonts w:cs="Arial" w:ascii="Arial" w:hAnsi="Arial"/>
          <w:b/>
          <w:bCs/>
          <w:color w:val="000000"/>
          <w:sz w:val="16"/>
          <w:szCs w:val="16"/>
        </w:rPr>
        <w:t>.</w:t>
      </w:r>
    </w:p>
    <w:p>
      <w:pPr>
        <w:pStyle w:val="TextBody"/>
        <w:ind w:left="720" w:right="0" w:hanging="360"/>
        <w:jc w:val="both"/>
        <w:rPr>
          <w:rFonts w:cs="Arial" w:ascii="Arial" w:hAnsi="Arial"/>
          <w:color w:val="000000"/>
          <w:sz w:val="16"/>
          <w:szCs w:val="16"/>
        </w:rPr>
      </w:pPr>
      <w:r>
        <w:rPr>
          <w:rFonts w:cs="Arial" w:ascii="Arial" w:hAnsi="Arial"/>
          <w:b/>
          <w:bCs/>
          <w:color w:val="000000"/>
          <w:sz w:val="16"/>
          <w:szCs w:val="16"/>
        </w:rPr>
        <w:tab/>
      </w:r>
      <w:r>
        <w:rPr>
          <w:rFonts w:cs="Arial" w:ascii="Arial" w:hAnsi="Arial"/>
          <w:b/>
          <w:bCs/>
          <w:color w:val="000000"/>
          <w:sz w:val="16"/>
          <w:szCs w:val="16"/>
          <w:u w:val="single"/>
        </w:rPr>
        <w:t>Agency Communications will provide you with scripts and guidance on how to discuss the disaster with customers to provide assurance that their confidence in &lt;AGENCY NAME&gt; will be maintained</w:t>
      </w:r>
      <w:r>
        <w:rPr>
          <w:rFonts w:cs="Arial" w:ascii="Arial" w:hAnsi="Arial"/>
          <w:b/>
          <w:bCs/>
          <w:color w:val="000000"/>
          <w:sz w:val="16"/>
          <w:szCs w:val="16"/>
        </w:rPr>
        <w:t>.</w:t>
      </w:r>
      <w:r>
        <w:rPr>
          <w:rFonts w:cs="Arial" w:ascii="Arial" w:hAnsi="Arial"/>
          <w:color w:val="000000"/>
          <w:sz w:val="16"/>
          <w:szCs w:val="16"/>
        </w:rPr>
        <w:tab/>
      </w:r>
    </w:p>
    <w:p>
      <w:pPr>
        <w:pStyle w:val="TextBody"/>
        <w:pageBreakBefore/>
        <w:ind w:left="360" w:right="0" w:hanging="360"/>
        <w:rPr>
          <w:rFonts w:cs="Arial" w:ascii="Arial" w:hAnsi="Arial"/>
          <w:b/>
          <w:bCs/>
          <w:color w:val="000000"/>
          <w:sz w:val="16"/>
          <w:szCs w:val="16"/>
        </w:rPr>
      </w:pPr>
      <w:r>
        <w:rPr>
          <w:rFonts w:cs="Arial" w:ascii="Arial" w:hAnsi="Arial"/>
          <w:b/>
          <w:bCs/>
          <w:color w:val="000000"/>
          <w:sz w:val="16"/>
          <w:szCs w:val="16"/>
        </w:rPr>
        <w:t>ACTIVITY:</w:t>
      </w:r>
      <w:r>
        <w:rPr>
          <w:rFonts w:cs="Arial" w:ascii="Arial" w:hAnsi="Arial"/>
          <w:color w:val="000000"/>
          <w:sz w:val="16"/>
          <w:szCs w:val="16"/>
        </w:rPr>
        <w:t xml:space="preserve">  </w:t>
      </w:r>
      <w:r>
        <w:rPr>
          <w:rFonts w:cs="Arial" w:ascii="Arial" w:hAnsi="Arial"/>
          <w:b/>
          <w:bCs/>
          <w:color w:val="000000"/>
          <w:sz w:val="16"/>
          <w:szCs w:val="16"/>
        </w:rPr>
        <w:t>Restoring Data Processing and Data Communications with Primary or Secondary Backup Data Center</w:t>
      </w:r>
    </w:p>
    <w:p>
      <w:pPr>
        <w:pStyle w:val="TextBody"/>
        <w:tabs>
          <w:tab w:val="left" w:pos="720" w:leader="none"/>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ACTIVITY IS PERFORMED AT LOCATION:  Alternate Site</w:t>
      </w:r>
    </w:p>
    <w:p>
      <w:pPr>
        <w:pStyle w:val="TextBody"/>
        <w:tabs>
          <w:tab w:val="left" w:pos="720" w:leader="none"/>
          <w:tab w:val="left" w:pos="1440" w:leader="none"/>
          <w:tab w:val="left" w:pos="2160" w:leader="none"/>
          <w:tab w:val="left" w:pos="2880" w:leader="none"/>
          <w:tab w:val="left" w:pos="3600" w:leader="none"/>
        </w:tabs>
        <w:ind w:left="360" w:right="0" w:hanging="360"/>
        <w:rPr>
          <w:rFonts w:cs="Arial" w:ascii="Arial" w:hAnsi="Arial"/>
          <w:b/>
          <w:bCs/>
          <w:color w:val="000000"/>
          <w:sz w:val="16"/>
          <w:szCs w:val="16"/>
        </w:rPr>
      </w:pPr>
      <w:r>
        <w:rPr>
          <w:rFonts w:cs="Arial" w:ascii="Arial" w:hAnsi="Arial"/>
          <w:b/>
          <w:bCs/>
          <w:color w:val="000000"/>
          <w:sz w:val="16"/>
          <w:szCs w:val="16"/>
        </w:rPr>
        <w:t>ACTIVITY IS THE RESPONSIBILITY OF THIS TEAM:  IT Liaison</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tab/>
      </w:r>
    </w:p>
    <w:p>
      <w:pPr>
        <w:pStyle w:val="TextBody"/>
        <w:numPr>
          <w:ilvl w:val="0"/>
          <w:numId w:val="24"/>
        </w:numPr>
        <w:jc w:val="both"/>
        <w:rPr>
          <w:rFonts w:cs="Arial" w:ascii="Arial" w:hAnsi="Arial"/>
          <w:color w:val="000000"/>
          <w:sz w:val="16"/>
          <w:szCs w:val="16"/>
        </w:rPr>
      </w:pPr>
      <w:r>
        <w:rPr>
          <w:rFonts w:cs="Arial" w:ascii="Arial" w:hAnsi="Arial"/>
          <w:color w:val="000000"/>
          <w:sz w:val="16"/>
          <w:szCs w:val="16"/>
        </w:rPr>
        <w:t>Contact the Agency Disaster Recovery/IT Team to determine when the data center is to be recovered, if affected by the disaster.  Also, discuss when data communications will be established between the primary or secondary backup data center and your alternate site.</w:t>
        <w:tab/>
      </w:r>
    </w:p>
    <w:p>
      <w:pPr>
        <w:pStyle w:val="TextBody"/>
        <w:numPr>
          <w:ilvl w:val="0"/>
          <w:numId w:val="24"/>
        </w:numPr>
        <w:jc w:val="both"/>
        <w:rPr>
          <w:rFonts w:cs="Arial" w:ascii="Arial" w:hAnsi="Arial"/>
          <w:color w:val="000000"/>
          <w:sz w:val="16"/>
          <w:szCs w:val="16"/>
        </w:rPr>
      </w:pPr>
      <w:r>
        <w:rPr>
          <w:rFonts w:cs="Arial" w:ascii="Arial" w:hAnsi="Arial"/>
          <w:color w:val="000000"/>
          <w:sz w:val="16"/>
          <w:szCs w:val="16"/>
        </w:rPr>
        <w:t>If your alternate site is another &lt;AGENCY NAME&gt; office, determine if that site has access to the computer systems that &lt;Department Name&gt; uses.  If so, work with local office management to determine how workstations can be shared between personnel from their groups/departments and &lt;Department Name&gt;.  This may involve using flexible hours or multiple shifts for your personnel.</w:t>
      </w:r>
    </w:p>
    <w:p>
      <w:pPr>
        <w:pStyle w:val="TextBody"/>
        <w:numPr>
          <w:ilvl w:val="0"/>
          <w:numId w:val="24"/>
        </w:numPr>
        <w:jc w:val="both"/>
        <w:rPr>
          <w:rFonts w:cs="Arial" w:ascii="Arial" w:hAnsi="Arial"/>
          <w:color w:val="000000"/>
          <w:sz w:val="16"/>
          <w:szCs w:val="16"/>
        </w:rPr>
      </w:pPr>
      <w:r>
        <w:rPr>
          <w:rFonts w:cs="Arial" w:ascii="Arial" w:hAnsi="Arial"/>
          <w:color w:val="000000"/>
          <w:sz w:val="16"/>
          <w:szCs w:val="16"/>
        </w:rPr>
        <w:t>Discuss with the Agency Disaster Recovery/IT Team when and how replacement PC’s and/or terminals will be provided to you at the alternate site and when they will be connected.</w:t>
        <w:tab/>
      </w:r>
    </w:p>
    <w:p>
      <w:pPr>
        <w:pStyle w:val="TextBody"/>
        <w:numPr>
          <w:ilvl w:val="0"/>
          <w:numId w:val="24"/>
        </w:numPr>
        <w:jc w:val="both"/>
        <w:rPr>
          <w:rFonts w:cs="Arial" w:ascii="Arial" w:hAnsi="Arial"/>
          <w:color w:val="000000"/>
          <w:sz w:val="16"/>
          <w:szCs w:val="16"/>
        </w:rPr>
      </w:pPr>
      <w:r>
        <w:rPr>
          <w:rFonts w:cs="Arial" w:ascii="Arial" w:hAnsi="Arial"/>
          <w:color w:val="000000"/>
          <w:sz w:val="16"/>
          <w:szCs w:val="16"/>
        </w:rPr>
        <w:t>Discuss with the Agency Disaster Recovery/IT Team when the files from your normal PC/LAN servers and applications will be restored and how you can access those files.  Also, work with other &lt;AGENCY NAME&gt; management at your alternate site to discuss using their LAN servers.</w:t>
      </w:r>
    </w:p>
    <w:p>
      <w:pPr>
        <w:pStyle w:val="TextBody"/>
        <w:numPr>
          <w:ilvl w:val="0"/>
          <w:numId w:val="24"/>
        </w:numPr>
        <w:jc w:val="both"/>
        <w:rPr>
          <w:rFonts w:cs="Arial" w:ascii="Arial" w:hAnsi="Arial"/>
          <w:color w:val="000000"/>
          <w:sz w:val="16"/>
          <w:szCs w:val="16"/>
        </w:rPr>
      </w:pPr>
      <w:r>
        <w:rPr>
          <w:rFonts w:cs="Arial" w:ascii="Arial" w:hAnsi="Arial"/>
          <w:color w:val="000000"/>
          <w:sz w:val="16"/>
          <w:szCs w:val="16"/>
        </w:rPr>
        <w:t>Discuss with the Agency Disaster Recovery/IT Team your normal application report distributions, such as when you can expect to receive standard computer reports and how they will be distributed to your alternate site.</w:t>
        <w:tab/>
      </w:r>
    </w:p>
    <w:p>
      <w:pPr>
        <w:pStyle w:val="TextBody"/>
        <w:numPr>
          <w:ilvl w:val="0"/>
          <w:numId w:val="24"/>
        </w:numPr>
        <w:jc w:val="both"/>
        <w:rPr>
          <w:rFonts w:cs="Arial" w:ascii="Arial" w:hAnsi="Arial"/>
          <w:color w:val="000000"/>
          <w:sz w:val="16"/>
          <w:szCs w:val="16"/>
        </w:rPr>
      </w:pPr>
      <w:r>
        <w:rPr>
          <w:rFonts w:cs="Arial" w:ascii="Arial" w:hAnsi="Arial"/>
          <w:color w:val="000000"/>
          <w:sz w:val="16"/>
          <w:szCs w:val="16"/>
        </w:rPr>
        <w:t>Communicate the IT recovery status to all &lt;Department Name&gt; personnel who regularly use the systems.</w:t>
      </w:r>
    </w:p>
    <w:p>
      <w:pPr>
        <w:pStyle w:val="Heading3"/>
        <w:pageBreakBefore/>
        <w:numPr>
          <w:ilvl w:val="2"/>
          <w:numId w:val="1"/>
        </w:numPr>
        <w:rPr>
          <w:color w:val="000000"/>
          <w:sz w:val="16"/>
          <w:szCs w:val="16"/>
        </w:rPr>
      </w:pPr>
      <w:bookmarkStart w:id="44" w:name="__RefHeading___Toc182790733"/>
      <w:bookmarkEnd w:id="44"/>
      <w:r>
        <w:rPr>
          <w:color w:val="000000"/>
          <w:sz w:val="16"/>
          <w:szCs w:val="16"/>
        </w:rPr>
        <w:t>PHASE III: Alternate Site Operations</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w:t>
      </w:r>
      <w:r>
        <w:rPr>
          <w:rFonts w:cs="Arial" w:ascii="Arial" w:hAnsi="Arial"/>
          <w:color w:val="000000"/>
          <w:sz w:val="16"/>
          <w:szCs w:val="16"/>
        </w:rPr>
        <w:t xml:space="preserve">  </w:t>
      </w:r>
      <w:r>
        <w:rPr>
          <w:rFonts w:cs="Arial" w:ascii="Arial" w:hAnsi="Arial"/>
          <w:b/>
          <w:bCs/>
          <w:color w:val="000000"/>
          <w:sz w:val="16"/>
          <w:szCs w:val="16"/>
        </w:rPr>
        <w:t>Alternate Site Processing Procedures</w:t>
      </w:r>
    </w:p>
    <w:p>
      <w:pPr>
        <w:pStyle w:val="TextBody"/>
        <w:tabs>
          <w:tab w:val="left" w:pos="72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PERFORMED AT LOCATION: Alternate Site</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 Alternate Site Operations Team</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13"/>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 xml:space="preserve">Communicate with customers regarding the disaster and re-solicit phone contacts (in conjunction with the Agency Communications Team) </w:t>
      </w:r>
    </w:p>
    <w:p>
      <w:pPr>
        <w:pStyle w:val="TextBody"/>
        <w:numPr>
          <w:ilvl w:val="0"/>
          <w:numId w:val="13"/>
        </w:numPr>
        <w:tabs>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Acquire needed vital documents</w:t>
      </w:r>
    </w:p>
    <w:p>
      <w:pPr>
        <w:pStyle w:val="TextBody"/>
        <w:numPr>
          <w:ilvl w:val="0"/>
          <w:numId w:val="13"/>
        </w:numPr>
        <w:tabs>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Access missing documents and files and reconstruct, if necessary</w:t>
      </w:r>
    </w:p>
    <w:p>
      <w:pPr>
        <w:pStyle w:val="TextBody"/>
        <w:numPr>
          <w:ilvl w:val="0"/>
          <w:numId w:val="13"/>
        </w:numPr>
        <w:tabs>
          <w:tab w:val="left" w:pos="1080" w:leader="none"/>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Set up operation</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pageBreakBefore/>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Manage work backlog reduction.</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 xml:space="preserve">ACTIVITY IS PERFORMED AT LOCATION: </w:t>
      </w:r>
      <w:r>
        <w:rPr>
          <w:rFonts w:cs="Arial" w:ascii="Arial" w:hAnsi="Arial"/>
          <w:color w:val="000000"/>
          <w:sz w:val="16"/>
          <w:szCs w:val="16"/>
        </w:rPr>
        <w:t xml:space="preserve"> </w:t>
      </w:r>
      <w:r>
        <w:rPr>
          <w:rFonts w:cs="Arial" w:ascii="Arial" w:hAnsi="Arial"/>
          <w:b/>
          <w:bCs/>
          <w:color w:val="000000"/>
          <w:sz w:val="16"/>
          <w:szCs w:val="16"/>
        </w:rPr>
        <w:t>Alternate Site</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w:t>
      </w:r>
      <w:r>
        <w:rPr>
          <w:rFonts w:cs="Arial" w:ascii="Arial" w:hAnsi="Arial"/>
          <w:color w:val="000000"/>
          <w:sz w:val="16"/>
          <w:szCs w:val="16"/>
        </w:rPr>
        <w:t xml:space="preserve">  </w:t>
      </w:r>
      <w:r>
        <w:rPr>
          <w:rFonts w:cs="Arial" w:ascii="Arial" w:hAnsi="Arial"/>
          <w:b/>
          <w:bCs/>
          <w:color w:val="000000"/>
          <w:sz w:val="16"/>
          <w:szCs w:val="16"/>
        </w:rPr>
        <w:t>Alternate Site Operations Team</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TASKS:</w:t>
      </w:r>
    </w:p>
    <w:p>
      <w:pPr>
        <w:pStyle w:val="TextBody"/>
        <w:numPr>
          <w:ilvl w:val="0"/>
          <w:numId w:val="8"/>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Determine priorities for work backlogs to ensure the most important backlogged tasks are resolved first.</w:t>
      </w:r>
    </w:p>
    <w:p>
      <w:pPr>
        <w:pStyle w:val="TextBody"/>
        <w:numPr>
          <w:ilvl w:val="0"/>
          <w:numId w:val="8"/>
        </w:numPr>
        <w:tabs>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Set an overtime schedule, if required, based on staff and system availability.</w:t>
      </w:r>
    </w:p>
    <w:p>
      <w:pPr>
        <w:pStyle w:val="TextBody"/>
        <w:numPr>
          <w:ilvl w:val="0"/>
          <w:numId w:val="8"/>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Set backlog priorities, establish a backlog status reports if necessary, and communicate this to the &lt;Department Name&gt; supervisor.</w:t>
      </w:r>
    </w:p>
    <w:p>
      <w:pPr>
        <w:pStyle w:val="TextBody"/>
        <w:numPr>
          <w:ilvl w:val="0"/>
          <w:numId w:val="8"/>
        </w:numPr>
        <w:jc w:val="both"/>
        <w:rPr>
          <w:rFonts w:cs="Arial" w:ascii="Arial" w:hAnsi="Arial"/>
          <w:color w:val="000000"/>
          <w:sz w:val="16"/>
          <w:szCs w:val="16"/>
        </w:rPr>
      </w:pPr>
      <w:r>
        <w:rPr>
          <w:rFonts w:cs="Arial" w:ascii="Arial" w:hAnsi="Arial"/>
          <w:color w:val="000000"/>
          <w:sz w:val="16"/>
          <w:szCs w:val="16"/>
        </w:rPr>
        <w:t>Report the backlog status to &lt;Department Name&gt; management on a regular basis.</w:t>
      </w:r>
    </w:p>
    <w:p>
      <w:pPr>
        <w:pStyle w:val="TextBody"/>
        <w:numPr>
          <w:ilvl w:val="0"/>
          <w:numId w:val="8"/>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If backlogs appear to be very large or will take a significant time to recover, determine if temporaries could be used for certain tasks to help eliminate the backlogs.  If justified, arrange for temporaries to come in.</w:t>
      </w:r>
    </w:p>
    <w:p>
      <w:pPr>
        <w:pStyle w:val="TextBody"/>
        <w:pageBreakBefore/>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i/>
          <w:iCs/>
          <w:color w:val="000000"/>
          <w:sz w:val="16"/>
          <w:szCs w:val="16"/>
        </w:rPr>
      </w:pPr>
      <w:r>
        <w:rPr>
          <w:rFonts w:cs="Arial" w:ascii="Arial" w:hAnsi="Arial"/>
          <w:b/>
          <w:bCs/>
          <w:i/>
          <w:iCs/>
          <w:color w:val="000000"/>
          <w:sz w:val="16"/>
          <w:szCs w:val="16"/>
        </w:rPr>
      </w:r>
    </w:p>
    <w:p>
      <w:pPr>
        <w:pStyle w:val="Heading3"/>
        <w:numPr>
          <w:ilvl w:val="2"/>
          <w:numId w:val="1"/>
        </w:numPr>
        <w:rPr>
          <w:color w:val="000000"/>
          <w:sz w:val="16"/>
          <w:szCs w:val="16"/>
        </w:rPr>
      </w:pPr>
      <w:bookmarkStart w:id="45" w:name="__RefHeading___Toc182790734"/>
      <w:bookmarkEnd w:id="45"/>
      <w:r>
        <w:rPr>
          <w:color w:val="000000"/>
          <w:sz w:val="16"/>
          <w:szCs w:val="16"/>
        </w:rPr>
        <w:t>PHASE IV: Transition to Primary Operations</w:t>
      </w:r>
    </w:p>
    <w:p>
      <w:pPr>
        <w:pStyle w:val="TextBody"/>
        <w:tabs>
          <w:tab w:val="left" w:pos="1155" w:leader="none"/>
        </w:tabs>
        <w:ind w:left="360" w:right="0" w:hanging="360"/>
        <w:jc w:val="both"/>
        <w:rPr>
          <w:rFonts w:cs="Arial" w:ascii="Arial" w:hAnsi="Arial"/>
          <w:b/>
          <w:bCs/>
          <w:color w:val="000000"/>
          <w:sz w:val="16"/>
          <w:szCs w:val="16"/>
        </w:rPr>
      </w:pPr>
      <w:r>
        <w:rPr>
          <w:rFonts w:cs="Arial" w:ascii="Arial" w:hAnsi="Arial"/>
          <w:b/>
          <w:bCs/>
          <w:color w:val="000000"/>
          <w:sz w:val="16"/>
          <w:szCs w:val="16"/>
        </w:rPr>
        <w:tab/>
        <w:tab/>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w:t>
      </w:r>
      <w:r>
        <w:rPr>
          <w:rFonts w:cs="Arial" w:ascii="Arial" w:hAnsi="Arial"/>
          <w:color w:val="000000"/>
          <w:sz w:val="16"/>
          <w:szCs w:val="16"/>
        </w:rPr>
        <w:t xml:space="preserve">  </w:t>
      </w:r>
      <w:r>
        <w:rPr>
          <w:rFonts w:cs="Arial" w:ascii="Arial" w:hAnsi="Arial"/>
          <w:b/>
          <w:bCs/>
          <w:color w:val="000000"/>
          <w:sz w:val="16"/>
          <w:szCs w:val="16"/>
        </w:rPr>
        <w:t>Changing Telephone and Data Communications Back to Primary Site</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PERFORMED AT LOCATION:  Alternate Site</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  IT Liaison</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7"/>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Coordinate with the Agency Disaster Recovery/IT Team to determine when &lt;Department Name&gt; will be relocating back to the primary site.  Verify that they have a schedule to ensure that telephone and data communications are rerouted accordingly.</w:t>
        <w:tab/>
      </w:r>
    </w:p>
    <w:p>
      <w:pPr>
        <w:pStyle w:val="TextBody"/>
        <w:numPr>
          <w:ilvl w:val="0"/>
          <w:numId w:val="7"/>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Discuss when and how PC’s, terminals, and printers, if brought into the alternate site, will be de-installed, moved back to the primary site and re-installed.</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pageBreakBefore/>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w:t>
      </w:r>
      <w:r>
        <w:rPr>
          <w:rFonts w:cs="Arial" w:ascii="Arial" w:hAnsi="Arial"/>
          <w:color w:val="000000"/>
          <w:sz w:val="16"/>
          <w:szCs w:val="16"/>
        </w:rPr>
        <w:t xml:space="preserve">  </w:t>
      </w:r>
      <w:r>
        <w:rPr>
          <w:rFonts w:cs="Arial" w:ascii="Arial" w:hAnsi="Arial"/>
          <w:b/>
          <w:bCs/>
          <w:color w:val="000000"/>
          <w:sz w:val="16"/>
          <w:szCs w:val="16"/>
        </w:rPr>
        <w:t>Terminating Alternate Site Procedures</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PERFORMED AT LOCATION:  Alternate Site and Primary Site</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  &lt;Department Name&gt; Team</w:t>
      </w:r>
    </w:p>
    <w:p>
      <w:pPr>
        <w:pStyle w:val="TextBody"/>
        <w:tabs>
          <w:tab w:val="left" w:pos="72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10"/>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Determine which alternate site operating procedures will be suspended or discontinued and when.</w:t>
        <w:tab/>
      </w:r>
    </w:p>
    <w:p>
      <w:pPr>
        <w:pStyle w:val="TextBody"/>
        <w:numPr>
          <w:ilvl w:val="0"/>
          <w:numId w:val="10"/>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Communicate the changes in procedures to all affected staff.</w:t>
        <w:tab/>
      </w:r>
    </w:p>
    <w:p>
      <w:pPr>
        <w:pStyle w:val="TextBody"/>
        <w:numPr>
          <w:ilvl w:val="0"/>
          <w:numId w:val="10"/>
        </w:numPr>
        <w:tabs>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Determine if additional procedures are needed upon return to the primary site, such as to continue resolving work backlogs.</w:t>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720" w:leader="none"/>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pageBreakBefore/>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w:t>
      </w:r>
      <w:r>
        <w:rPr>
          <w:rFonts w:cs="Arial" w:ascii="Arial" w:hAnsi="Arial"/>
          <w:color w:val="000000"/>
          <w:sz w:val="16"/>
          <w:szCs w:val="16"/>
        </w:rPr>
        <w:t xml:space="preserve"> </w:t>
      </w:r>
      <w:r>
        <w:rPr>
          <w:rFonts w:cs="Arial" w:ascii="Arial" w:hAnsi="Arial"/>
          <w:b/>
          <w:bCs/>
          <w:color w:val="000000"/>
          <w:sz w:val="16"/>
          <w:szCs w:val="16"/>
        </w:rPr>
        <w:t>Relocating Personnel, Records, and Equipment Back to Primary (Original) Site</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PERFORMED AT LOCATION:  Alternate Site and Primary Site</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t>ACTIVITY IS THE RESPONSIBILITY OF:  &lt;Department Name&gt; Management Team</w:t>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b/>
          <w:bCs/>
          <w:color w:val="000000"/>
          <w:sz w:val="16"/>
          <w:szCs w:val="16"/>
        </w:rPr>
      </w:pPr>
      <w:r>
        <w:rPr>
          <w:rFonts w:cs="Arial" w:ascii="Arial" w:hAnsi="Arial"/>
          <w:b/>
          <w:bCs/>
          <w:color w:val="000000"/>
          <w:sz w:val="16"/>
          <w:szCs w:val="16"/>
        </w:rPr>
      </w:r>
    </w:p>
    <w:p>
      <w:pPr>
        <w:pStyle w:val="TextBody"/>
        <w:tabs>
          <w:tab w:val="left" w:pos="1440" w:leader="none"/>
          <w:tab w:val="left" w:pos="2160" w:leader="none"/>
          <w:tab w:val="left" w:pos="2880" w:leader="none"/>
          <w:tab w:val="left" w:pos="3600" w:leader="none"/>
        </w:tabs>
        <w:ind w:left="360" w:right="0" w:hanging="360"/>
        <w:jc w:val="both"/>
        <w:rPr>
          <w:rFonts w:cs="Arial" w:ascii="Arial" w:hAnsi="Arial"/>
          <w:color w:val="000000"/>
          <w:sz w:val="16"/>
          <w:szCs w:val="16"/>
        </w:rPr>
      </w:pPr>
      <w:r>
        <w:rPr>
          <w:rFonts w:cs="Arial" w:ascii="Arial" w:hAnsi="Arial"/>
          <w:b/>
          <w:bCs/>
          <w:color w:val="000000"/>
          <w:sz w:val="16"/>
          <w:szCs w:val="16"/>
        </w:rPr>
        <w:t>TASKS:</w:t>
      </w:r>
      <w:r>
        <w:rPr>
          <w:rFonts w:cs="Arial" w:ascii="Arial" w:hAnsi="Arial"/>
          <w:color w:val="000000"/>
          <w:sz w:val="16"/>
          <w:szCs w:val="16"/>
        </w:rPr>
        <w:t xml:space="preserve"> </w:t>
      </w:r>
    </w:p>
    <w:p>
      <w:pPr>
        <w:pStyle w:val="TextBody"/>
        <w:numPr>
          <w:ilvl w:val="0"/>
          <w:numId w:val="14"/>
        </w:numPr>
        <w:jc w:val="both"/>
        <w:rPr>
          <w:rFonts w:cs="Arial" w:ascii="Arial" w:hAnsi="Arial"/>
          <w:color w:val="000000"/>
          <w:sz w:val="16"/>
          <w:szCs w:val="16"/>
        </w:rPr>
      </w:pPr>
      <w:r>
        <w:rPr>
          <w:rFonts w:cs="Arial" w:ascii="Arial" w:hAnsi="Arial"/>
          <w:color w:val="000000"/>
          <w:sz w:val="16"/>
          <w:szCs w:val="16"/>
        </w:rPr>
        <w:t>In conjunctions with the Emergency Management Team and the Agency Emergency Response Team, determine when &lt;Department Name&gt; will be scheduled for relocating back to the primary site.</w:t>
      </w:r>
    </w:p>
    <w:p>
      <w:pPr>
        <w:pStyle w:val="TextBody"/>
        <w:numPr>
          <w:ilvl w:val="0"/>
          <w:numId w:val="14"/>
        </w:numPr>
        <w:jc w:val="both"/>
        <w:rPr>
          <w:rFonts w:cs="Arial" w:ascii="Arial" w:hAnsi="Arial"/>
          <w:color w:val="000000"/>
          <w:sz w:val="16"/>
          <w:szCs w:val="16"/>
        </w:rPr>
      </w:pPr>
      <w:r>
        <w:rPr>
          <w:rFonts w:cs="Arial" w:ascii="Arial" w:hAnsi="Arial"/>
          <w:color w:val="000000"/>
          <w:sz w:val="16"/>
          <w:szCs w:val="16"/>
        </w:rPr>
        <w:t>Communicate this schedule to all &lt;Department Name&gt; personnel.</w:t>
      </w:r>
    </w:p>
    <w:p>
      <w:pPr>
        <w:pStyle w:val="TextBody"/>
        <w:numPr>
          <w:ilvl w:val="0"/>
          <w:numId w:val="14"/>
        </w:numPr>
        <w:jc w:val="both"/>
        <w:rPr>
          <w:rFonts w:cs="Arial" w:ascii="Arial" w:hAnsi="Arial"/>
          <w:color w:val="000000"/>
          <w:sz w:val="16"/>
          <w:szCs w:val="16"/>
        </w:rPr>
      </w:pPr>
      <w:r>
        <w:rPr>
          <w:rFonts w:cs="Arial" w:ascii="Arial" w:hAnsi="Arial"/>
          <w:color w:val="000000"/>
          <w:sz w:val="16"/>
          <w:szCs w:val="16"/>
        </w:rPr>
        <w:t>Inventory vital records, equipment, supplies, and other materials, which need to be transported from the alternate site to the primary site.</w:t>
        <w:tab/>
      </w:r>
    </w:p>
    <w:p>
      <w:pPr>
        <w:pStyle w:val="TextBody"/>
        <w:numPr>
          <w:ilvl w:val="0"/>
          <w:numId w:val="14"/>
        </w:numPr>
        <w:jc w:val="both"/>
        <w:rPr>
          <w:rFonts w:cs="Arial" w:ascii="Arial" w:hAnsi="Arial"/>
          <w:color w:val="000000"/>
          <w:sz w:val="16"/>
          <w:szCs w:val="16"/>
        </w:rPr>
      </w:pPr>
      <w:r>
        <w:rPr>
          <w:rFonts w:cs="Arial" w:ascii="Arial" w:hAnsi="Arial"/>
          <w:color w:val="000000"/>
          <w:sz w:val="16"/>
          <w:szCs w:val="16"/>
        </w:rPr>
        <w:t>Pack, box, and identify all materials to be transported back to the primary site.</w:t>
      </w:r>
    </w:p>
    <w:p>
      <w:pPr>
        <w:sectPr>
          <w:headerReference w:type="default" r:id="rId11"/>
          <w:footerReference w:type="default" r:id="rId12"/>
          <w:type w:val="nextPage"/>
          <w:pgSz w:w="12240" w:h="15840"/>
          <w:pgMar w:left="1440" w:right="1440" w:header="720" w:top="1980" w:footer="720" w:bottom="1920" w:gutter="0"/>
          <w:pgNumType w:fmt="decimal"/>
          <w:formProt w:val="false"/>
          <w:textDirection w:val="lrTb"/>
          <w:docGrid w:type="default" w:linePitch="360" w:charSpace="4294961151"/>
        </w:sectPr>
        <w:pStyle w:val="TextBody"/>
        <w:numPr>
          <w:ilvl w:val="0"/>
          <w:numId w:val="14"/>
        </w:numPr>
        <w:jc w:val="both"/>
        <w:rPr>
          <w:rFonts w:cs="Arial" w:ascii="Arial" w:hAnsi="Arial"/>
          <w:color w:val="000000"/>
          <w:sz w:val="16"/>
          <w:szCs w:val="16"/>
        </w:rPr>
      </w:pPr>
      <w:r>
        <w:rPr>
          <w:rFonts w:cs="Arial" w:ascii="Arial" w:hAnsi="Arial"/>
          <w:color w:val="000000"/>
          <w:sz w:val="16"/>
          <w:szCs w:val="16"/>
        </w:rPr>
        <w:t>In conjunction with the Agency Administration Team, make arrangement for a moving company or courier service to transport the boxes back to the primary site.</w:t>
        <w:tab/>
      </w:r>
    </w:p>
    <w:p>
      <w:pPr>
        <w:pStyle w:val="Heading1"/>
        <w:numPr>
          <w:ilvl w:val="0"/>
          <w:numId w:val="1"/>
        </w:numPr>
        <w:pBdr>
          <w:top w:val="nil"/>
          <w:left w:val="nil"/>
          <w:bottom w:val="double" w:sz="4" w:space="1" w:color="000001"/>
          <w:right w:val="nil"/>
        </w:pBdr>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bookmarkStart w:id="46" w:name="__RefHeading___Toc182790735"/>
      <w:bookmarkEnd w:id="46"/>
      <w:r>
        <w:rPr>
          <w:rFonts w:cs="Arial" w:ascii="Arial" w:hAnsi="Arial"/>
          <w:color w:val="000000"/>
          <w:sz w:val="16"/>
          <w:szCs w:val="16"/>
        </w:rPr>
        <w:t>Section V: Appendices</w:t>
      </w:r>
    </w:p>
    <w:p>
      <w:pPr>
        <w:pStyle w:val="List2"/>
        <w:tabs>
          <w:tab w:val="left" w:pos="1080" w:leader="none"/>
          <w:tab w:val="left" w:pos="1440" w:leader="none"/>
          <w:tab w:val="left" w:pos="2160" w:leader="none"/>
          <w:tab w:val="left" w:pos="2880" w:leader="none"/>
          <w:tab w:val="left" w:pos="3600" w:leader="none"/>
        </w:tabs>
        <w:spacing w:before="120" w:after="0"/>
        <w:ind w:left="360" w:right="0" w:hanging="0"/>
        <w:jc w:val="both"/>
        <w:rPr>
          <w:rFonts w:cs="Arial" w:ascii="Arial" w:hAnsi="Arial"/>
          <w:b/>
          <w:color w:val="000000"/>
          <w:sz w:val="16"/>
          <w:szCs w:val="16"/>
        </w:rPr>
      </w:pPr>
      <w:r>
        <w:rPr>
          <w:rFonts w:cs="Arial" w:ascii="Arial" w:hAnsi="Arial"/>
          <w:b/>
          <w:color w:val="000000"/>
          <w:sz w:val="16"/>
          <w:szCs w:val="16"/>
        </w:rPr>
      </w:r>
    </w:p>
    <w:p>
      <w:pPr>
        <w:pStyle w:val="Normal"/>
        <w:spacing w:before="120" w:after="0"/>
        <w:rPr>
          <w:rStyle w:val="InternetLink"/>
          <w:rFonts w:cs="Arial" w:ascii="Arial" w:hAnsi="Arial"/>
          <w:b/>
          <w:color w:val="000000"/>
          <w:sz w:val="16"/>
          <w:szCs w:val="16"/>
        </w:rPr>
      </w:pPr>
      <w:hyperlink w:anchor="_Appendix_A_-">
        <w:r>
          <w:rPr>
            <w:rStyle w:val="InternetLink"/>
            <w:rFonts w:cs="Arial" w:ascii="Arial" w:hAnsi="Arial"/>
            <w:b/>
            <w:color w:val="000000"/>
            <w:sz w:val="16"/>
            <w:szCs w:val="16"/>
          </w:rPr>
          <w:t>Appendix A - Employee Telephone Lists</w:t>
        </w:r>
      </w:hyperlink>
    </w:p>
    <w:p>
      <w:pPr>
        <w:pStyle w:val="Normal"/>
        <w:spacing w:before="120" w:after="0"/>
        <w:rPr>
          <w:rStyle w:val="InternetLink"/>
          <w:rFonts w:cs="Arial" w:ascii="Arial" w:hAnsi="Arial"/>
          <w:b/>
          <w:color w:val="000000"/>
          <w:sz w:val="16"/>
          <w:szCs w:val="16"/>
        </w:rPr>
      </w:pPr>
      <w:hyperlink w:anchor="_Appendix_B_-">
        <w:r>
          <w:rPr>
            <w:rStyle w:val="InternetLink"/>
            <w:rFonts w:cs="Arial" w:ascii="Arial" w:hAnsi="Arial"/>
            <w:b/>
            <w:color w:val="000000"/>
            <w:sz w:val="16"/>
            <w:szCs w:val="16"/>
          </w:rPr>
          <w:t>Appendix B - Recovery Priorities for Critical Business Functions</w:t>
        </w:r>
      </w:hyperlink>
    </w:p>
    <w:p>
      <w:pPr>
        <w:pStyle w:val="Normal"/>
        <w:spacing w:before="120" w:after="0"/>
        <w:rPr>
          <w:rStyle w:val="InternetLink"/>
          <w:rFonts w:cs="Arial" w:ascii="Arial" w:hAnsi="Arial"/>
          <w:b/>
          <w:color w:val="000000"/>
          <w:sz w:val="16"/>
          <w:szCs w:val="16"/>
        </w:rPr>
      </w:pPr>
      <w:hyperlink w:anchor="_Appendix_C_-">
        <w:r>
          <w:rPr>
            <w:rStyle w:val="InternetLink"/>
            <w:rFonts w:cs="Arial" w:ascii="Arial" w:hAnsi="Arial"/>
            <w:b/>
            <w:color w:val="000000"/>
            <w:sz w:val="16"/>
            <w:szCs w:val="16"/>
          </w:rPr>
          <w:t>Appendix C - Alternate Site Recovery Resource Requirements</w:t>
        </w:r>
      </w:hyperlink>
    </w:p>
    <w:p>
      <w:pPr>
        <w:pStyle w:val="Normal"/>
        <w:spacing w:before="120" w:after="0"/>
        <w:rPr>
          <w:rStyle w:val="InternetLink"/>
          <w:rFonts w:cs="Arial" w:ascii="Arial" w:hAnsi="Arial"/>
          <w:b/>
          <w:color w:val="000000"/>
          <w:sz w:val="16"/>
          <w:szCs w:val="16"/>
        </w:rPr>
      </w:pPr>
      <w:hyperlink w:anchor="_Appendix_D_-">
        <w:r>
          <w:rPr>
            <w:rStyle w:val="InternetLink"/>
            <w:rFonts w:cs="Arial" w:ascii="Arial" w:hAnsi="Arial"/>
            <w:b/>
            <w:color w:val="000000"/>
            <w:sz w:val="16"/>
            <w:szCs w:val="16"/>
          </w:rPr>
          <w:t>Appendix D - Emergency Operations Center (EOC) Locations</w:t>
        </w:r>
      </w:hyperlink>
    </w:p>
    <w:p>
      <w:pPr>
        <w:pStyle w:val="Normal"/>
        <w:spacing w:before="120" w:after="0"/>
        <w:rPr>
          <w:rStyle w:val="InternetLink"/>
          <w:rFonts w:cs="Arial" w:ascii="Arial" w:hAnsi="Arial"/>
          <w:b/>
          <w:color w:val="000000"/>
          <w:sz w:val="16"/>
          <w:szCs w:val="16"/>
        </w:rPr>
      </w:pPr>
      <w:hyperlink w:anchor="_Appendix_E_-">
        <w:r>
          <w:rPr>
            <w:rStyle w:val="InternetLink"/>
            <w:rFonts w:cs="Arial" w:ascii="Arial" w:hAnsi="Arial"/>
            <w:b/>
            <w:color w:val="000000"/>
            <w:sz w:val="16"/>
            <w:szCs w:val="16"/>
          </w:rPr>
          <w:t>Appendix E - Vital Records</w:t>
        </w:r>
      </w:hyperlink>
    </w:p>
    <w:p>
      <w:pPr>
        <w:pStyle w:val="Normal"/>
        <w:spacing w:before="120" w:after="0"/>
        <w:rPr>
          <w:rStyle w:val="InternetLink"/>
          <w:rFonts w:cs="Arial" w:ascii="Arial" w:hAnsi="Arial"/>
          <w:b/>
          <w:color w:val="000000"/>
          <w:sz w:val="16"/>
          <w:szCs w:val="16"/>
        </w:rPr>
      </w:pPr>
      <w:hyperlink w:anchor="_Appendix_F_-">
        <w:r>
          <w:rPr>
            <w:rStyle w:val="InternetLink"/>
            <w:rFonts w:cs="Arial" w:ascii="Arial" w:hAnsi="Arial"/>
            <w:b/>
            <w:color w:val="000000"/>
            <w:sz w:val="16"/>
            <w:szCs w:val="16"/>
          </w:rPr>
          <w:t>Appendix F - Forms and Supplies</w:t>
        </w:r>
      </w:hyperlink>
    </w:p>
    <w:p>
      <w:pPr>
        <w:pStyle w:val="Normal"/>
        <w:spacing w:before="120" w:after="0"/>
        <w:rPr>
          <w:rFonts w:cs="Arial" w:ascii="Arial" w:hAnsi="Arial"/>
          <w:b/>
          <w:color w:val="000000"/>
          <w:sz w:val="16"/>
          <w:szCs w:val="16"/>
        </w:rPr>
      </w:pPr>
      <w:hyperlink w:anchor="_Appendix_G_-">
        <w:r>
          <w:rPr>
            <w:rStyle w:val="InternetLink"/>
            <w:rFonts w:cs="Arial" w:ascii="Arial" w:hAnsi="Arial"/>
            <w:b/>
            <w:color w:val="000000"/>
            <w:sz w:val="16"/>
            <w:szCs w:val="16"/>
          </w:rPr>
          <w:t>Appendix G - Vendor Lists</w:t>
        </w:r>
      </w:hyperlink>
      <w:r>
        <w:rPr>
          <w:rFonts w:cs="Arial" w:ascii="Arial" w:hAnsi="Arial"/>
          <w:b/>
          <w:color w:val="000000"/>
          <w:sz w:val="16"/>
          <w:szCs w:val="16"/>
        </w:rPr>
        <w:tab/>
      </w:r>
    </w:p>
    <w:p>
      <w:pPr>
        <w:pStyle w:val="Normal"/>
        <w:spacing w:before="120" w:after="0"/>
        <w:rPr>
          <w:rStyle w:val="InternetLink"/>
          <w:rFonts w:cs="Arial" w:ascii="Arial" w:hAnsi="Arial"/>
          <w:b/>
          <w:color w:val="000000"/>
          <w:sz w:val="16"/>
          <w:szCs w:val="16"/>
        </w:rPr>
      </w:pPr>
      <w:hyperlink w:anchor="_Appendix_H_-">
        <w:r>
          <w:rPr>
            <w:rStyle w:val="InternetLink"/>
            <w:rFonts w:cs="Arial" w:ascii="Arial" w:hAnsi="Arial"/>
            <w:b/>
            <w:color w:val="000000"/>
            <w:sz w:val="16"/>
            <w:szCs w:val="16"/>
          </w:rPr>
          <w:t>Appendix H - Desktop Computer Configurations</w:t>
        </w:r>
      </w:hyperlink>
    </w:p>
    <w:p>
      <w:pPr>
        <w:pStyle w:val="Normal"/>
        <w:spacing w:before="120" w:after="0"/>
        <w:rPr>
          <w:rStyle w:val="InternetLink"/>
          <w:rFonts w:cs="Arial" w:ascii="Arial" w:hAnsi="Arial"/>
          <w:b/>
          <w:color w:val="000000"/>
          <w:sz w:val="16"/>
          <w:szCs w:val="16"/>
        </w:rPr>
      </w:pPr>
      <w:hyperlink w:anchor="_Appendix_I_-">
        <w:r>
          <w:rPr>
            <w:rStyle w:val="InternetLink"/>
            <w:rFonts w:cs="Arial" w:ascii="Arial" w:hAnsi="Arial"/>
            <w:b/>
            <w:color w:val="000000"/>
            <w:sz w:val="16"/>
            <w:szCs w:val="16"/>
          </w:rPr>
          <w:t>Appendix I - Computer System Reports</w:t>
          <w:tab/>
        </w:r>
      </w:hyperlink>
    </w:p>
    <w:p>
      <w:pPr>
        <w:pStyle w:val="Normal"/>
        <w:spacing w:before="120" w:after="0"/>
        <w:rPr>
          <w:rStyle w:val="InternetLink"/>
          <w:rFonts w:cs="Arial" w:ascii="Arial" w:hAnsi="Arial"/>
          <w:b/>
          <w:color w:val="000000"/>
          <w:sz w:val="16"/>
          <w:szCs w:val="16"/>
        </w:rPr>
      </w:pPr>
      <w:hyperlink w:anchor="_Appendix_J_-">
        <w:r>
          <w:rPr>
            <w:rStyle w:val="InternetLink"/>
            <w:rFonts w:cs="Arial" w:ascii="Arial" w:hAnsi="Arial"/>
            <w:b/>
            <w:color w:val="000000"/>
            <w:sz w:val="16"/>
            <w:szCs w:val="16"/>
          </w:rPr>
          <w:t>Appendix J - Critical Software Resources</w:t>
        </w:r>
      </w:hyperlink>
    </w:p>
    <w:p>
      <w:pPr>
        <w:pStyle w:val="Normal"/>
        <w:spacing w:before="120" w:after="0"/>
        <w:rPr>
          <w:rStyle w:val="InternetLink"/>
          <w:rFonts w:cs="Arial" w:ascii="Arial" w:hAnsi="Arial"/>
          <w:b/>
          <w:color w:val="000000"/>
          <w:sz w:val="16"/>
          <w:szCs w:val="16"/>
        </w:rPr>
      </w:pPr>
      <w:hyperlink w:anchor="_Appendix_K_-">
        <w:r>
          <w:rPr>
            <w:rStyle w:val="InternetLink"/>
            <w:rFonts w:cs="Arial" w:ascii="Arial" w:hAnsi="Arial"/>
            <w:b/>
            <w:color w:val="000000"/>
            <w:sz w:val="16"/>
            <w:szCs w:val="16"/>
          </w:rPr>
          <w:t>Appendix K - Alternate Site Transportation Information</w:t>
          <w:tab/>
        </w:r>
      </w:hyperlink>
    </w:p>
    <w:p>
      <w:pPr>
        <w:pStyle w:val="Normal"/>
        <w:spacing w:before="120" w:after="0"/>
        <w:rPr>
          <w:rStyle w:val="InternetLink"/>
          <w:rFonts w:cs="Arial" w:ascii="Arial" w:hAnsi="Arial"/>
          <w:b/>
          <w:color w:val="000000"/>
          <w:sz w:val="16"/>
          <w:szCs w:val="16"/>
          <w:lang w:val="fr-FR"/>
        </w:rPr>
      </w:pPr>
      <w:hyperlink w:anchor="_Appendix_L_-">
        <w:r>
          <w:rPr>
            <w:rStyle w:val="InternetLink"/>
            <w:rFonts w:cs="Arial" w:ascii="Arial" w:hAnsi="Arial"/>
            <w:b/>
            <w:color w:val="000000"/>
            <w:sz w:val="16"/>
            <w:szCs w:val="16"/>
            <w:lang w:val="fr-FR"/>
          </w:rPr>
          <w:t>Appendix L - Alternate Site Accommodations Information</w:t>
        </w:r>
      </w:hyperlink>
    </w:p>
    <w:p>
      <w:pPr>
        <w:pStyle w:val="Normal"/>
        <w:spacing w:before="120" w:after="0"/>
        <w:rPr>
          <w:rStyle w:val="InternetLink"/>
          <w:rFonts w:cs="Arial" w:ascii="Arial" w:hAnsi="Arial"/>
          <w:b/>
          <w:color w:val="000000"/>
          <w:sz w:val="16"/>
          <w:szCs w:val="16"/>
        </w:rPr>
      </w:pPr>
      <w:hyperlink w:anchor="_Appendix_M_-">
        <w:r>
          <w:rPr>
            <w:rStyle w:val="InternetLink"/>
            <w:rFonts w:cs="Arial" w:ascii="Arial" w:hAnsi="Arial"/>
            <w:b/>
            <w:color w:val="000000"/>
            <w:sz w:val="16"/>
            <w:szCs w:val="16"/>
          </w:rPr>
          <w:t>Appendix M - Severity Impact Assessments</w:t>
        </w:r>
      </w:hyperlink>
    </w:p>
    <w:p>
      <w:pPr>
        <w:pStyle w:val="Normal"/>
        <w:spacing w:before="120" w:after="0"/>
        <w:rPr>
          <w:rStyle w:val="InternetLink"/>
          <w:rFonts w:cs="Arial" w:ascii="Arial" w:hAnsi="Arial"/>
          <w:b/>
          <w:color w:val="000000"/>
          <w:sz w:val="16"/>
          <w:szCs w:val="16"/>
        </w:rPr>
      </w:pPr>
      <w:hyperlink w:anchor="_Appendix_O_-">
        <w:r>
          <w:rPr>
            <w:rStyle w:val="InternetLink"/>
            <w:rFonts w:cs="Arial" w:ascii="Arial" w:hAnsi="Arial"/>
            <w:b/>
            <w:color w:val="000000"/>
            <w:sz w:val="16"/>
            <w:szCs w:val="16"/>
          </w:rPr>
          <w:t>Appendix N - &lt;AGENCY NAME&gt; Business Impact Assessment</w:t>
        </w:r>
      </w:hyperlink>
    </w:p>
    <w:p>
      <w:pPr>
        <w:pStyle w:val="Normal"/>
        <w:spacing w:before="120" w:after="0"/>
        <w:rPr>
          <w:rStyle w:val="InternetLink"/>
          <w:rFonts w:cs="Arial" w:ascii="Arial" w:hAnsi="Arial"/>
          <w:b/>
          <w:color w:val="000000"/>
          <w:sz w:val="16"/>
          <w:szCs w:val="16"/>
        </w:rPr>
      </w:pPr>
      <w:hyperlink w:anchor="_Appendix_P_-">
        <w:r>
          <w:rPr>
            <w:rStyle w:val="InternetLink"/>
            <w:rFonts w:cs="Arial" w:ascii="Arial" w:hAnsi="Arial"/>
            <w:b/>
            <w:color w:val="000000"/>
            <w:sz w:val="16"/>
            <w:szCs w:val="16"/>
          </w:rPr>
          <w:t>Appendix O - Recovery Tasks List</w:t>
        </w:r>
      </w:hyperlink>
    </w:p>
    <w:p>
      <w:pPr>
        <w:pStyle w:val="Normal"/>
        <w:spacing w:before="120" w:after="0"/>
        <w:rPr>
          <w:rStyle w:val="InternetLink"/>
          <w:rFonts w:cs="Arial" w:ascii="Arial" w:hAnsi="Arial"/>
          <w:b/>
          <w:color w:val="000000"/>
          <w:sz w:val="16"/>
          <w:szCs w:val="16"/>
        </w:rPr>
      </w:pPr>
      <w:hyperlink w:anchor="_Appendix_Q_-">
        <w:r>
          <w:rPr>
            <w:rStyle w:val="InternetLink"/>
            <w:rFonts w:cs="Arial" w:ascii="Arial" w:hAnsi="Arial"/>
            <w:b/>
            <w:color w:val="000000"/>
            <w:sz w:val="16"/>
            <w:szCs w:val="16"/>
          </w:rPr>
          <w:t>Appendix P - Recommended &lt;AGENCY NAME&gt; Agency Office Recovery</w:t>
        </w:r>
      </w:hyperlink>
    </w:p>
    <w:p>
      <w:pPr>
        <w:pStyle w:val="Normal"/>
        <w:spacing w:before="120" w:after="0"/>
        <w:rPr>
          <w:rStyle w:val="InternetLink"/>
          <w:rFonts w:cs="Arial" w:ascii="Arial" w:hAnsi="Arial"/>
          <w:b/>
          <w:color w:val="000000"/>
          <w:sz w:val="16"/>
          <w:szCs w:val="16"/>
        </w:rPr>
      </w:pPr>
      <w:hyperlink w:anchor="_Appendix_R_-">
        <w:r>
          <w:rPr>
            <w:rStyle w:val="InternetLink"/>
            <w:rFonts w:cs="Arial" w:ascii="Arial" w:hAnsi="Arial"/>
            <w:b/>
            <w:color w:val="000000"/>
            <w:sz w:val="16"/>
            <w:szCs w:val="16"/>
          </w:rPr>
          <w:t>Appendix Q - Guides to EMS</w:t>
        </w:r>
      </w:hyperlink>
    </w:p>
    <w:p>
      <w:pPr>
        <w:pStyle w:val="Heading2"/>
        <w:numPr>
          <w:ilvl w:val="1"/>
          <w:numId w:val="1"/>
        </w:numPr>
        <w:rPr>
          <w:rFonts w:cs="Arial" w:ascii="Arial" w:hAnsi="Arial"/>
          <w:color w:val="000000"/>
          <w:sz w:val="16"/>
          <w:szCs w:val="16"/>
        </w:rPr>
      </w:pPr>
      <w:r>
        <w:rPr>
          <w:rFonts w:cs="Arial" w:ascii="Arial" w:hAnsi="Arial"/>
          <w:color w:val="000000"/>
          <w:sz w:val="16"/>
          <w:szCs w:val="16"/>
        </w:rPr>
      </w:r>
    </w:p>
    <w:p>
      <w:pPr>
        <w:sectPr>
          <w:headerReference w:type="default" r:id="rId13"/>
          <w:footerReference w:type="default" r:id="rId14"/>
          <w:type w:val="nextPage"/>
          <w:pgSz w:w="12240" w:h="15840"/>
          <w:pgMar w:left="1440" w:right="1440" w:header="720" w:top="1980" w:footer="720" w:bottom="1920" w:gutter="0"/>
          <w:pgNumType w:fmt="decimal"/>
          <w:formProt w:val="false"/>
          <w:textDirection w:val="lrTb"/>
          <w:docGrid w:type="default" w:linePitch="360" w:charSpace="4294961151"/>
        </w:sectPr>
        <w:pStyle w:val="Normal"/>
        <w:rPr>
          <w:rFonts w:cs="Arial" w:ascii="Arial" w:hAnsi="Arial"/>
          <w:color w:val="000000"/>
          <w:sz w:val="16"/>
          <w:szCs w:val="16"/>
        </w:rPr>
      </w:pPr>
      <w:r>
        <w:rPr>
          <w:rFonts w:cs="Arial" w:ascii="Arial" w:hAnsi="Arial"/>
          <w:color w:val="000000"/>
          <w:sz w:val="16"/>
          <w:szCs w:val="16"/>
        </w:rPr>
      </w:r>
    </w:p>
    <w:p>
      <w:pPr>
        <w:pStyle w:val="Heading2"/>
        <w:numPr>
          <w:ilvl w:val="1"/>
          <w:numId w:val="1"/>
        </w:numPr>
        <w:rPr>
          <w:rFonts w:cs="Arial" w:ascii="Arial" w:hAnsi="Arial"/>
          <w:color w:val="000000"/>
          <w:sz w:val="16"/>
          <w:szCs w:val="16"/>
        </w:rPr>
      </w:pPr>
      <w:bookmarkStart w:id="47" w:name="_Appendix_A_-"/>
      <w:bookmarkStart w:id="48" w:name="__RefHeading___Toc182790736"/>
      <w:bookmarkEnd w:id="47"/>
      <w:bookmarkEnd w:id="48"/>
      <w:r>
        <w:rPr>
          <w:rFonts w:cs="Arial" w:ascii="Arial" w:hAnsi="Arial"/>
          <w:color w:val="000000"/>
          <w:sz w:val="16"/>
          <w:szCs w:val="16"/>
        </w:rPr>
        <w:t>Appendix A - Employee Telephone Lists</w:t>
      </w:r>
    </w:p>
    <w:p>
      <w:pPr>
        <w:pStyle w:val="Normal"/>
        <w:tabs>
          <w:tab w:val="left" w:pos="4752" w:leader="none"/>
        </w:tabs>
        <w:spacing w:lineRule="exact" w:line="240"/>
        <w:rPr>
          <w:rFonts w:cs="Arial" w:ascii="Arial" w:hAnsi="Arial"/>
          <w:color w:val="000000"/>
          <w:sz w:val="16"/>
          <w:szCs w:val="16"/>
          <w:u w:val="single"/>
        </w:rPr>
      </w:pPr>
      <w:r>
        <w:rPr>
          <w:rFonts w:cs="Arial" w:ascii="Arial" w:hAnsi="Arial"/>
          <w:color w:val="000000"/>
          <w:sz w:val="16"/>
          <w:szCs w:val="16"/>
          <w:u w:val="single"/>
        </w:rPr>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396"/>
        <w:gridCol w:w="2103"/>
        <w:gridCol w:w="2136"/>
        <w:gridCol w:w="1229"/>
        <w:gridCol w:w="1229"/>
        <w:gridCol w:w="1229"/>
        <w:gridCol w:w="2041"/>
        <w:gridCol w:w="1079"/>
        <w:gridCol w:w="1079"/>
        <w:gridCol w:w="1939"/>
      </w:tblGrid>
      <w:tr>
        <w:trPr>
          <w:cantSplit w:val="false"/>
        </w:trPr>
        <w:tc>
          <w:tcPr>
            <w:tcW w:w="396"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tabs>
                <w:tab w:val="left" w:pos="4752" w:leader="none"/>
              </w:tabs>
              <w:spacing w:lineRule="exact" w:line="240"/>
              <w:jc w:val="center"/>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Heading8"/>
              <w:numPr>
                <w:ilvl w:val="7"/>
                <w:numId w:val="1"/>
              </w:numPr>
              <w:rPr>
                <w:rFonts w:cs="Arial" w:ascii="Arial" w:hAnsi="Arial"/>
                <w:color w:val="000000"/>
                <w:sz w:val="16"/>
                <w:szCs w:val="16"/>
              </w:rPr>
            </w:pPr>
            <w:r>
              <w:rPr>
                <w:rFonts w:cs="Arial" w:ascii="Arial" w:hAnsi="Arial"/>
                <w:color w:val="000000"/>
                <w:sz w:val="16"/>
                <w:szCs w:val="16"/>
              </w:rPr>
              <w:t>Employee</w:t>
            </w:r>
          </w:p>
        </w:tc>
        <w:tc>
          <w:tcPr>
            <w:tcW w:w="2136"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Title/Function</w:t>
            </w:r>
          </w:p>
        </w:tc>
        <w:tc>
          <w:tcPr>
            <w:tcW w:w="122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Office Phone #</w:t>
            </w:r>
          </w:p>
        </w:tc>
        <w:tc>
          <w:tcPr>
            <w:tcW w:w="122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Home Phone #</w:t>
            </w:r>
          </w:p>
        </w:tc>
        <w:tc>
          <w:tcPr>
            <w:tcW w:w="122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Cellular/</w:t>
            </w:r>
          </w:p>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Pager #</w:t>
            </w:r>
          </w:p>
        </w:tc>
        <w:tc>
          <w:tcPr>
            <w:tcW w:w="2041"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EMAIL</w:t>
            </w:r>
          </w:p>
        </w:tc>
        <w:tc>
          <w:tcPr>
            <w:tcW w:w="1079"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Time Called</w:t>
            </w:r>
          </w:p>
        </w:tc>
        <w:tc>
          <w:tcPr>
            <w:tcW w:w="107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Arrival Time</w:t>
            </w:r>
          </w:p>
        </w:tc>
        <w:tc>
          <w:tcPr>
            <w:tcW w:w="1939" w:type="dxa"/>
            <w:tcBorders>
              <w:top w:val="single" w:sz="12" w:space="0" w:color="000001"/>
              <w:left w:val="single" w:sz="12" w:space="0" w:color="000001"/>
              <w:bottom w:val="single" w:sz="6" w:space="0" w:color="000001"/>
              <w:insideH w:val="single" w:sz="6" w:space="0" w:color="000001"/>
              <w:right w:val="single" w:sz="12" w:space="0" w:color="000001"/>
              <w:insideV w:val="single" w:sz="12" w:space="0" w:color="000001"/>
            </w:tcBorders>
            <w:shd w:fill="666699" w:val="clear"/>
            <w:tcMar>
              <w:left w:w="78" w:type="dxa"/>
            </w:tcMar>
            <w:vAlign w:val="center"/>
          </w:tcPr>
          <w:p>
            <w:pPr>
              <w:pStyle w:val="Normal"/>
              <w:tabs>
                <w:tab w:val="left" w:pos="4752" w:leader="none"/>
              </w:tabs>
              <w:spacing w:lineRule="exact" w:line="240"/>
              <w:jc w:val="center"/>
              <w:rPr>
                <w:rFonts w:cs="Arial" w:ascii="Arial" w:hAnsi="Arial"/>
                <w:b/>
                <w:color w:val="000000"/>
                <w:sz w:val="16"/>
                <w:szCs w:val="16"/>
              </w:rPr>
            </w:pPr>
            <w:r>
              <w:rPr>
                <w:rFonts w:cs="Arial" w:ascii="Arial" w:hAnsi="Arial"/>
                <w:b/>
                <w:color w:val="000000"/>
                <w:sz w:val="16"/>
                <w:szCs w:val="16"/>
              </w:rPr>
              <w:t>Comment</w:t>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t>*</w:t>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t>**</w:t>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t>**</w:t>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396"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u w:val="single"/>
              </w:rPr>
            </w:pPr>
            <w:r>
              <w:rPr>
                <w:rFonts w:cs="Arial" w:ascii="Arial" w:hAnsi="Arial"/>
                <w:color w:val="000000"/>
                <w:sz w:val="16"/>
                <w:szCs w:val="16"/>
                <w:u w:val="single"/>
              </w:rPr>
            </w:r>
          </w:p>
        </w:tc>
        <w:tc>
          <w:tcPr>
            <w:tcW w:w="21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b/>
                <w:color w:val="000000"/>
                <w:sz w:val="16"/>
                <w:szCs w:val="16"/>
              </w:rPr>
            </w:pPr>
            <w:r>
              <w:rPr>
                <w:rFonts w:cs="Arial" w:ascii="Arial" w:hAnsi="Arial"/>
                <w:b/>
                <w:color w:val="000000"/>
                <w:sz w:val="16"/>
                <w:szCs w:val="16"/>
              </w:rPr>
              <w:t>Fire, Police, Emergency</w:t>
            </w:r>
          </w:p>
        </w:tc>
        <w:tc>
          <w:tcPr>
            <w:tcW w:w="2136"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b/>
                <w:color w:val="000000"/>
                <w:sz w:val="16"/>
                <w:szCs w:val="16"/>
              </w:rPr>
            </w:pPr>
            <w:r>
              <w:rPr>
                <w:rFonts w:cs="Arial" w:ascii="Arial" w:hAnsi="Arial"/>
                <w:b/>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b/>
                <w:color w:val="000000"/>
                <w:sz w:val="16"/>
                <w:szCs w:val="16"/>
              </w:rPr>
            </w:pPr>
            <w:r>
              <w:rPr>
                <w:rFonts w:cs="Arial" w:ascii="Arial" w:hAnsi="Arial"/>
                <w:b/>
                <w:color w:val="000000"/>
                <w:sz w:val="16"/>
                <w:szCs w:val="16"/>
              </w:rPr>
              <w:t>911</w:t>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22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041"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07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939"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bl>
    <w:p>
      <w:pPr>
        <w:pStyle w:val="Normal"/>
        <w:rPr>
          <w:rFonts w:cs="Arial" w:ascii="Arial" w:hAnsi="Arial"/>
          <w:color w:val="000000"/>
          <w:sz w:val="16"/>
          <w:szCs w:val="16"/>
        </w:rPr>
      </w:pPr>
      <w:r>
        <w:rPr>
          <w:rFonts w:cs="Arial" w:ascii="Arial" w:hAnsi="Arial"/>
          <w:color w:val="000000"/>
          <w:sz w:val="16"/>
          <w:szCs w:val="16"/>
        </w:rPr>
      </w:r>
    </w:p>
    <w:p>
      <w:pPr>
        <w:pStyle w:val="BodyText3"/>
        <w:rPr>
          <w:color w:val="000000"/>
          <w:sz w:val="16"/>
          <w:szCs w:val="16"/>
        </w:rPr>
      </w:pPr>
      <w:r>
        <w:rPr>
          <w:color w:val="000000"/>
          <w:sz w:val="16"/>
          <w:szCs w:val="16"/>
        </w:rPr>
        <w:t>*</w:t>
        <w:tab/>
        <w:t>Indicates Team Leader</w:t>
        <w:br/>
        <w:t>**</w:t>
        <w:tab/>
        <w:t>Indicates Alternate Team Leader</w:t>
        <w:br/>
      </w:r>
    </w:p>
    <w:p>
      <w:pPr>
        <w:pStyle w:val="Normal"/>
        <w:rPr>
          <w:rFonts w:cs="Arial" w:ascii="Arial" w:hAnsi="Arial"/>
          <w:color w:val="000000"/>
          <w:sz w:val="16"/>
          <w:szCs w:val="16"/>
        </w:rPr>
      </w:pPr>
      <w:r>
        <w:rPr>
          <w:rFonts w:cs="Arial" w:ascii="Arial" w:hAnsi="Arial"/>
          <w:color w:val="000000"/>
          <w:sz w:val="16"/>
          <w:szCs w:val="16"/>
        </w:rPr>
      </w:r>
    </w:p>
    <w:p>
      <w:pPr>
        <w:pStyle w:val="Heading2"/>
        <w:numPr>
          <w:ilvl w:val="1"/>
          <w:numId w:val="1"/>
        </w:numPr>
        <w:rPr>
          <w:rFonts w:cs="Arial" w:ascii="Arial" w:hAnsi="Arial"/>
          <w:color w:val="000000"/>
          <w:sz w:val="16"/>
          <w:szCs w:val="16"/>
        </w:rPr>
      </w:pPr>
      <w:bookmarkStart w:id="49" w:name="_Appendix_B_-"/>
      <w:bookmarkStart w:id="50" w:name="__RefHeading___Toc182790737"/>
      <w:bookmarkEnd w:id="50"/>
      <w:r>
        <w:rPr>
          <w:rFonts w:cs="Arial" w:ascii="Arial" w:hAnsi="Arial"/>
          <w:color w:val="000000"/>
          <w:sz w:val="16"/>
          <w:szCs w:val="16"/>
        </w:rPr>
        <w:t>Appendix B - Recovery Priorities for Critical Business Functions</w:t>
      </w:r>
    </w:p>
    <w:p>
      <w:pPr>
        <w:pStyle w:val="Normal"/>
        <w:rPr>
          <w:rFonts w:cs="Arial" w:ascii="Arial" w:hAnsi="Arial"/>
          <w:color w:val="000000"/>
          <w:sz w:val="16"/>
          <w:szCs w:val="16"/>
        </w:rPr>
      </w:pPr>
      <w:r>
        <w:rPr>
          <w:rFonts w:cs="Arial" w:ascii="Arial" w:hAnsi="Arial"/>
          <w:color w:val="000000"/>
          <w:sz w:val="16"/>
          <w:szCs w:val="16"/>
        </w:rPr>
      </w:r>
    </w:p>
    <w:tbl>
      <w:tblPr>
        <w:jc w:val="center"/>
        <w:tblInd w:w="0" w:type="dxa"/>
        <w:tblBorders>
          <w:top w:val="single" w:sz="18" w:space="0" w:color="000001"/>
          <w:left w:val="single" w:sz="18" w:space="0" w:color="000001"/>
          <w:bottom w:val="nil"/>
          <w:insideH w:val="nil"/>
          <w:right w:val="nil"/>
          <w:insideV w:val="nil"/>
        </w:tblBorders>
        <w:tblCellMar>
          <w:top w:w="0" w:type="dxa"/>
          <w:left w:w="62" w:type="dxa"/>
          <w:bottom w:w="0" w:type="dxa"/>
          <w:right w:w="108" w:type="dxa"/>
        </w:tblCellMar>
      </w:tblPr>
      <w:tblGrid>
        <w:gridCol w:w="2649"/>
        <w:gridCol w:w="3757"/>
        <w:gridCol w:w="1727"/>
        <w:gridCol w:w="1727"/>
        <w:gridCol w:w="1727"/>
        <w:gridCol w:w="1526"/>
      </w:tblGrid>
      <w:tr>
        <w:trPr>
          <w:cantSplit w:val="true"/>
        </w:trPr>
        <w:tc>
          <w:tcPr>
            <w:tcW w:w="2649" w:type="dxa"/>
            <w:tcBorders>
              <w:top w:val="single" w:sz="18" w:space="0" w:color="000001"/>
              <w:left w:val="single" w:sz="18" w:space="0" w:color="000001"/>
              <w:bottom w:val="nil"/>
              <w:insideH w:val="nil"/>
              <w:right w:val="nil"/>
              <w:insideV w:val="nil"/>
            </w:tcBorders>
            <w:shd w:fill="666699" w:val="clear"/>
            <w:tcMar>
              <w:left w:w="62" w:type="dxa"/>
            </w:tcMar>
          </w:tcPr>
          <w:p>
            <w:pPr>
              <w:pStyle w:val="Normal"/>
              <w:jc w:val="center"/>
              <w:rPr>
                <w:rFonts w:cs="Arial" w:ascii="Arial" w:hAnsi="Arial"/>
                <w:b/>
                <w:color w:val="000000"/>
                <w:sz w:val="16"/>
                <w:szCs w:val="16"/>
              </w:rPr>
            </w:pPr>
            <w:r>
              <w:rPr>
                <w:rFonts w:cs="Arial" w:ascii="Arial" w:hAnsi="Arial"/>
                <w:b/>
                <w:color w:val="000000"/>
                <w:sz w:val="16"/>
                <w:szCs w:val="16"/>
              </w:rPr>
              <w:t>Department</w:t>
            </w:r>
          </w:p>
          <w:p>
            <w:pPr>
              <w:pStyle w:val="Normal"/>
              <w:jc w:val="center"/>
              <w:rPr>
                <w:rFonts w:cs="Arial" w:ascii="Arial" w:hAnsi="Arial"/>
                <w:color w:val="000000"/>
                <w:sz w:val="16"/>
                <w:szCs w:val="16"/>
              </w:rPr>
            </w:pPr>
            <w:r>
              <w:rPr>
                <w:rFonts w:cs="Arial" w:ascii="Arial" w:hAnsi="Arial"/>
                <w:color w:val="000000"/>
                <w:sz w:val="16"/>
                <w:szCs w:val="16"/>
              </w:rPr>
            </w:r>
          </w:p>
        </w:tc>
        <w:tc>
          <w:tcPr>
            <w:tcW w:w="3757" w:type="dxa"/>
            <w:tcBorders>
              <w:top w:val="single" w:sz="18" w:space="0" w:color="000001"/>
              <w:left w:val="single" w:sz="18" w:space="0" w:color="000001"/>
              <w:bottom w:val="nil"/>
              <w:insideH w:val="nil"/>
              <w:right w:val="nil"/>
              <w:insideV w:val="nil"/>
            </w:tcBorders>
            <w:shd w:fill="666699" w:val="clear"/>
            <w:tcMar>
              <w:left w:w="62" w:type="dxa"/>
            </w:tcMar>
          </w:tcPr>
          <w:p>
            <w:pPr>
              <w:pStyle w:val="Normal"/>
              <w:jc w:val="center"/>
              <w:rPr>
                <w:rFonts w:cs="Arial" w:ascii="Arial" w:hAnsi="Arial"/>
                <w:b/>
                <w:color w:val="000000"/>
                <w:sz w:val="16"/>
                <w:szCs w:val="16"/>
              </w:rPr>
            </w:pPr>
            <w:r>
              <w:rPr>
                <w:rFonts w:cs="Arial" w:ascii="Arial" w:hAnsi="Arial"/>
                <w:b/>
                <w:color w:val="000000"/>
                <w:sz w:val="16"/>
                <w:szCs w:val="16"/>
              </w:rPr>
              <w:t>Priorities</w:t>
            </w:r>
          </w:p>
        </w:tc>
        <w:tc>
          <w:tcPr>
            <w:tcW w:w="6707" w:type="dxa"/>
            <w:gridSpan w:val="4"/>
            <w:tcBorders>
              <w:top w:val="single" w:sz="18" w:space="0" w:color="000001"/>
              <w:left w:val="single" w:sz="18" w:space="0" w:color="000001"/>
              <w:bottom w:val="single" w:sz="6" w:space="0" w:color="000001"/>
              <w:insideH w:val="single" w:sz="6" w:space="0" w:color="000001"/>
              <w:right w:val="single" w:sz="18" w:space="0" w:color="000001"/>
              <w:insideV w:val="single" w:sz="18" w:space="0" w:color="000001"/>
            </w:tcBorders>
            <w:shd w:fill="666699" w:val="clear"/>
            <w:tcMar>
              <w:left w:w="62" w:type="dxa"/>
            </w:tcMar>
          </w:tcPr>
          <w:p>
            <w:pPr>
              <w:pStyle w:val="Normal"/>
              <w:jc w:val="center"/>
              <w:rPr>
                <w:rFonts w:cs="Arial" w:ascii="Arial" w:hAnsi="Arial"/>
                <w:b/>
                <w:color w:val="000000"/>
                <w:sz w:val="16"/>
                <w:szCs w:val="16"/>
              </w:rPr>
            </w:pPr>
            <w:r>
              <w:rPr>
                <w:rFonts w:cs="Arial" w:ascii="Arial" w:hAnsi="Arial"/>
                <w:b/>
                <w:color w:val="000000"/>
                <w:sz w:val="16"/>
                <w:szCs w:val="16"/>
              </w:rPr>
              <w:t>Maximum Allowable Downtime</w:t>
            </w:r>
          </w:p>
          <w:p>
            <w:pPr>
              <w:pStyle w:val="Normal"/>
              <w:jc w:val="center"/>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nil"/>
              <w:left w:val="single" w:sz="18" w:space="0" w:color="000001"/>
              <w:bottom w:val="single" w:sz="12" w:space="0" w:color="000001"/>
              <w:insideH w:val="single" w:sz="12" w:space="0" w:color="000001"/>
              <w:right w:val="nil"/>
              <w:insideV w:val="nil"/>
            </w:tcBorders>
            <w:shd w:fill="666699" w:val="clear"/>
            <w:tcMar>
              <w:left w:w="62" w:type="dxa"/>
            </w:tcMar>
          </w:tcPr>
          <w:p>
            <w:pPr>
              <w:pStyle w:val="Normal"/>
              <w:jc w:val="center"/>
              <w:rPr>
                <w:rFonts w:cs="Arial" w:ascii="Arial" w:hAnsi="Arial"/>
                <w:b/>
                <w:color w:val="000000"/>
                <w:sz w:val="16"/>
                <w:szCs w:val="16"/>
              </w:rPr>
            </w:pPr>
            <w:r>
              <w:rPr>
                <w:rFonts w:cs="Arial" w:ascii="Arial" w:hAnsi="Arial"/>
                <w:b/>
                <w:color w:val="000000"/>
                <w:sz w:val="16"/>
                <w:szCs w:val="16"/>
              </w:rPr>
              <w:t>&lt;Department Name&gt;</w:t>
            </w:r>
          </w:p>
        </w:tc>
        <w:tc>
          <w:tcPr>
            <w:tcW w:w="3757" w:type="dxa"/>
            <w:tcBorders>
              <w:top w:val="nil"/>
              <w:left w:val="single" w:sz="18" w:space="0" w:color="000001"/>
              <w:bottom w:val="single" w:sz="12" w:space="0" w:color="000001"/>
              <w:insideH w:val="single" w:sz="12" w:space="0" w:color="000001"/>
              <w:right w:val="nil"/>
              <w:insideV w:val="nil"/>
            </w:tcBorders>
            <w:shd w:fill="666699" w:val="clear"/>
            <w:tcMar>
              <w:left w:w="62" w:type="dxa"/>
            </w:tcMar>
          </w:tcPr>
          <w:p>
            <w:pPr>
              <w:pStyle w:val="Normal"/>
              <w:jc w:val="center"/>
              <w:rPr>
                <w:rFonts w:cs="Arial" w:ascii="Arial" w:hAnsi="Arial"/>
                <w:b/>
                <w:color w:val="000000"/>
                <w:sz w:val="16"/>
                <w:szCs w:val="16"/>
              </w:rPr>
            </w:pPr>
            <w:r>
              <w:rPr>
                <w:rFonts w:cs="Arial" w:ascii="Arial" w:hAnsi="Arial"/>
                <w:b/>
                <w:color w:val="000000"/>
                <w:sz w:val="16"/>
                <w:szCs w:val="16"/>
              </w:rPr>
            </w:r>
          </w:p>
        </w:tc>
        <w:tc>
          <w:tcPr>
            <w:tcW w:w="1727" w:type="dxa"/>
            <w:tcBorders>
              <w:top w:val="single" w:sz="6" w:space="0" w:color="000001"/>
              <w:left w:val="single" w:sz="18" w:space="0" w:color="000001"/>
              <w:bottom w:val="single" w:sz="12" w:space="0" w:color="000001"/>
              <w:insideH w:val="single" w:sz="12" w:space="0" w:color="000001"/>
              <w:right w:val="nil"/>
              <w:insideV w:val="nil"/>
            </w:tcBorders>
            <w:shd w:fill="666699" w:val="clear"/>
            <w:tcMar>
              <w:left w:w="62" w:type="dxa"/>
            </w:tcMar>
          </w:tcPr>
          <w:p>
            <w:pPr>
              <w:pStyle w:val="Normal"/>
              <w:jc w:val="center"/>
              <w:rPr>
                <w:rFonts w:cs="Arial" w:ascii="Arial" w:hAnsi="Arial"/>
                <w:b/>
                <w:color w:val="000000"/>
                <w:sz w:val="16"/>
                <w:szCs w:val="16"/>
              </w:rPr>
            </w:pPr>
            <w:r>
              <w:rPr>
                <w:rFonts w:cs="Arial" w:ascii="Arial" w:hAnsi="Arial"/>
                <w:b/>
                <w:color w:val="000000"/>
                <w:sz w:val="16"/>
                <w:szCs w:val="16"/>
              </w:rPr>
              <w:t>1-2 Days</w:t>
            </w:r>
          </w:p>
        </w:tc>
        <w:tc>
          <w:tcPr>
            <w:tcW w:w="1727" w:type="dxa"/>
            <w:tcBorders>
              <w:top w:val="single" w:sz="6" w:space="0" w:color="000001"/>
              <w:left w:val="single" w:sz="6" w:space="0" w:color="000001"/>
              <w:bottom w:val="single" w:sz="12" w:space="0" w:color="000001"/>
              <w:insideH w:val="single" w:sz="12" w:space="0" w:color="000001"/>
              <w:right w:val="nil"/>
              <w:insideV w:val="nil"/>
            </w:tcBorders>
            <w:shd w:fill="666699"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t>3-5 days</w:t>
            </w:r>
          </w:p>
        </w:tc>
        <w:tc>
          <w:tcPr>
            <w:tcW w:w="1727" w:type="dxa"/>
            <w:tcBorders>
              <w:top w:val="single" w:sz="6" w:space="0" w:color="000001"/>
              <w:left w:val="single" w:sz="6" w:space="0" w:color="000001"/>
              <w:bottom w:val="single" w:sz="12" w:space="0" w:color="000001"/>
              <w:insideH w:val="single" w:sz="12" w:space="0" w:color="000001"/>
              <w:right w:val="nil"/>
              <w:insideV w:val="nil"/>
            </w:tcBorders>
            <w:shd w:fill="666699"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t>1-2 weeks</w:t>
            </w:r>
          </w:p>
        </w:tc>
        <w:tc>
          <w:tcPr>
            <w:tcW w:w="1526" w:type="dxa"/>
            <w:tcBorders>
              <w:top w:val="single" w:sz="6" w:space="0" w:color="000001"/>
              <w:left w:val="single" w:sz="6" w:space="0" w:color="000001"/>
              <w:bottom w:val="single" w:sz="12" w:space="0" w:color="000001"/>
              <w:insideH w:val="single" w:sz="12" w:space="0" w:color="000001"/>
              <w:right w:val="single" w:sz="18" w:space="0" w:color="000001"/>
              <w:insideV w:val="single" w:sz="18" w:space="0" w:color="000001"/>
            </w:tcBorders>
            <w:shd w:fill="666699"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t>&gt; 2 weeks</w:t>
            </w:r>
          </w:p>
        </w:tc>
      </w:tr>
      <w:tr>
        <w:trPr>
          <w:cantSplit w:val="true"/>
        </w:trPr>
        <w:tc>
          <w:tcPr>
            <w:tcW w:w="2649" w:type="dxa"/>
            <w:tcBorders>
              <w:top w:val="single" w:sz="12" w:space="0" w:color="000001"/>
              <w:left w:val="single" w:sz="18" w:space="0" w:color="000001"/>
              <w:bottom w:val="nil"/>
              <w:insideH w:val="nil"/>
              <w:right w:val="nil"/>
              <w:insideV w:val="nil"/>
            </w:tcBorders>
            <w:shd w:fill="FFFFFF" w:val="clear"/>
            <w:tcMar>
              <w:left w:w="62" w:type="dxa"/>
            </w:tcMar>
          </w:tcPr>
          <w:p>
            <w:pPr>
              <w:pStyle w:val="Normal"/>
              <w:rPr>
                <w:rFonts w:cs="Arial" w:ascii="Arial" w:hAnsi="Arial"/>
                <w:b/>
                <w:bCs/>
                <w:color w:val="000000"/>
                <w:sz w:val="16"/>
                <w:szCs w:val="16"/>
              </w:rPr>
            </w:pPr>
            <w:r>
              <w:rPr>
                <w:rFonts w:cs="Arial" w:ascii="Arial" w:hAnsi="Arial"/>
                <w:b/>
                <w:bCs/>
                <w:color w:val="000000"/>
                <w:sz w:val="16"/>
                <w:szCs w:val="16"/>
              </w:rPr>
            </w:r>
          </w:p>
          <w:p>
            <w:pPr>
              <w:pStyle w:val="Normal"/>
              <w:rPr>
                <w:rFonts w:cs="Arial" w:ascii="Arial" w:hAnsi="Arial"/>
                <w:b/>
                <w:bCs/>
                <w:color w:val="000000"/>
                <w:sz w:val="16"/>
                <w:szCs w:val="16"/>
              </w:rPr>
            </w:pPr>
            <w:r>
              <w:rPr>
                <w:rFonts w:cs="Arial" w:ascii="Arial" w:hAnsi="Arial"/>
                <w:b/>
                <w:bCs/>
                <w:color w:val="000000"/>
                <w:sz w:val="16"/>
                <w:szCs w:val="16"/>
              </w:rPr>
              <w:t>Contracts</w:t>
            </w:r>
          </w:p>
        </w:tc>
        <w:tc>
          <w:tcPr>
            <w:tcW w:w="3757" w:type="dxa"/>
            <w:tcBorders>
              <w:top w:val="single" w:sz="12" w:space="0" w:color="000001"/>
              <w:left w:val="single" w:sz="6" w:space="0" w:color="000001"/>
              <w:bottom w:val="nil"/>
              <w:insideH w:val="nil"/>
              <w:right w:val="nil"/>
              <w:insideV w:val="nil"/>
            </w:tcBorders>
            <w:shd w:fill="FFFFFF" w:val="clear"/>
            <w:tcMar>
              <w:left w:w="92" w:type="dxa"/>
            </w:tcMar>
          </w:tcPr>
          <w:p>
            <w:pPr>
              <w:pStyle w:val="Normal"/>
              <w:jc w:val="center"/>
              <w:rPr>
                <w:rFonts w:cs="Arial" w:ascii="Arial" w:hAnsi="Arial"/>
                <w:b/>
                <w:bCs/>
                <w:color w:val="000000"/>
                <w:sz w:val="16"/>
                <w:szCs w:val="16"/>
              </w:rPr>
            </w:pPr>
            <w:r>
              <w:rPr>
                <w:rFonts w:cs="Arial" w:ascii="Arial" w:hAnsi="Arial"/>
                <w:b/>
                <w:bCs/>
                <w:color w:val="000000"/>
                <w:sz w:val="16"/>
                <w:szCs w:val="16"/>
              </w:rPr>
            </w:r>
          </w:p>
          <w:p>
            <w:pPr>
              <w:pStyle w:val="Normal"/>
              <w:jc w:val="center"/>
              <w:rPr>
                <w:rFonts w:cs="Arial" w:ascii="Arial" w:hAnsi="Arial"/>
                <w:b/>
                <w:bCs/>
                <w:color w:val="000000"/>
                <w:sz w:val="16"/>
                <w:szCs w:val="16"/>
              </w:rPr>
            </w:pPr>
            <w:r>
              <w:rPr>
                <w:rFonts w:cs="Arial" w:ascii="Arial" w:hAnsi="Arial"/>
                <w:b/>
                <w:bCs/>
                <w:color w:val="000000"/>
                <w:sz w:val="16"/>
                <w:szCs w:val="16"/>
              </w:rPr>
              <w:t>Critical</w:t>
            </w:r>
          </w:p>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727" w:type="dxa"/>
            <w:tcBorders>
              <w:top w:val="single" w:sz="12" w:space="0" w:color="000001"/>
              <w:left w:val="single" w:sz="6" w:space="0" w:color="000001"/>
              <w:bottom w:val="nil"/>
              <w:insideH w:val="nil"/>
              <w:right w:val="nil"/>
              <w:insideV w:val="nil"/>
            </w:tcBorders>
            <w:shd w:fill="FFFFFF" w:val="clear"/>
            <w:tcMar>
              <w:left w:w="92" w:type="dxa"/>
            </w:tcMar>
          </w:tcPr>
          <w:p>
            <w:pPr>
              <w:pStyle w:val="Normal"/>
              <w:rPr>
                <w:rFonts w:cs="Arial" w:ascii="Arial" w:hAnsi="Arial"/>
                <w:b/>
                <w:bCs/>
                <w:color w:val="000000"/>
                <w:sz w:val="16"/>
                <w:szCs w:val="16"/>
              </w:rPr>
            </w:pPr>
            <w:r>
              <w:rPr>
                <w:rFonts w:cs="Arial" w:ascii="Arial" w:hAnsi="Arial"/>
                <w:b/>
                <w:bCs/>
                <w:color w:val="000000"/>
                <w:sz w:val="16"/>
                <w:szCs w:val="16"/>
              </w:rPr>
            </w:r>
          </w:p>
          <w:p>
            <w:pPr>
              <w:pStyle w:val="Normal"/>
              <w:jc w:val="center"/>
              <w:rPr>
                <w:rFonts w:cs="Arial" w:ascii="Arial" w:hAnsi="Arial"/>
                <w:b/>
                <w:bCs/>
                <w:color w:val="000000"/>
                <w:sz w:val="16"/>
                <w:szCs w:val="16"/>
              </w:rPr>
            </w:pPr>
            <w:r>
              <w:rPr>
                <w:rFonts w:cs="Arial" w:ascii="Arial" w:hAnsi="Arial"/>
                <w:b/>
                <w:bCs/>
                <w:color w:val="000000"/>
                <w:sz w:val="16"/>
                <w:szCs w:val="16"/>
              </w:rPr>
              <w:t>X</w:t>
            </w:r>
          </w:p>
        </w:tc>
        <w:tc>
          <w:tcPr>
            <w:tcW w:w="1727" w:type="dxa"/>
            <w:tcBorders>
              <w:top w:val="single" w:sz="12" w:space="0" w:color="000001"/>
              <w:left w:val="single" w:sz="6" w:space="0" w:color="000001"/>
              <w:bottom w:val="nil"/>
              <w:insideH w:val="nil"/>
              <w:right w:val="nil"/>
              <w:insideV w:val="nil"/>
            </w:tcBorders>
            <w:shd w:fill="FFFFFF"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r>
          </w:p>
        </w:tc>
        <w:tc>
          <w:tcPr>
            <w:tcW w:w="1727" w:type="dxa"/>
            <w:tcBorders>
              <w:top w:val="single" w:sz="12" w:space="0" w:color="000001"/>
              <w:left w:val="single" w:sz="6" w:space="0" w:color="000001"/>
              <w:bottom w:val="nil"/>
              <w:insideH w:val="nil"/>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c>
          <w:tcPr>
            <w:tcW w:w="1526" w:type="dxa"/>
            <w:tcBorders>
              <w:top w:val="single" w:sz="12" w:space="0" w:color="000001"/>
              <w:left w:val="single" w:sz="6" w:space="0" w:color="000001"/>
              <w:bottom w:val="nil"/>
              <w:insideH w:val="nil"/>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color w:val="000000"/>
                <w:sz w:val="16"/>
                <w:szCs w:val="16"/>
              </w:rPr>
            </w:pPr>
            <w:r>
              <w:rPr>
                <w:rFonts w:cs="Arial" w:ascii="Arial" w:hAnsi="Arial"/>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jc w:val="center"/>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r>
        <w:trPr>
          <w:cantSplit w:val="true"/>
        </w:trPr>
        <w:tc>
          <w:tcPr>
            <w:tcW w:w="2649" w:type="dxa"/>
            <w:tcBorders>
              <w:top w:val="single" w:sz="18" w:space="0" w:color="000001"/>
              <w:left w:val="single" w:sz="18" w:space="0" w:color="000001"/>
              <w:bottom w:val="single" w:sz="18" w:space="0" w:color="000001"/>
              <w:insideH w:val="single" w:sz="18" w:space="0" w:color="000001"/>
              <w:right w:val="nil"/>
              <w:insideV w:val="nil"/>
            </w:tcBorders>
            <w:shd w:fill="FFFFFF" w:val="clear"/>
            <w:tcMar>
              <w:left w:w="62" w:type="dxa"/>
            </w:tcMar>
          </w:tcPr>
          <w:p>
            <w:pPr>
              <w:pStyle w:val="Normal"/>
              <w:rPr>
                <w:rFonts w:cs="Arial" w:ascii="Arial" w:hAnsi="Arial"/>
                <w:b/>
                <w:color w:val="000000"/>
                <w:sz w:val="16"/>
                <w:szCs w:val="16"/>
              </w:rPr>
            </w:pPr>
            <w:r>
              <w:rPr>
                <w:rFonts w:cs="Arial" w:ascii="Arial" w:hAnsi="Arial"/>
                <w:b/>
                <w:color w:val="000000"/>
                <w:sz w:val="16"/>
                <w:szCs w:val="16"/>
              </w:rPr>
            </w:r>
          </w:p>
        </w:tc>
        <w:tc>
          <w:tcPr>
            <w:tcW w:w="375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727" w:type="dxa"/>
            <w:tcBorders>
              <w:top w:val="single" w:sz="18" w:space="0" w:color="000001"/>
              <w:left w:val="single" w:sz="6" w:space="0" w:color="000001"/>
              <w:bottom w:val="single" w:sz="18" w:space="0" w:color="000001"/>
              <w:insideH w:val="single" w:sz="18" w:space="0" w:color="000001"/>
              <w:right w:val="nil"/>
              <w:insideV w:val="nil"/>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c>
          <w:tcPr>
            <w:tcW w:w="1526" w:type="dxa"/>
            <w:tcBorders>
              <w:top w:val="single" w:sz="18" w:space="0" w:color="000001"/>
              <w:left w:val="single" w:sz="6" w:space="0" w:color="000001"/>
              <w:bottom w:val="single" w:sz="18" w:space="0" w:color="000001"/>
              <w:insideH w:val="single" w:sz="18" w:space="0" w:color="000001"/>
              <w:right w:val="single" w:sz="18" w:space="0" w:color="000001"/>
              <w:insideV w:val="single" w:sz="18" w:space="0" w:color="000001"/>
            </w:tcBorders>
            <w:shd w:fill="FFFFFF" w:val="clear"/>
            <w:tcMar>
              <w:left w:w="92" w:type="dxa"/>
            </w:tcMar>
          </w:tcPr>
          <w:p>
            <w:pPr>
              <w:pStyle w:val="Normal"/>
              <w:rPr>
                <w:rFonts w:cs="Arial" w:ascii="Arial" w:hAnsi="Arial"/>
                <w:b/>
                <w:color w:val="000000"/>
                <w:sz w:val="16"/>
                <w:szCs w:val="16"/>
              </w:rPr>
            </w:pPr>
            <w:r>
              <w:rPr>
                <w:rFonts w:cs="Arial" w:ascii="Arial" w:hAnsi="Arial"/>
                <w:b/>
                <w:color w:val="000000"/>
                <w:sz w:val="16"/>
                <w:szCs w:val="16"/>
              </w:rPr>
            </w:r>
          </w:p>
        </w:tc>
      </w:tr>
    </w:tbl>
    <w:p>
      <w:pPr>
        <w:pStyle w:val="Normal"/>
        <w:rPr>
          <w:rFonts w:cs="Arial" w:ascii="Arial" w:hAnsi="Arial"/>
          <w:color w:val="000000"/>
          <w:sz w:val="16"/>
          <w:szCs w:val="16"/>
        </w:rPr>
      </w:pPr>
      <w:r>
        <w:rPr>
          <w:rFonts w:cs="Arial" w:ascii="Arial" w:hAnsi="Arial"/>
          <w:color w:val="000000"/>
          <w:sz w:val="16"/>
          <w:szCs w:val="16"/>
        </w:rPr>
      </w:r>
    </w:p>
    <w:p>
      <w:pPr>
        <w:pStyle w:val="Heading2"/>
        <w:numPr>
          <w:ilvl w:val="1"/>
          <w:numId w:val="1"/>
        </w:numPr>
        <w:ind w:left="576" w:right="0" w:hanging="576"/>
        <w:rPr>
          <w:rFonts w:cs="Arial" w:ascii="Arial" w:hAnsi="Arial"/>
          <w:color w:val="000000"/>
          <w:sz w:val="16"/>
          <w:szCs w:val="16"/>
        </w:rPr>
      </w:pPr>
      <w:bookmarkStart w:id="51" w:name="_Appendix_C_-"/>
      <w:bookmarkStart w:id="52" w:name="__RefHeading___Toc182790738"/>
      <w:bookmarkEnd w:id="51"/>
      <w:bookmarkEnd w:id="52"/>
      <w:r>
        <w:rPr>
          <w:rFonts w:cs="Arial" w:ascii="Arial" w:hAnsi="Arial"/>
          <w:color w:val="000000"/>
          <w:sz w:val="16"/>
          <w:szCs w:val="16"/>
        </w:rPr>
        <w:t>Appendix C - Alternate Site Recovery Resource Requirements</w:t>
      </w:r>
    </w:p>
    <w:p>
      <w:pPr>
        <w:pStyle w:val="TextBody"/>
        <w:jc w:val="center"/>
        <w:rPr>
          <w:rFonts w:cs="Arial" w:ascii="Arial" w:hAnsi="Arial"/>
          <w:b/>
          <w:color w:val="000000"/>
          <w:sz w:val="16"/>
          <w:szCs w:val="16"/>
        </w:rPr>
      </w:pPr>
      <w:r>
        <w:rPr>
          <w:rFonts w:cs="Arial" w:ascii="Arial" w:hAnsi="Arial"/>
          <w:b/>
          <w:color w:val="000000"/>
          <w:sz w:val="16"/>
          <w:szCs w:val="16"/>
        </w:rPr>
        <w:t>General Requirements</w:t>
      </w:r>
    </w:p>
    <w:p>
      <w:pPr>
        <w:pStyle w:val="Normal"/>
        <w:ind w:left="936" w:right="0" w:hanging="360"/>
        <w:rPr>
          <w:rFonts w:cs="Arial" w:ascii="Arial" w:hAnsi="Arial"/>
          <w:b/>
          <w:color w:val="000000"/>
          <w:sz w:val="16"/>
          <w:szCs w:val="16"/>
        </w:rPr>
      </w:pPr>
      <w:r>
        <w:rPr>
          <w:rFonts w:cs="Arial" w:ascii="Arial" w:hAnsi="Arial"/>
          <w:b/>
          <w:color w:val="000000"/>
          <w:sz w:val="16"/>
          <w:szCs w:val="16"/>
        </w:rPr>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719"/>
        <w:gridCol w:w="3600"/>
        <w:gridCol w:w="1439"/>
        <w:gridCol w:w="1439"/>
        <w:gridCol w:w="3201"/>
      </w:tblGrid>
      <w:tr>
        <w:trPr>
          <w:cantSplit w:val="true"/>
        </w:trPr>
        <w:tc>
          <w:tcPr>
            <w:tcW w:w="719"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w:t>
            </w:r>
          </w:p>
        </w:tc>
        <w:tc>
          <w:tcPr>
            <w:tcW w:w="3600"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Description</w:t>
            </w:r>
          </w:p>
        </w:tc>
        <w:tc>
          <w:tcPr>
            <w:tcW w:w="143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 xml:space="preserve">Current </w:t>
            </w:r>
          </w:p>
          <w:p>
            <w:pPr>
              <w:pStyle w:val="Normal"/>
              <w:jc w:val="center"/>
              <w:rPr>
                <w:rFonts w:cs="Arial" w:ascii="Arial" w:hAnsi="Arial"/>
                <w:b/>
                <w:color w:val="000000"/>
                <w:sz w:val="16"/>
                <w:szCs w:val="16"/>
              </w:rPr>
            </w:pPr>
            <w:r>
              <w:rPr>
                <w:rFonts w:cs="Arial" w:ascii="Arial" w:hAnsi="Arial"/>
                <w:b/>
                <w:color w:val="000000"/>
                <w:sz w:val="16"/>
                <w:szCs w:val="16"/>
              </w:rPr>
              <w:t>Number</w:t>
            </w:r>
          </w:p>
        </w:tc>
        <w:tc>
          <w:tcPr>
            <w:tcW w:w="143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BCP</w:t>
            </w:r>
          </w:p>
          <w:p>
            <w:pPr>
              <w:pStyle w:val="Normal"/>
              <w:jc w:val="center"/>
              <w:rPr>
                <w:rFonts w:cs="Arial" w:ascii="Arial" w:hAnsi="Arial"/>
                <w:b/>
                <w:color w:val="000000"/>
                <w:sz w:val="16"/>
                <w:szCs w:val="16"/>
              </w:rPr>
            </w:pPr>
            <w:r>
              <w:rPr>
                <w:rFonts w:cs="Arial" w:ascii="Arial" w:hAnsi="Arial"/>
                <w:b/>
                <w:color w:val="000000"/>
                <w:sz w:val="16"/>
                <w:szCs w:val="16"/>
              </w:rPr>
              <w:t>Number</w:t>
            </w:r>
          </w:p>
        </w:tc>
        <w:tc>
          <w:tcPr>
            <w:tcW w:w="3201" w:type="dxa"/>
            <w:tcBorders>
              <w:top w:val="single" w:sz="12" w:space="0" w:color="000001"/>
              <w:left w:val="single" w:sz="6" w:space="0" w:color="000001"/>
              <w:bottom w:val="single" w:sz="6" w:space="0" w:color="000001"/>
              <w:insideH w:val="single" w:sz="6" w:space="0" w:color="000001"/>
              <w:right w:val="single" w:sz="12" w:space="0" w:color="000001"/>
              <w:insideV w:val="single" w:sz="12" w:space="0" w:color="000001"/>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Comments</w:t>
            </w:r>
          </w:p>
        </w:tc>
      </w:tr>
      <w:tr>
        <w:trPr>
          <w:trHeight w:val="23" w:hRule="atLeast"/>
          <w:cantSplit w:val="true"/>
        </w:trPr>
        <w:tc>
          <w:tcPr>
            <w:tcW w:w="719" w:type="dxa"/>
            <w:tcBorders>
              <w:top w:val="nil"/>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w:t>
            </w:r>
          </w:p>
        </w:tc>
        <w:tc>
          <w:tcPr>
            <w:tcW w:w="3600" w:type="dxa"/>
            <w:tcBorders>
              <w:top w:val="nil"/>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Number of people</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nil"/>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nil"/>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nil"/>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2.</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Square footage needed</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3.</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Power Outlets 110V</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Can use power strips</w:t>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4.</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Power Outlets 220V</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5.</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Telephones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6.</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Telephone lines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7.</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Desks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8.</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Chairs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9.</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Tables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10.</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Typewriters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11.</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Photocopiers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12.</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Calculators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13.</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Microfiche Viewers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14.</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File Cabinets (specify type)</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4 drawer lateral file cabinets</w:t>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15.</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Other - Please attach list</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bl>
    <w:p>
      <w:pPr>
        <w:pStyle w:val="Normal"/>
        <w:ind w:left="936" w:right="0" w:hanging="360"/>
        <w:rPr>
          <w:rFonts w:cs="Arial" w:ascii="Arial" w:hAnsi="Arial"/>
          <w:color w:val="000000"/>
          <w:sz w:val="16"/>
          <w:szCs w:val="16"/>
        </w:rPr>
      </w:pPr>
      <w:r>
        <w:rPr>
          <w:rFonts w:cs="Arial" w:ascii="Arial" w:hAnsi="Arial"/>
          <w:color w:val="000000"/>
          <w:sz w:val="16"/>
          <w:szCs w:val="16"/>
        </w:rPr>
      </w:r>
    </w:p>
    <w:p>
      <w:pPr>
        <w:pStyle w:val="Heading4"/>
        <w:pageBreakBefore/>
        <w:numPr>
          <w:ilvl w:val="3"/>
          <w:numId w:val="1"/>
        </w:numPr>
        <w:jc w:val="left"/>
        <w:rPr>
          <w:rFonts w:cs="Arial"/>
          <w:color w:val="000000"/>
          <w:sz w:val="16"/>
          <w:szCs w:val="16"/>
        </w:rPr>
      </w:pPr>
      <w:r>
        <w:rPr>
          <w:rFonts w:cs="Arial"/>
          <w:color w:val="000000"/>
          <w:sz w:val="16"/>
          <w:szCs w:val="16"/>
        </w:rPr>
        <w:t>Technical Requirements</w:t>
      </w:r>
    </w:p>
    <w:p>
      <w:pPr>
        <w:pStyle w:val="Normal"/>
        <w:ind w:left="936" w:right="0" w:hanging="360"/>
        <w:jc w:val="center"/>
        <w:rPr>
          <w:rFonts w:cs="Arial" w:ascii="Arial" w:hAnsi="Arial"/>
          <w:b/>
          <w:color w:val="000000"/>
          <w:sz w:val="16"/>
          <w:szCs w:val="16"/>
        </w:rPr>
      </w:pPr>
      <w:r>
        <w:rPr>
          <w:rFonts w:cs="Arial" w:ascii="Arial" w:hAnsi="Arial"/>
          <w:b/>
          <w:color w:val="000000"/>
          <w:sz w:val="16"/>
          <w:szCs w:val="16"/>
        </w:rPr>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719"/>
        <w:gridCol w:w="3600"/>
        <w:gridCol w:w="1439"/>
        <w:gridCol w:w="1439"/>
        <w:gridCol w:w="3201"/>
      </w:tblGrid>
      <w:tr>
        <w:trPr>
          <w:cantSplit w:val="true"/>
        </w:trPr>
        <w:tc>
          <w:tcPr>
            <w:tcW w:w="719"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w:t>
            </w:r>
          </w:p>
        </w:tc>
        <w:tc>
          <w:tcPr>
            <w:tcW w:w="3600"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Description</w:t>
            </w:r>
          </w:p>
        </w:tc>
        <w:tc>
          <w:tcPr>
            <w:tcW w:w="143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 xml:space="preserve">Current </w:t>
            </w:r>
          </w:p>
          <w:p>
            <w:pPr>
              <w:pStyle w:val="Normal"/>
              <w:jc w:val="center"/>
              <w:rPr>
                <w:rFonts w:cs="Arial" w:ascii="Arial" w:hAnsi="Arial"/>
                <w:b/>
                <w:color w:val="000000"/>
                <w:sz w:val="16"/>
                <w:szCs w:val="16"/>
              </w:rPr>
            </w:pPr>
            <w:r>
              <w:rPr>
                <w:rFonts w:cs="Arial" w:ascii="Arial" w:hAnsi="Arial"/>
                <w:b/>
                <w:color w:val="000000"/>
                <w:sz w:val="16"/>
                <w:szCs w:val="16"/>
              </w:rPr>
              <w:t>Number</w:t>
            </w:r>
          </w:p>
        </w:tc>
        <w:tc>
          <w:tcPr>
            <w:tcW w:w="143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BCP</w:t>
            </w:r>
          </w:p>
          <w:p>
            <w:pPr>
              <w:pStyle w:val="Normal"/>
              <w:jc w:val="center"/>
              <w:rPr>
                <w:rFonts w:cs="Arial" w:ascii="Arial" w:hAnsi="Arial"/>
                <w:b/>
                <w:color w:val="000000"/>
                <w:sz w:val="16"/>
                <w:szCs w:val="16"/>
              </w:rPr>
            </w:pPr>
            <w:r>
              <w:rPr>
                <w:rFonts w:cs="Arial" w:ascii="Arial" w:hAnsi="Arial"/>
                <w:b/>
                <w:color w:val="000000"/>
                <w:sz w:val="16"/>
                <w:szCs w:val="16"/>
              </w:rPr>
              <w:t>Number</w:t>
            </w:r>
          </w:p>
        </w:tc>
        <w:tc>
          <w:tcPr>
            <w:tcW w:w="3201" w:type="dxa"/>
            <w:tcBorders>
              <w:top w:val="single" w:sz="12" w:space="0" w:color="000001"/>
              <w:left w:val="single" w:sz="6" w:space="0" w:color="000001"/>
              <w:bottom w:val="single" w:sz="6" w:space="0" w:color="000001"/>
              <w:insideH w:val="single" w:sz="6" w:space="0" w:color="000001"/>
              <w:right w:val="single" w:sz="12" w:space="0" w:color="000001"/>
              <w:insideV w:val="single" w:sz="12" w:space="0" w:color="000001"/>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Comments</w:t>
            </w:r>
          </w:p>
        </w:tc>
      </w:tr>
      <w:tr>
        <w:trPr>
          <w:cantSplit w:val="true"/>
        </w:trPr>
        <w:tc>
          <w:tcPr>
            <w:tcW w:w="719" w:type="dxa"/>
            <w:tcBorders>
              <w:top w:val="nil"/>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w:t>
            </w:r>
          </w:p>
        </w:tc>
        <w:tc>
          <w:tcPr>
            <w:tcW w:w="3600" w:type="dxa"/>
            <w:tcBorders>
              <w:top w:val="nil"/>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Telephone Lines (regular)</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nil"/>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nil"/>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nil"/>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2.</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Telephone Lines (800 or special)</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3.</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Single Line Telephone Sets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4.</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Other Type Telephone Sets</w:t>
            </w:r>
          </w:p>
          <w:p>
            <w:pPr>
              <w:pStyle w:val="Normal"/>
              <w:rPr>
                <w:rFonts w:cs="Arial" w:ascii="Arial" w:hAnsi="Arial"/>
                <w:color w:val="000000"/>
                <w:sz w:val="16"/>
                <w:szCs w:val="16"/>
              </w:rPr>
            </w:pPr>
            <w:r>
              <w:rPr>
                <w:rFonts w:cs="Arial" w:ascii="Arial" w:hAnsi="Arial"/>
                <w:color w:val="000000"/>
                <w:sz w:val="16"/>
                <w:szCs w:val="16"/>
              </w:rPr>
              <w:t>TWO LINE</w:t>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5.</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Stand-alone FAX Machines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6.</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PC’s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7.</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LAN/WAN Connections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8.</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Printers  - LAN</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9.</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Printers - Direct attach to PC</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10.</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PC Connectivity outside &lt;AGENCY NAME&gt;* (Internet)</w:t>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11</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Other Computers</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12.</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Fax – Stand alone</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true"/>
        </w:trPr>
        <w:tc>
          <w:tcPr>
            <w:tcW w:w="719" w:type="dxa"/>
            <w:tcBorders>
              <w:top w:val="single" w:sz="6" w:space="0" w:color="000001"/>
              <w:left w:val="single" w:sz="12" w:space="0" w:color="000001"/>
              <w:bottom w:val="single" w:sz="12" w:space="0" w:color="000001"/>
              <w:insideH w:val="single" w:sz="12"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13.</w:t>
            </w:r>
          </w:p>
        </w:tc>
        <w:tc>
          <w:tcPr>
            <w:tcW w:w="3600" w:type="dxa"/>
            <w:tcBorders>
              <w:top w:val="single" w:sz="6" w:space="0" w:color="000001"/>
              <w:left w:val="single" w:sz="6" w:space="0" w:color="000001"/>
              <w:bottom w:val="single" w:sz="12" w:space="0" w:color="000001"/>
              <w:insideH w:val="single" w:sz="12" w:space="0" w:color="000001"/>
              <w:right w:val="nil"/>
              <w:insideV w:val="nil"/>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t>Other - Please attach  list</w:t>
            </w:r>
          </w:p>
          <w:p>
            <w:pPr>
              <w:pStyle w:val="Normal"/>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12" w:space="0" w:color="000001"/>
              <w:insideH w:val="single" w:sz="12"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12" w:space="0" w:color="000001"/>
              <w:insideH w:val="single" w:sz="12" w:space="0" w:color="000001"/>
              <w:right w:val="nil"/>
              <w:insideV w:val="nil"/>
            </w:tcBorders>
            <w:shd w:fill="FFFFFF" w:val="clear"/>
            <w:tcMar>
              <w:left w:w="92" w:type="dxa"/>
            </w:tcMar>
          </w:tcPr>
          <w:p>
            <w:pPr>
              <w:pStyle w:val="Normal"/>
              <w:jc w:val="center"/>
              <w:rPr>
                <w:rFonts w:cs="Arial" w:ascii="Arial" w:hAnsi="Arial"/>
                <w:color w:val="000000"/>
                <w:sz w:val="16"/>
                <w:szCs w:val="16"/>
              </w:rPr>
            </w:pPr>
            <w:r>
              <w:rPr>
                <w:rFonts w:cs="Arial" w:ascii="Arial" w:hAnsi="Arial"/>
                <w:color w:val="000000"/>
                <w:sz w:val="16"/>
                <w:szCs w:val="16"/>
              </w:rPr>
            </w:r>
          </w:p>
        </w:tc>
        <w:tc>
          <w:tcPr>
            <w:tcW w:w="3201" w:type="dxa"/>
            <w:tcBorders>
              <w:top w:val="single" w:sz="6" w:space="0" w:color="000001"/>
              <w:left w:val="single" w:sz="6" w:space="0" w:color="000001"/>
              <w:bottom w:val="single" w:sz="12" w:space="0" w:color="000001"/>
              <w:insideH w:val="single" w:sz="12"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bl>
    <w:p>
      <w:pPr>
        <w:sectPr>
          <w:headerReference w:type="default" r:id="rId15"/>
          <w:footerReference w:type="default" r:id="rId16"/>
          <w:type w:val="nextPage"/>
          <w:pgSz w:orient="landscape" w:w="15840" w:h="12240"/>
          <w:pgMar w:left="1008" w:right="720" w:header="720" w:top="1440" w:footer="720" w:bottom="1440" w:gutter="0"/>
          <w:pgNumType w:fmt="decimal"/>
          <w:formProt w:val="false"/>
          <w:textDirection w:val="lrTb"/>
          <w:docGrid w:type="default" w:linePitch="360" w:charSpace="4294961151"/>
        </w:sectPr>
        <w:pStyle w:val="Normal"/>
        <w:ind w:left="936" w:right="0" w:hanging="360"/>
        <w:rPr>
          <w:rFonts w:cs="Arial" w:ascii="Arial" w:hAnsi="Arial"/>
          <w:color w:val="000000"/>
          <w:sz w:val="16"/>
          <w:szCs w:val="16"/>
        </w:rPr>
      </w:pPr>
      <w:r>
        <w:rPr>
          <w:rFonts w:cs="Arial" w:ascii="Arial" w:hAnsi="Arial"/>
          <w:color w:val="000000"/>
          <w:sz w:val="16"/>
          <w:szCs w:val="16"/>
        </w:rPr>
      </w:r>
    </w:p>
    <w:p>
      <w:pPr>
        <w:pStyle w:val="Heading2"/>
        <w:numPr>
          <w:ilvl w:val="1"/>
          <w:numId w:val="1"/>
        </w:numPr>
        <w:rPr>
          <w:rFonts w:cs="Arial" w:ascii="Arial" w:hAnsi="Arial"/>
          <w:color w:val="000000"/>
          <w:sz w:val="16"/>
          <w:szCs w:val="16"/>
        </w:rPr>
      </w:pPr>
      <w:bookmarkStart w:id="53" w:name="_Appendix_D_-"/>
      <w:bookmarkStart w:id="54" w:name="__RefHeading___Toc182790739"/>
      <w:bookmarkEnd w:id="53"/>
      <w:bookmarkEnd w:id="54"/>
      <w:r>
        <w:rPr>
          <w:rFonts w:cs="Arial" w:ascii="Arial" w:hAnsi="Arial"/>
          <w:color w:val="000000"/>
          <w:sz w:val="16"/>
          <w:szCs w:val="16"/>
        </w:rPr>
        <w:t>Appendix D - Emergency Operations Center (EOC) Locations</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240" w:after="0"/>
        <w:rPr>
          <w:rFonts w:cs="Arial" w:ascii="Arial" w:hAnsi="Arial"/>
          <w:b/>
          <w:color w:val="000000"/>
          <w:sz w:val="16"/>
          <w:szCs w:val="16"/>
        </w:rPr>
      </w:pPr>
      <w:r>
        <w:rPr>
          <w:rFonts w:cs="Arial" w:ascii="Arial" w:hAnsi="Arial"/>
          <w:b/>
          <w:color w:val="000000"/>
          <w:sz w:val="16"/>
          <w:szCs w:val="16"/>
        </w:rPr>
      </w:r>
    </w:p>
    <w:p>
      <w:pPr>
        <w:pStyle w:val="Normal"/>
        <w:spacing w:lineRule="exact" w:line="200" w:before="240" w:after="0"/>
        <w:jc w:val="center"/>
        <w:rPr>
          <w:rFonts w:cs="Arial" w:ascii="Arial" w:hAnsi="Arial"/>
          <w:b/>
          <w:color w:val="000000"/>
          <w:sz w:val="16"/>
          <w:szCs w:val="16"/>
          <w:u w:val="single"/>
        </w:rPr>
      </w:pPr>
      <w:r>
        <w:rPr>
          <w:rFonts w:cs="Arial" w:ascii="Arial" w:hAnsi="Arial"/>
          <w:b/>
          <w:color w:val="000000"/>
          <w:sz w:val="16"/>
          <w:szCs w:val="16"/>
          <w:u w:val="single"/>
        </w:rPr>
        <w:t>Disaster Affecting Which Area/Building</w:t>
      </w:r>
      <w:r>
        <w:rPr>
          <w:rFonts w:cs="Arial" w:ascii="Arial" w:hAnsi="Arial"/>
          <w:b/>
          <w:color w:val="000000"/>
          <w:sz w:val="16"/>
          <w:szCs w:val="16"/>
        </w:rPr>
        <w:tab/>
        <w:tab/>
      </w:r>
      <w:r>
        <w:rPr>
          <w:rFonts w:cs="Arial" w:ascii="Arial" w:hAnsi="Arial"/>
          <w:b/>
          <w:color w:val="000000"/>
          <w:sz w:val="16"/>
          <w:szCs w:val="16"/>
          <w:u w:val="single"/>
        </w:rPr>
        <w:t>EOC Location</w:t>
      </w:r>
    </w:p>
    <w:p>
      <w:pPr>
        <w:pStyle w:val="SectionHeading"/>
        <w:tabs>
          <w:tab w:val="left" w:pos="6120" w:leader="none"/>
        </w:tabs>
        <w:spacing w:before="240" w:after="0"/>
        <w:jc w:val="center"/>
        <w:rPr>
          <w:color w:val="000000"/>
          <w:sz w:val="16"/>
          <w:szCs w:val="16"/>
        </w:rPr>
      </w:pPr>
      <w:r>
        <w:rPr>
          <w:color w:val="000000"/>
          <w:sz w:val="16"/>
          <w:szCs w:val="16"/>
        </w:rPr>
        <w:t>&lt;AGENCY NAME&gt; Oklahoma City</w:t>
      </w:r>
    </w:p>
    <w:p>
      <w:pPr>
        <w:pStyle w:val="Normal"/>
        <w:spacing w:before="240" w:after="0"/>
        <w:jc w:val="center"/>
        <w:rPr>
          <w:rFonts w:cs="Arial" w:ascii="Arial" w:hAnsi="Arial"/>
          <w:b/>
          <w:color w:val="000000"/>
          <w:sz w:val="16"/>
          <w:szCs w:val="16"/>
        </w:rPr>
      </w:pPr>
      <w:r>
        <w:rPr>
          <w:rFonts w:cs="Arial" w:ascii="Arial" w:hAnsi="Arial"/>
          <w:b/>
          <w:color w:val="000000"/>
          <w:sz w:val="16"/>
          <w:szCs w:val="16"/>
        </w:rPr>
        <w:t>Recovery Locations and Travel Directions</w:t>
      </w:r>
    </w:p>
    <w:p>
      <w:pPr>
        <w:pStyle w:val="Heading4"/>
        <w:numPr>
          <w:ilvl w:val="3"/>
          <w:numId w:val="1"/>
        </w:numPr>
        <w:rPr>
          <w:rFonts w:cs="Arial"/>
          <w:color w:val="000000"/>
          <w:sz w:val="16"/>
          <w:szCs w:val="16"/>
        </w:rPr>
      </w:pPr>
      <w:r>
        <w:rPr>
          <w:rFonts w:cs="Arial"/>
          <w:color w:val="000000"/>
          <w:sz w:val="16"/>
          <w:szCs w:val="16"/>
        </w:rPr>
        <w:t>Alternate Sites</w:t>
      </w:r>
    </w:p>
    <w:tbl>
      <w:tblPr>
        <w:jc w:val="center"/>
        <w:tblInd w:w="0" w:type="dxa"/>
        <w:tblBorders>
          <w:top w:val="single" w:sz="12" w:space="0" w:color="000001"/>
          <w:left w:val="single" w:sz="12" w:space="0" w:color="000001"/>
          <w:bottom w:val="single" w:sz="12" w:space="0" w:color="000001"/>
          <w:insideH w:val="single" w:sz="12" w:space="0" w:color="000001"/>
          <w:right w:val="nil"/>
          <w:insideV w:val="nil"/>
        </w:tblBorders>
        <w:tblCellMar>
          <w:top w:w="0" w:type="dxa"/>
          <w:left w:w="78" w:type="dxa"/>
          <w:bottom w:w="0" w:type="dxa"/>
          <w:right w:w="108" w:type="dxa"/>
        </w:tblCellMar>
      </w:tblPr>
      <w:tblGrid>
        <w:gridCol w:w="4427"/>
        <w:gridCol w:w="4458"/>
      </w:tblGrid>
      <w:tr>
        <w:trPr>
          <w:cantSplit w:val="false"/>
        </w:trPr>
        <w:tc>
          <w:tcPr>
            <w:tcW w:w="4427" w:type="dxa"/>
            <w:tcBorders>
              <w:top w:val="single" w:sz="12" w:space="0" w:color="000001"/>
              <w:left w:val="single" w:sz="12" w:space="0" w:color="000001"/>
              <w:bottom w:val="single" w:sz="12" w:space="0" w:color="000001"/>
              <w:insideH w:val="single" w:sz="12" w:space="0" w:color="000001"/>
              <w:right w:val="nil"/>
              <w:insideV w:val="nil"/>
            </w:tcBorders>
            <w:shd w:fill="666699" w:val="clear"/>
            <w:tcMar>
              <w:left w:w="78"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Critical Function</w:t>
            </w:r>
          </w:p>
        </w:tc>
        <w:tc>
          <w:tcPr>
            <w:tcW w:w="4458" w:type="dxa"/>
            <w:tcBorders>
              <w:top w:val="single" w:sz="12" w:space="0" w:color="000001"/>
              <w:left w:val="single" w:sz="6" w:space="0" w:color="000001"/>
              <w:bottom w:val="single" w:sz="12" w:space="0" w:color="000001"/>
              <w:insideH w:val="single" w:sz="12" w:space="0" w:color="000001"/>
              <w:right w:val="single" w:sz="12" w:space="0" w:color="000001"/>
              <w:insideV w:val="single" w:sz="12" w:space="0" w:color="000001"/>
            </w:tcBorders>
            <w:shd w:fill="666699" w:val="clear"/>
            <w:tcMar>
              <w:left w:w="92" w:type="dxa"/>
            </w:tcMar>
            <w:vAlign w:val="center"/>
          </w:tcPr>
          <w:p>
            <w:pPr>
              <w:pStyle w:val="Normal"/>
              <w:jc w:val="center"/>
              <w:rPr>
                <w:rFonts w:cs="Arial" w:ascii="Arial" w:hAnsi="Arial"/>
                <w:b/>
                <w:color w:val="000000"/>
                <w:sz w:val="16"/>
                <w:szCs w:val="16"/>
              </w:rPr>
            </w:pPr>
            <w:r>
              <w:rPr>
                <w:rFonts w:cs="Arial" w:ascii="Arial" w:hAnsi="Arial"/>
                <w:b/>
                <w:color w:val="000000"/>
                <w:sz w:val="16"/>
                <w:szCs w:val="16"/>
              </w:rPr>
              <w:t>Alternate Site</w:t>
            </w:r>
          </w:p>
        </w:tc>
      </w:tr>
      <w:tr>
        <w:trPr>
          <w:cantSplit w:val="false"/>
        </w:trPr>
        <w:tc>
          <w:tcPr>
            <w:tcW w:w="4427" w:type="dxa"/>
            <w:tcBorders>
              <w:top w:val="nil"/>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Desktop and Personnel</w:t>
            </w:r>
          </w:p>
        </w:tc>
        <w:tc>
          <w:tcPr>
            <w:tcW w:w="4458" w:type="dxa"/>
            <w:tcBorders>
              <w:top w:val="nil"/>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false"/>
        </w:trPr>
        <w:tc>
          <w:tcPr>
            <w:tcW w:w="442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t>EOC Emergency Management Team</w:t>
            </w:r>
          </w:p>
        </w:tc>
        <w:tc>
          <w:tcPr>
            <w:tcW w:w="4458"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false"/>
        </w:trPr>
        <w:tc>
          <w:tcPr>
            <w:tcW w:w="442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r>
          </w:p>
        </w:tc>
        <w:tc>
          <w:tcPr>
            <w:tcW w:w="4458"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false"/>
        </w:trPr>
        <w:tc>
          <w:tcPr>
            <w:tcW w:w="442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r>
          </w:p>
        </w:tc>
        <w:tc>
          <w:tcPr>
            <w:tcW w:w="4458"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false"/>
        </w:trPr>
        <w:tc>
          <w:tcPr>
            <w:tcW w:w="442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r>
          </w:p>
        </w:tc>
        <w:tc>
          <w:tcPr>
            <w:tcW w:w="4458"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false"/>
        </w:trPr>
        <w:tc>
          <w:tcPr>
            <w:tcW w:w="442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r>
          </w:p>
        </w:tc>
        <w:tc>
          <w:tcPr>
            <w:tcW w:w="4458"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false"/>
        </w:trPr>
        <w:tc>
          <w:tcPr>
            <w:tcW w:w="442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r>
          </w:p>
        </w:tc>
        <w:tc>
          <w:tcPr>
            <w:tcW w:w="4458"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r>
        <w:trPr>
          <w:cantSplit w:val="false"/>
        </w:trPr>
        <w:tc>
          <w:tcPr>
            <w:tcW w:w="4427" w:type="dxa"/>
            <w:tcBorders>
              <w:top w:val="single" w:sz="6" w:space="0" w:color="000001"/>
              <w:left w:val="single" w:sz="12" w:space="0" w:color="000001"/>
              <w:bottom w:val="single" w:sz="12" w:space="0" w:color="000001"/>
              <w:insideH w:val="single" w:sz="12" w:space="0" w:color="000001"/>
              <w:right w:val="nil"/>
              <w:insideV w:val="nil"/>
            </w:tcBorders>
            <w:shd w:fill="FFFFFF" w:val="clear"/>
            <w:tcMar>
              <w:left w:w="78" w:type="dxa"/>
            </w:tcMar>
          </w:tcPr>
          <w:p>
            <w:pPr>
              <w:pStyle w:val="Normal"/>
              <w:rPr>
                <w:rFonts w:cs="Arial" w:ascii="Arial" w:hAnsi="Arial"/>
                <w:color w:val="000000"/>
                <w:sz w:val="16"/>
                <w:szCs w:val="16"/>
              </w:rPr>
            </w:pPr>
            <w:r>
              <w:rPr>
                <w:rFonts w:cs="Arial" w:ascii="Arial" w:hAnsi="Arial"/>
                <w:color w:val="000000"/>
                <w:sz w:val="16"/>
                <w:szCs w:val="16"/>
              </w:rPr>
            </w:r>
          </w:p>
        </w:tc>
        <w:tc>
          <w:tcPr>
            <w:tcW w:w="4458" w:type="dxa"/>
            <w:tcBorders>
              <w:top w:val="single" w:sz="6" w:space="0" w:color="000001"/>
              <w:left w:val="single" w:sz="6" w:space="0" w:color="000001"/>
              <w:bottom w:val="single" w:sz="12" w:space="0" w:color="000001"/>
              <w:insideH w:val="single" w:sz="12" w:space="0" w:color="000001"/>
              <w:right w:val="single" w:sz="12" w:space="0" w:color="000001"/>
              <w:insideV w:val="single" w:sz="12" w:space="0" w:color="000001"/>
            </w:tcBorders>
            <w:shd w:fill="FFFFFF" w:val="clear"/>
            <w:tcMar>
              <w:left w:w="92" w:type="dxa"/>
            </w:tcMar>
          </w:tcPr>
          <w:p>
            <w:pPr>
              <w:pStyle w:val="Normal"/>
              <w:rPr>
                <w:rFonts w:cs="Arial" w:ascii="Arial" w:hAnsi="Arial"/>
                <w:color w:val="000000"/>
                <w:sz w:val="16"/>
                <w:szCs w:val="16"/>
              </w:rPr>
            </w:pPr>
            <w:r>
              <w:rPr>
                <w:rFonts w:cs="Arial" w:ascii="Arial" w:hAnsi="Arial"/>
                <w:color w:val="000000"/>
                <w:sz w:val="16"/>
                <w:szCs w:val="16"/>
              </w:rPr>
            </w:r>
          </w:p>
        </w:tc>
      </w:tr>
    </w:tbl>
    <w:p>
      <w:pPr>
        <w:pStyle w:val="Normal"/>
        <w:spacing w:before="120" w:after="0"/>
        <w:jc w:val="both"/>
        <w:rPr>
          <w:rFonts w:cs="Arial" w:ascii="Arial" w:hAnsi="Arial"/>
          <w:color w:val="000000"/>
          <w:sz w:val="16"/>
          <w:szCs w:val="16"/>
        </w:rPr>
      </w:pPr>
      <w:r>
        <w:rPr>
          <w:rFonts w:cs="Arial" w:ascii="Arial" w:hAnsi="Arial"/>
          <w:b/>
          <w:color w:val="000000"/>
          <w:sz w:val="16"/>
          <w:szCs w:val="16"/>
        </w:rPr>
        <w:t>NOTE</w:t>
      </w:r>
      <w:r>
        <w:rPr>
          <w:rFonts w:cs="Arial" w:ascii="Arial" w:hAnsi="Arial"/>
          <w:color w:val="000000"/>
          <w:sz w:val="16"/>
          <w:szCs w:val="16"/>
        </w:rPr>
        <w:t xml:space="preserve"> - Provide directions to all alternate sites. Include address and phone number of site.  Include Maps and Floor Plans.</w:t>
      </w:r>
    </w:p>
    <w:p>
      <w:pPr>
        <w:pStyle w:val="Normal"/>
        <w:spacing w:before="120" w:after="0"/>
        <w:jc w:val="both"/>
        <w:rPr>
          <w:rFonts w:cs="Arial" w:ascii="Arial" w:hAnsi="Arial"/>
          <w:color w:val="000000"/>
          <w:sz w:val="16"/>
          <w:szCs w:val="16"/>
        </w:rPr>
      </w:pPr>
      <w:r>
        <w:rPr>
          <w:rFonts w:cs="Arial" w:ascii="Arial" w:hAnsi="Arial"/>
          <w:color w:val="000000"/>
          <w:sz w:val="16"/>
          <w:szCs w:val="16"/>
        </w:rPr>
      </w:r>
    </w:p>
    <w:p>
      <w:pPr>
        <w:pStyle w:val="Normal"/>
        <w:spacing w:before="120" w:after="0"/>
        <w:jc w:val="both"/>
        <w:rPr>
          <w:rFonts w:cs="Arial" w:ascii="Arial" w:hAnsi="Arial"/>
          <w:color w:val="000000"/>
          <w:sz w:val="16"/>
          <w:szCs w:val="16"/>
        </w:rPr>
      </w:pPr>
      <w:r>
        <w:rPr>
          <w:rFonts w:cs="Arial" w:ascii="Arial" w:hAnsi="Arial"/>
          <w:color w:val="000000"/>
          <w:sz w:val="16"/>
          <w:szCs w:val="16"/>
        </w:rPr>
      </w:r>
    </w:p>
    <w:p>
      <w:pPr>
        <w:pStyle w:val="Heading2"/>
        <w:pageBreakBefore/>
        <w:numPr>
          <w:ilvl w:val="1"/>
          <w:numId w:val="1"/>
        </w:numPr>
        <w:tabs>
          <w:tab w:val="left" w:pos="9540" w:leader="none"/>
        </w:tabs>
        <w:jc w:val="left"/>
        <w:rPr>
          <w:rFonts w:cs="Arial" w:ascii="Arial" w:hAnsi="Arial"/>
          <w:color w:val="000000"/>
          <w:sz w:val="16"/>
          <w:szCs w:val="16"/>
        </w:rPr>
      </w:pPr>
      <w:r>
        <w:rPr>
          <w:rFonts w:cs="Arial" w:ascii="Arial" w:hAnsi="Arial"/>
          <w:color w:val="000000"/>
          <w:sz w:val="16"/>
          <w:szCs w:val="16"/>
        </w:rPr>
      </w:r>
    </w:p>
    <w:p>
      <w:pPr>
        <w:pStyle w:val="Heading2"/>
        <w:numPr>
          <w:ilvl w:val="1"/>
          <w:numId w:val="1"/>
        </w:numPr>
        <w:tabs>
          <w:tab w:val="left" w:pos="9540" w:leader="none"/>
        </w:tabs>
        <w:rPr>
          <w:rFonts w:cs="Arial" w:ascii="Arial" w:hAnsi="Arial"/>
          <w:color w:val="000000"/>
          <w:sz w:val="16"/>
          <w:szCs w:val="16"/>
        </w:rPr>
      </w:pPr>
      <w:bookmarkStart w:id="55" w:name="_Appendix_E_-"/>
      <w:bookmarkStart w:id="56" w:name="__RefHeading___Toc182790740"/>
      <w:bookmarkEnd w:id="55"/>
      <w:bookmarkEnd w:id="56"/>
      <w:r>
        <w:rPr>
          <w:rFonts w:cs="Arial" w:ascii="Arial" w:hAnsi="Arial"/>
          <w:color w:val="000000"/>
          <w:sz w:val="16"/>
          <w:szCs w:val="16"/>
        </w:rPr>
        <w:t>Appendix E - Vital Records</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240" w:after="0"/>
        <w:jc w:val="center"/>
        <w:rPr>
          <w:rFonts w:cs="Arial" w:ascii="Arial" w:hAnsi="Arial"/>
          <w:color w:val="000000"/>
          <w:sz w:val="16"/>
          <w:szCs w:val="16"/>
        </w:rPr>
      </w:pPr>
      <w:r>
        <w:rPr>
          <w:rFonts w:cs="Arial" w:ascii="Arial" w:hAnsi="Arial"/>
          <w:color w:val="000000"/>
          <w:sz w:val="16"/>
          <w:szCs w:val="16"/>
        </w:rPr>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3095"/>
        <w:gridCol w:w="2159"/>
        <w:gridCol w:w="2159"/>
        <w:gridCol w:w="2192"/>
      </w:tblGrid>
      <w:tr>
        <w:trPr>
          <w:trHeight w:val="753" w:hRule="atLeast"/>
          <w:cantSplit w:val="false"/>
        </w:trPr>
        <w:tc>
          <w:tcPr>
            <w:tcW w:w="3095"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b/>
                <w:color w:val="000000"/>
                <w:sz w:val="16"/>
                <w:szCs w:val="16"/>
              </w:rPr>
            </w:pPr>
            <w:r>
              <w:rPr>
                <w:rFonts w:cs="Arial" w:ascii="Arial" w:hAnsi="Arial"/>
                <w:b/>
                <w:color w:val="000000"/>
                <w:sz w:val="16"/>
                <w:szCs w:val="16"/>
              </w:rPr>
              <w:t>Description</w:t>
            </w:r>
          </w:p>
        </w:tc>
        <w:tc>
          <w:tcPr>
            <w:tcW w:w="215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b/>
                <w:color w:val="000000"/>
                <w:sz w:val="16"/>
                <w:szCs w:val="16"/>
              </w:rPr>
            </w:pPr>
            <w:r>
              <w:rPr>
                <w:rFonts w:cs="Arial" w:ascii="Arial" w:hAnsi="Arial"/>
                <w:b/>
                <w:color w:val="000000"/>
                <w:sz w:val="16"/>
                <w:szCs w:val="16"/>
              </w:rPr>
              <w:t>Primary Location of Records</w:t>
            </w:r>
          </w:p>
        </w:tc>
        <w:tc>
          <w:tcPr>
            <w:tcW w:w="215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b/>
                <w:color w:val="000000"/>
                <w:sz w:val="16"/>
                <w:szCs w:val="16"/>
              </w:rPr>
            </w:pPr>
            <w:r>
              <w:rPr>
                <w:rFonts w:cs="Arial" w:ascii="Arial" w:hAnsi="Arial"/>
                <w:b/>
                <w:color w:val="000000"/>
                <w:sz w:val="16"/>
                <w:szCs w:val="16"/>
              </w:rPr>
              <w:t>Alternate (Backup) Location of Records</w:t>
            </w:r>
          </w:p>
        </w:tc>
        <w:tc>
          <w:tcPr>
            <w:tcW w:w="2192" w:type="dxa"/>
            <w:tcBorders>
              <w:top w:val="single" w:sz="12" w:space="0" w:color="000001"/>
              <w:left w:val="single" w:sz="6" w:space="0" w:color="000001"/>
              <w:bottom w:val="single" w:sz="6" w:space="0" w:color="000001"/>
              <w:insideH w:val="single" w:sz="6" w:space="0" w:color="000001"/>
              <w:right w:val="single" w:sz="12" w:space="0" w:color="000001"/>
              <w:insideV w:val="single" w:sz="12" w:space="0" w:color="000001"/>
            </w:tcBorders>
            <w:shd w:fill="666699"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b/>
                <w:color w:val="000000"/>
                <w:sz w:val="16"/>
                <w:szCs w:val="16"/>
              </w:rPr>
            </w:pPr>
            <w:r>
              <w:rPr>
                <w:rFonts w:cs="Arial" w:ascii="Arial" w:hAnsi="Arial"/>
                <w:b/>
                <w:color w:val="000000"/>
                <w:sz w:val="16"/>
                <w:szCs w:val="16"/>
              </w:rPr>
              <w:t>Other Sources to Obtain Records</w:t>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rPr>
                <w:rFonts w:cs="Arial" w:ascii="Arial" w:hAnsi="Arial"/>
                <w:color w:val="000000"/>
                <w:sz w:val="16"/>
                <w:szCs w:val="16"/>
              </w:rPr>
            </w:pPr>
            <w:r>
              <w:rPr>
                <w:rFonts w:cs="Arial" w:ascii="Arial" w:hAnsi="Arial"/>
                <w:color w:val="000000"/>
                <w:sz w:val="16"/>
                <w:szCs w:val="16"/>
              </w:rPr>
              <w:t>Settlement Agreements</w:t>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rPr>
                <w:rFonts w:cs="Arial" w:ascii="Arial" w:hAnsi="Arial"/>
                <w:color w:val="000000"/>
                <w:sz w:val="16"/>
                <w:szCs w:val="16"/>
              </w:rPr>
            </w:pPr>
            <w:r>
              <w:rPr>
                <w:rFonts w:cs="Arial" w:ascii="Arial" w:hAnsi="Arial"/>
                <w:color w:val="000000"/>
                <w:sz w:val="16"/>
                <w:szCs w:val="16"/>
              </w:rPr>
              <w:t>Department File Cabinets</w:t>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t>Vault</w:t>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t>Scanned images on Network drive/Other Parties</w:t>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color w:val="000000"/>
                <w:sz w:val="16"/>
                <w:szCs w:val="16"/>
              </w:rPr>
            </w:pPr>
            <w:r>
              <w:rPr>
                <w:rFonts w:cs="Arial" w:ascii="Arial" w:hAnsi="Arial"/>
                <w:color w:val="000000"/>
                <w:sz w:val="16"/>
                <w:szCs w:val="16"/>
              </w:rPr>
              <w:t>Litigation Files</w:t>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color w:val="000000"/>
                <w:sz w:val="16"/>
                <w:szCs w:val="16"/>
              </w:rPr>
            </w:pPr>
            <w:r>
              <w:rPr>
                <w:rFonts w:cs="Arial" w:ascii="Arial" w:hAnsi="Arial"/>
                <w:color w:val="000000"/>
                <w:sz w:val="16"/>
                <w:szCs w:val="16"/>
              </w:rPr>
              <w:t>Department File Room</w:t>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t>Scanned Images of pleadings on Network drive</w:t>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t>Outside Counsel/Courts</w:t>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24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jc w:val="center"/>
              <w:rPr>
                <w:rFonts w:cs="Arial" w:ascii="Arial" w:hAnsi="Arial"/>
                <w:color w:val="000000"/>
                <w:sz w:val="16"/>
                <w:szCs w:val="16"/>
              </w:rPr>
            </w:pPr>
            <w:r>
              <w:rPr>
                <w:rFonts w:cs="Arial" w:ascii="Arial" w:hAnsi="Arial"/>
                <w:color w:val="000000"/>
                <w:sz w:val="16"/>
                <w:szCs w:val="16"/>
              </w:rPr>
            </w:r>
          </w:p>
        </w:tc>
      </w:tr>
      <w:tr>
        <w:trPr>
          <w:trHeight w:val="432"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jc w:val="center"/>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vAlign w:val="cente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before="60" w:after="0"/>
              <w:jc w:val="center"/>
              <w:rPr>
                <w:rFonts w:cs="Arial" w:ascii="Arial" w:hAnsi="Arial"/>
                <w:color w:val="000000"/>
                <w:sz w:val="16"/>
                <w:szCs w:val="16"/>
              </w:rPr>
            </w:pPr>
            <w:r>
              <w:rPr>
                <w:rFonts w:cs="Arial" w:ascii="Arial" w:hAnsi="Arial"/>
                <w:color w:val="000000"/>
                <w:sz w:val="16"/>
                <w:szCs w:val="16"/>
              </w:rPr>
            </w:r>
          </w:p>
        </w:tc>
      </w:tr>
    </w:tbl>
    <w:p>
      <w:pPr>
        <w:pStyle w:val="Heading2"/>
        <w:numPr>
          <w:ilvl w:val="1"/>
          <w:numId w:val="1"/>
        </w:numPr>
        <w:rPr>
          <w:rFonts w:cs="Arial" w:ascii="Arial" w:hAnsi="Arial"/>
          <w:color w:val="000000"/>
          <w:sz w:val="16"/>
          <w:szCs w:val="16"/>
        </w:rPr>
      </w:pPr>
      <w:bookmarkStart w:id="57" w:name="_Appendix_F_-"/>
      <w:bookmarkStart w:id="58" w:name="__RefHeading___Toc182790741"/>
      <w:bookmarkEnd w:id="57"/>
      <w:bookmarkEnd w:id="58"/>
      <w:r>
        <w:rPr>
          <w:rFonts w:cs="Arial" w:ascii="Arial" w:hAnsi="Arial"/>
          <w:color w:val="000000"/>
          <w:sz w:val="16"/>
          <w:szCs w:val="16"/>
        </w:rPr>
        <w:t>Appendix F - Forms and Supplies</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240" w:after="0"/>
        <w:rPr>
          <w:rFonts w:cs="Arial" w:ascii="Arial" w:hAnsi="Arial"/>
          <w:color w:val="000000"/>
          <w:sz w:val="16"/>
          <w:szCs w:val="16"/>
        </w:rPr>
      </w:pPr>
      <w:r>
        <w:rPr>
          <w:rFonts w:cs="Arial" w:ascii="Arial" w:hAnsi="Arial"/>
          <w:color w:val="000000"/>
          <w:sz w:val="16"/>
          <w:szCs w:val="16"/>
        </w:rPr>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3095"/>
        <w:gridCol w:w="2159"/>
        <w:gridCol w:w="2159"/>
        <w:gridCol w:w="2192"/>
      </w:tblGrid>
      <w:tr>
        <w:trPr>
          <w:cantSplit w:val="false"/>
        </w:trPr>
        <w:tc>
          <w:tcPr>
            <w:tcW w:w="3095"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Form/Supply Name/Description</w:t>
            </w:r>
          </w:p>
        </w:tc>
        <w:tc>
          <w:tcPr>
            <w:tcW w:w="215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Primary Locations Where Stored</w:t>
            </w:r>
          </w:p>
        </w:tc>
        <w:tc>
          <w:tcPr>
            <w:tcW w:w="215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Alternate Sources to Obtain Form/Supply</w:t>
            </w:r>
          </w:p>
        </w:tc>
        <w:tc>
          <w:tcPr>
            <w:tcW w:w="2192" w:type="dxa"/>
            <w:tcBorders>
              <w:top w:val="single" w:sz="12" w:space="0" w:color="000001"/>
              <w:left w:val="single" w:sz="6" w:space="0" w:color="000001"/>
              <w:bottom w:val="single" w:sz="6" w:space="0" w:color="000001"/>
              <w:insideH w:val="single" w:sz="6" w:space="0" w:color="000001"/>
              <w:right w:val="single" w:sz="12" w:space="0" w:color="000001"/>
              <w:insideV w:val="single" w:sz="12" w:space="0" w:color="000001"/>
            </w:tcBorders>
            <w:shd w:fill="666699" w:val="clear"/>
            <w:tcMar>
              <w:left w:w="92"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Vendor’s Name/Phone</w:t>
            </w:r>
          </w:p>
        </w:tc>
      </w:tr>
      <w:tr>
        <w:trPr>
          <w:trHeight w:val="561" w:hRule="atLeast"/>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t>No special form or supplies other than standard office supplies.</w:t>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eastAsia="Arial" w:cs="Arial" w:ascii="Arial" w:hAnsi="Arial"/>
                <w:color w:val="000000"/>
                <w:sz w:val="16"/>
                <w:szCs w:val="16"/>
              </w:rPr>
            </w:pPr>
            <w:r>
              <w:rPr>
                <w:rFonts w:eastAsia="Arial" w:cs="Arial" w:ascii="Arial" w:hAnsi="Arial"/>
                <w:color w:val="000000"/>
                <w:sz w:val="16"/>
                <w:szCs w:val="16"/>
              </w:rPr>
              <w:t xml:space="preserve">     </w:t>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r>
        <w:trPr>
          <w:cantSplit w:val="false"/>
        </w:trPr>
        <w:tc>
          <w:tcPr>
            <w:tcW w:w="3095" w:type="dxa"/>
            <w:tcBorders>
              <w:top w:val="single" w:sz="6" w:space="0" w:color="000001"/>
              <w:left w:val="single" w:sz="12" w:space="0" w:color="000001"/>
              <w:bottom w:val="single" w:sz="12" w:space="0" w:color="000001"/>
              <w:insideH w:val="single" w:sz="12"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12" w:space="0" w:color="000001"/>
              <w:insideH w:val="single" w:sz="12"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59" w:type="dxa"/>
            <w:tcBorders>
              <w:top w:val="single" w:sz="6" w:space="0" w:color="000001"/>
              <w:left w:val="single" w:sz="6" w:space="0" w:color="000001"/>
              <w:bottom w:val="single" w:sz="12" w:space="0" w:color="000001"/>
              <w:insideH w:val="single" w:sz="12"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c>
          <w:tcPr>
            <w:tcW w:w="2192" w:type="dxa"/>
            <w:tcBorders>
              <w:top w:val="single" w:sz="6" w:space="0" w:color="000001"/>
              <w:left w:val="single" w:sz="6" w:space="0" w:color="000001"/>
              <w:bottom w:val="single" w:sz="12" w:space="0" w:color="000001"/>
              <w:insideH w:val="single" w:sz="12"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s>
              <w:spacing w:lineRule="exact" w:line="200" w:before="60" w:after="0"/>
              <w:rPr>
                <w:rFonts w:cs="Arial" w:ascii="Arial" w:hAnsi="Arial"/>
                <w:color w:val="000000"/>
                <w:sz w:val="16"/>
                <w:szCs w:val="16"/>
              </w:rPr>
            </w:pPr>
            <w:r>
              <w:rPr>
                <w:rFonts w:cs="Arial" w:ascii="Arial" w:hAnsi="Arial"/>
                <w:color w:val="000000"/>
                <w:sz w:val="16"/>
                <w:szCs w:val="16"/>
              </w:rPr>
            </w:r>
          </w:p>
        </w:tc>
      </w:tr>
    </w:tbl>
    <w:p>
      <w:pPr>
        <w:sectPr>
          <w:headerReference w:type="default" r:id="rId17"/>
          <w:footerReference w:type="default" r:id="rId18"/>
          <w:type w:val="nextPage"/>
          <w:pgSz w:w="12240" w:h="15840"/>
          <w:pgMar w:left="1440" w:right="1440" w:header="720" w:top="1987" w:footer="720" w:bottom="1440" w:gutter="0"/>
          <w:pgNumType w:fmt="decimal"/>
          <w:formProt w:val="false"/>
          <w:textDirection w:val="lrTb"/>
          <w:docGrid w:type="default" w:linePitch="360" w:charSpace="4294961151"/>
        </w:sectPr>
        <w:pStyle w:val="Heading2"/>
        <w:numPr>
          <w:ilvl w:val="1"/>
          <w:numId w:val="1"/>
        </w:numPr>
        <w:jc w:val="left"/>
        <w:rPr>
          <w:rFonts w:cs="Arial" w:ascii="Arial" w:hAnsi="Arial"/>
          <w:color w:val="000000"/>
          <w:sz w:val="16"/>
          <w:szCs w:val="16"/>
        </w:rPr>
      </w:pPr>
      <w:r>
        <w:rPr>
          <w:rFonts w:cs="Arial" w:ascii="Arial" w:hAnsi="Arial"/>
          <w:color w:val="000000"/>
          <w:sz w:val="16"/>
          <w:szCs w:val="16"/>
        </w:rPr>
      </w:r>
    </w:p>
    <w:p>
      <w:pPr>
        <w:pStyle w:val="Heading2"/>
        <w:numPr>
          <w:ilvl w:val="1"/>
          <w:numId w:val="1"/>
        </w:numPr>
        <w:rPr>
          <w:rFonts w:cs="Arial" w:ascii="Arial" w:hAnsi="Arial"/>
          <w:color w:val="000000"/>
          <w:sz w:val="16"/>
          <w:szCs w:val="16"/>
        </w:rPr>
      </w:pPr>
      <w:bookmarkStart w:id="59" w:name="_Appendix_G_-"/>
      <w:bookmarkStart w:id="60" w:name="__RefHeading___Toc182790742"/>
      <w:bookmarkEnd w:id="59"/>
      <w:bookmarkEnd w:id="60"/>
      <w:r>
        <w:rPr>
          <w:rFonts w:cs="Arial" w:ascii="Arial" w:hAnsi="Arial"/>
          <w:color w:val="000000"/>
          <w:sz w:val="16"/>
          <w:szCs w:val="16"/>
        </w:rPr>
        <w:t>Appendix G - Vendor Lists</w:t>
      </w:r>
    </w:p>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3509"/>
        <w:gridCol w:w="1732"/>
        <w:gridCol w:w="1552"/>
        <w:gridCol w:w="1552"/>
        <w:gridCol w:w="1585"/>
      </w:tblGrid>
      <w:tr>
        <w:trPr>
          <w:cantSplit w:val="false"/>
        </w:trPr>
        <w:tc>
          <w:tcPr>
            <w:tcW w:w="3509"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Vendor Name</w:t>
            </w:r>
          </w:p>
        </w:tc>
        <w:tc>
          <w:tcPr>
            <w:tcW w:w="1732"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Goods/Service Provided</w:t>
            </w:r>
          </w:p>
        </w:tc>
        <w:tc>
          <w:tcPr>
            <w:tcW w:w="1552"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Contact Name</w:t>
            </w:r>
          </w:p>
        </w:tc>
        <w:tc>
          <w:tcPr>
            <w:tcW w:w="1552"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Address</w:t>
            </w:r>
          </w:p>
        </w:tc>
        <w:tc>
          <w:tcPr>
            <w:tcW w:w="1585" w:type="dxa"/>
            <w:tcBorders>
              <w:top w:val="single" w:sz="12" w:space="0" w:color="000001"/>
              <w:left w:val="single" w:sz="6" w:space="0" w:color="000001"/>
              <w:bottom w:val="single" w:sz="6" w:space="0" w:color="000001"/>
              <w:insideH w:val="single" w:sz="6" w:space="0" w:color="000001"/>
              <w:right w:val="single" w:sz="12" w:space="0" w:color="000001"/>
              <w:insideV w:val="single" w:sz="12" w:space="0" w:color="000001"/>
            </w:tcBorders>
            <w:shd w:fill="666699" w:val="clear"/>
            <w:tcMar>
              <w:left w:w="92" w:type="dxa"/>
            </w:tcMar>
            <w:vAlign w:val="center"/>
          </w:tcPr>
          <w:p>
            <w:pPr>
              <w:pStyle w:val="Normal"/>
              <w:tabs>
                <w:tab w:val="left" w:pos="648" w:leader="none"/>
                <w:tab w:val="left" w:pos="3672" w:leader="none"/>
                <w:tab w:val="left" w:pos="4680" w:leader="none"/>
                <w:tab w:val="left" w:pos="6408" w:leader="none"/>
              </w:tabs>
              <w:spacing w:before="240" w:after="0"/>
              <w:jc w:val="center"/>
              <w:rPr>
                <w:rFonts w:cs="Arial" w:ascii="Arial" w:hAnsi="Arial"/>
                <w:b/>
                <w:color w:val="000000"/>
                <w:sz w:val="16"/>
                <w:szCs w:val="16"/>
              </w:rPr>
            </w:pPr>
            <w:r>
              <w:rPr>
                <w:rFonts w:cs="Arial" w:ascii="Arial" w:hAnsi="Arial"/>
                <w:b/>
                <w:color w:val="000000"/>
                <w:sz w:val="16"/>
                <w:szCs w:val="16"/>
              </w:rPr>
              <w:t>Phone #</w:t>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t>Master Service Agreements and other contractors  – lists available on network Master Service Agreement and Insurance databases</w:t>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cantSplit w:val="false"/>
        </w:trPr>
        <w:tc>
          <w:tcPr>
            <w:tcW w:w="350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r>
        <w:trPr>
          <w:trHeight w:val="588" w:hRule="atLeast"/>
          <w:cantSplit w:val="false"/>
        </w:trPr>
        <w:tc>
          <w:tcPr>
            <w:tcW w:w="3509" w:type="dxa"/>
            <w:tcBorders>
              <w:top w:val="single" w:sz="6" w:space="0" w:color="000001"/>
              <w:left w:val="single" w:sz="12" w:space="0" w:color="000001"/>
              <w:bottom w:val="single" w:sz="12" w:space="0" w:color="000001"/>
              <w:insideH w:val="single" w:sz="12" w:space="0" w:color="000001"/>
              <w:right w:val="nil"/>
              <w:insideV w:val="nil"/>
            </w:tcBorders>
            <w:shd w:fill="FFFFFF" w:val="clear"/>
            <w:tcMar>
              <w:left w:w="78"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732" w:type="dxa"/>
            <w:tcBorders>
              <w:top w:val="single" w:sz="6" w:space="0" w:color="000001"/>
              <w:left w:val="single" w:sz="6" w:space="0" w:color="000001"/>
              <w:bottom w:val="single" w:sz="12" w:space="0" w:color="000001"/>
              <w:insideH w:val="single" w:sz="12"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12" w:space="0" w:color="000001"/>
              <w:insideH w:val="single" w:sz="12"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52" w:type="dxa"/>
            <w:tcBorders>
              <w:top w:val="single" w:sz="6" w:space="0" w:color="000001"/>
              <w:left w:val="single" w:sz="6" w:space="0" w:color="000001"/>
              <w:bottom w:val="single" w:sz="12" w:space="0" w:color="000001"/>
              <w:insideH w:val="single" w:sz="12" w:space="0" w:color="000001"/>
              <w:right w:val="nil"/>
              <w:insideV w:val="nil"/>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c>
          <w:tcPr>
            <w:tcW w:w="1585" w:type="dxa"/>
            <w:tcBorders>
              <w:top w:val="single" w:sz="6" w:space="0" w:color="000001"/>
              <w:left w:val="single" w:sz="6" w:space="0" w:color="000001"/>
              <w:bottom w:val="single" w:sz="12" w:space="0" w:color="000001"/>
              <w:insideH w:val="single" w:sz="12" w:space="0" w:color="000001"/>
              <w:right w:val="single" w:sz="12" w:space="0" w:color="000001"/>
              <w:insideV w:val="single" w:sz="12" w:space="0" w:color="000001"/>
            </w:tcBorders>
            <w:shd w:fill="FFFFFF" w:val="clear"/>
            <w:tcMar>
              <w:left w:w="92" w:type="dxa"/>
            </w:tcMar>
          </w:tcPr>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tc>
      </w:tr>
    </w:tbl>
    <w:p>
      <w:pPr>
        <w:sectPr>
          <w:headerReference w:type="default" r:id="rId19"/>
          <w:footerReference w:type="default" r:id="rId20"/>
          <w:type w:val="nextPage"/>
          <w:pgSz w:w="12240" w:h="15840"/>
          <w:pgMar w:left="1440" w:right="1440" w:header="720" w:top="1440" w:footer="720" w:bottom="1440" w:gutter="0"/>
          <w:pgNumType w:fmt="decimal"/>
          <w:formProt w:val="false"/>
          <w:textDirection w:val="lrTb"/>
          <w:docGrid w:type="default" w:linePitch="360" w:charSpace="4294961151"/>
        </w:sectPr>
        <w:pStyle w:val="Heading2"/>
        <w:numPr>
          <w:ilvl w:val="1"/>
          <w:numId w:val="1"/>
        </w:numPr>
        <w:rPr>
          <w:rFonts w:cs="Arial" w:ascii="Arial" w:hAnsi="Arial"/>
          <w:color w:val="000000"/>
          <w:sz w:val="16"/>
          <w:szCs w:val="16"/>
        </w:rPr>
      </w:pPr>
      <w:r>
        <w:rPr>
          <w:rFonts w:cs="Arial" w:ascii="Arial" w:hAnsi="Arial"/>
          <w:color w:val="000000"/>
          <w:sz w:val="16"/>
          <w:szCs w:val="16"/>
        </w:rPr>
      </w:r>
    </w:p>
    <w:p>
      <w:pPr>
        <w:pStyle w:val="Heading2"/>
        <w:numPr>
          <w:ilvl w:val="1"/>
          <w:numId w:val="1"/>
        </w:numPr>
        <w:rPr>
          <w:rFonts w:cs="Arial" w:ascii="Arial" w:hAnsi="Arial"/>
          <w:color w:val="000000"/>
          <w:sz w:val="16"/>
          <w:szCs w:val="16"/>
        </w:rPr>
      </w:pPr>
      <w:bookmarkStart w:id="61" w:name="_Appendix_H_-"/>
      <w:bookmarkStart w:id="62" w:name="__RefHeading___Toc182790743"/>
      <w:bookmarkEnd w:id="61"/>
      <w:bookmarkEnd w:id="62"/>
      <w:r>
        <w:rPr>
          <w:rFonts w:cs="Arial" w:ascii="Arial" w:hAnsi="Arial"/>
          <w:color w:val="000000"/>
          <w:sz w:val="16"/>
          <w:szCs w:val="16"/>
        </w:rPr>
        <w:t>Appendix H - Desktop Computer Configurations</w:t>
      </w:r>
    </w:p>
    <w:p>
      <w:pPr>
        <w:pStyle w:val="Normal"/>
        <w:tabs>
          <w:tab w:val="left" w:pos="648" w:leader="none"/>
          <w:tab w:val="left" w:pos="3672" w:leader="none"/>
          <w:tab w:val="left" w:pos="4680" w:leader="none"/>
          <w:tab w:val="left" w:pos="6408" w:leader="none"/>
        </w:tabs>
        <w:spacing w:before="240" w:after="0"/>
        <w:rPr>
          <w:rFonts w:cs="Arial" w:ascii="Arial" w:hAnsi="Arial"/>
          <w:color w:val="000000"/>
          <w:sz w:val="16"/>
          <w:szCs w:val="16"/>
        </w:rPr>
      </w:pPr>
      <w:r>
        <w:rPr>
          <w:rFonts w:cs="Arial" w:ascii="Arial" w:hAnsi="Arial"/>
          <w:color w:val="000000"/>
          <w:sz w:val="16"/>
          <w:szCs w:val="16"/>
        </w:rPr>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t xml:space="preserve">Description of Desktop:  Dell, etc </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t>Used By: All &lt;Department Name&gt; Employees</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t xml:space="preserve">Business Activity Supported: </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t xml:space="preserve">Connected to Which LAN’s: </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t>Used for Host Access (Which Applications): network printing</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rPr>
      </w:pPr>
      <w:r>
        <w:rPr>
          <w:rFonts w:cs="Arial" w:ascii="Arial" w:hAnsi="Arial"/>
          <w:color w:val="000000"/>
          <w:sz w:val="16"/>
          <w:szCs w:val="16"/>
        </w:rPr>
        <w:tab/>
        <w:t>Special Features, Boards, Memory Size, Etc.: over 20 Gigs HD, over 128MB Memory _____</w:t>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t>Over 850 MHz Processor(s)</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t>Ethernet Net Cards, Fax/Modems</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t>Proprietary Software required (indicate release number, version and/or level, as applicable:</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r>
      <w:r>
        <w:rPr>
          <w:rFonts w:cs="Arial" w:ascii="Arial" w:hAnsi="Arial"/>
          <w:b/>
          <w:bCs/>
          <w:color w:val="000000"/>
          <w:sz w:val="16"/>
          <w:szCs w:val="16"/>
          <w:u w:val="single"/>
        </w:rPr>
        <w:t>The IT Department maintains records on all desktop systems.</w:t>
      </w:r>
      <w:r>
        <w:rPr>
          <w:rFonts w:cs="Arial" w:ascii="Arial" w:hAnsi="Arial"/>
          <w:color w:val="000000"/>
          <w:sz w:val="16"/>
          <w:szCs w:val="16"/>
          <w:u w:val="single"/>
        </w:rPr>
        <w:tab/>
      </w:r>
    </w:p>
    <w:p>
      <w:pPr>
        <w:pStyle w:val="Normal"/>
        <w:tabs>
          <w:tab w:val="left" w:pos="648" w:leader="none"/>
          <w:tab w:val="left" w:pos="8856" w:leader="none"/>
        </w:tabs>
        <w:spacing w:before="240" w:after="0"/>
        <w:rPr>
          <w:rFonts w:cs="Arial" w:ascii="Arial" w:hAnsi="Arial"/>
          <w:color w:val="000000"/>
          <w:sz w:val="16"/>
          <w:szCs w:val="16"/>
          <w:u w:val="single"/>
        </w:rPr>
      </w:pPr>
      <w:r>
        <w:rPr>
          <w:rFonts w:cs="Arial" w:ascii="Arial" w:hAnsi="Arial"/>
          <w:color w:val="000000"/>
          <w:sz w:val="16"/>
          <w:szCs w:val="16"/>
        </w:rPr>
        <w:tab/>
      </w:r>
      <w:r>
        <w:rPr>
          <w:rFonts w:cs="Arial" w:ascii="Arial" w:hAnsi="Arial"/>
          <w:color w:val="000000"/>
          <w:sz w:val="16"/>
          <w:szCs w:val="16"/>
          <w:u w:val="single"/>
        </w:rPr>
        <w:tab/>
      </w:r>
    </w:p>
    <w:p>
      <w:pPr>
        <w:pStyle w:val="Normal"/>
        <w:tabs>
          <w:tab w:val="left" w:pos="648" w:leader="none"/>
          <w:tab w:val="left" w:pos="8856" w:leader="none"/>
        </w:tabs>
        <w:spacing w:lineRule="exact" w:line="200" w:before="240" w:after="0"/>
        <w:rPr>
          <w:rFonts w:cs="Arial" w:ascii="Arial" w:hAnsi="Arial"/>
          <w:color w:val="000000"/>
          <w:sz w:val="16"/>
          <w:szCs w:val="16"/>
          <w:u w:val="single"/>
        </w:rPr>
      </w:pPr>
      <w:r>
        <w:rPr>
          <w:rFonts w:cs="Arial" w:ascii="Arial" w:hAnsi="Arial"/>
          <w:color w:val="000000"/>
          <w:sz w:val="16"/>
          <w:szCs w:val="16"/>
        </w:rPr>
        <w:tab/>
      </w:r>
      <w:r>
        <w:rPr>
          <w:rFonts w:cs="Arial" w:ascii="Arial" w:hAnsi="Arial"/>
          <w:color w:val="000000"/>
          <w:sz w:val="16"/>
          <w:szCs w:val="16"/>
          <w:u w:val="single"/>
        </w:rPr>
        <w:tab/>
      </w:r>
    </w:p>
    <w:p>
      <w:pPr>
        <w:sectPr>
          <w:headerReference w:type="default" r:id="rId21"/>
          <w:footerReference w:type="default" r:id="rId22"/>
          <w:type w:val="nextPage"/>
          <w:pgSz w:w="12240" w:h="15840"/>
          <w:pgMar w:left="1440" w:right="1440" w:header="720" w:top="1440" w:footer="720" w:bottom="1440" w:gutter="0"/>
          <w:pgNumType w:fmt="decimal"/>
          <w:formProt w:val="false"/>
          <w:textDirection w:val="lrTb"/>
          <w:docGrid w:type="default" w:linePitch="360" w:charSpace="4294961151"/>
        </w:sectPr>
        <w:pStyle w:val="Normal"/>
        <w:tabs>
          <w:tab w:val="left" w:pos="648" w:leader="none"/>
          <w:tab w:val="left" w:pos="8856" w:leader="none"/>
        </w:tabs>
        <w:spacing w:lineRule="exact" w:line="200" w:before="240" w:after="0"/>
        <w:rPr>
          <w:rFonts w:cs="Arial" w:ascii="Arial" w:hAnsi="Arial"/>
          <w:color w:val="000000"/>
          <w:sz w:val="16"/>
          <w:szCs w:val="16"/>
          <w:u w:val="single"/>
        </w:rPr>
      </w:pPr>
      <w:r>
        <w:rPr>
          <w:rFonts w:cs="Arial" w:ascii="Arial" w:hAnsi="Arial"/>
          <w:color w:val="000000"/>
          <w:sz w:val="16"/>
          <w:szCs w:val="16"/>
          <w:u w:val="single"/>
        </w:rPr>
      </w:r>
    </w:p>
    <w:p>
      <w:pPr>
        <w:pStyle w:val="Heading2"/>
        <w:numPr>
          <w:ilvl w:val="1"/>
          <w:numId w:val="1"/>
        </w:numPr>
        <w:rPr>
          <w:rFonts w:cs="Arial" w:ascii="Arial" w:hAnsi="Arial"/>
          <w:bCs/>
          <w:color w:val="000000"/>
          <w:sz w:val="16"/>
          <w:szCs w:val="16"/>
        </w:rPr>
      </w:pPr>
      <w:bookmarkStart w:id="63" w:name="_Appendix_I_-"/>
      <w:bookmarkStart w:id="64" w:name="__RefHeading___Toc182790744"/>
      <w:bookmarkEnd w:id="64"/>
      <w:r>
        <w:rPr>
          <w:rFonts w:cs="Arial" w:ascii="Arial" w:hAnsi="Arial"/>
          <w:bCs/>
          <w:color w:val="000000"/>
          <w:sz w:val="16"/>
          <w:szCs w:val="16"/>
        </w:rPr>
        <w:t>Appendix I - Computer System Reports</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r>
    </w:p>
    <w:tbl>
      <w:tblPr>
        <w:jc w:val="left"/>
        <w:tblInd w:w="-29"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2879"/>
        <w:gridCol w:w="3600"/>
        <w:gridCol w:w="1439"/>
        <w:gridCol w:w="1471"/>
      </w:tblGrid>
      <w:tr>
        <w:trPr>
          <w:cantSplit w:val="false"/>
        </w:trPr>
        <w:tc>
          <w:tcPr>
            <w:tcW w:w="2879"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center"/>
              <w:rPr>
                <w:rFonts w:cs="Arial" w:ascii="Arial" w:hAnsi="Arial"/>
                <w:b/>
                <w:color w:val="000000"/>
                <w:sz w:val="16"/>
                <w:szCs w:val="16"/>
              </w:rPr>
            </w:pPr>
            <w:r>
              <w:rPr>
                <w:rFonts w:cs="Arial" w:ascii="Arial" w:hAnsi="Arial"/>
                <w:b/>
                <w:color w:val="000000"/>
                <w:sz w:val="16"/>
                <w:szCs w:val="16"/>
              </w:rPr>
            </w:r>
          </w:p>
          <w:p>
            <w:pPr>
              <w:pStyle w:val="TextBody"/>
              <w:tabs>
                <w:tab w:val="left" w:pos="720" w:leader="none"/>
                <w:tab w:val="left" w:pos="1440" w:leader="none"/>
                <w:tab w:val="left" w:pos="2160" w:leader="none"/>
                <w:tab w:val="left" w:pos="2880" w:leader="none"/>
                <w:tab w:val="left" w:pos="3600" w:leader="none"/>
              </w:tabs>
              <w:jc w:val="center"/>
              <w:rPr>
                <w:rFonts w:cs="Arial" w:ascii="Arial" w:hAnsi="Arial"/>
                <w:b/>
                <w:color w:val="000000"/>
                <w:sz w:val="16"/>
                <w:szCs w:val="16"/>
              </w:rPr>
            </w:pPr>
            <w:r>
              <w:rPr>
                <w:rFonts w:cs="Arial" w:ascii="Arial" w:hAnsi="Arial"/>
                <w:b/>
                <w:color w:val="000000"/>
                <w:sz w:val="16"/>
                <w:szCs w:val="16"/>
              </w:rPr>
              <w:t>Report Name</w:t>
            </w:r>
          </w:p>
        </w:tc>
        <w:tc>
          <w:tcPr>
            <w:tcW w:w="3600"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center"/>
              <w:rPr>
                <w:rFonts w:cs="Arial" w:ascii="Arial" w:hAnsi="Arial"/>
                <w:b/>
                <w:color w:val="000000"/>
                <w:sz w:val="16"/>
                <w:szCs w:val="16"/>
              </w:rPr>
            </w:pPr>
            <w:r>
              <w:rPr>
                <w:rFonts w:cs="Arial" w:ascii="Arial" w:hAnsi="Arial"/>
                <w:b/>
                <w:color w:val="000000"/>
                <w:sz w:val="16"/>
                <w:szCs w:val="16"/>
              </w:rPr>
            </w:r>
          </w:p>
          <w:p>
            <w:pPr>
              <w:pStyle w:val="TextBody"/>
              <w:tabs>
                <w:tab w:val="left" w:pos="720" w:leader="none"/>
                <w:tab w:val="left" w:pos="1440" w:leader="none"/>
                <w:tab w:val="left" w:pos="2160" w:leader="none"/>
                <w:tab w:val="left" w:pos="2880" w:leader="none"/>
                <w:tab w:val="left" w:pos="3600" w:leader="none"/>
              </w:tabs>
              <w:jc w:val="center"/>
              <w:rPr>
                <w:rFonts w:cs="Arial" w:ascii="Arial" w:hAnsi="Arial"/>
                <w:b/>
                <w:color w:val="000000"/>
                <w:sz w:val="16"/>
                <w:szCs w:val="16"/>
              </w:rPr>
            </w:pPr>
            <w:r>
              <w:rPr>
                <w:rFonts w:cs="Arial" w:ascii="Arial" w:hAnsi="Arial"/>
                <w:b/>
                <w:color w:val="000000"/>
                <w:sz w:val="16"/>
                <w:szCs w:val="16"/>
              </w:rPr>
              <w:t>Report Description</w:t>
            </w:r>
          </w:p>
        </w:tc>
        <w:tc>
          <w:tcPr>
            <w:tcW w:w="143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center"/>
              <w:rPr>
                <w:rFonts w:cs="Arial" w:ascii="Arial" w:hAnsi="Arial"/>
                <w:b/>
                <w:color w:val="000000"/>
                <w:sz w:val="16"/>
                <w:szCs w:val="16"/>
              </w:rPr>
            </w:pPr>
            <w:r>
              <w:rPr>
                <w:rFonts w:cs="Arial" w:ascii="Arial" w:hAnsi="Arial"/>
                <w:b/>
                <w:color w:val="000000"/>
                <w:sz w:val="16"/>
                <w:szCs w:val="16"/>
              </w:rPr>
              <w:t>System Produced From</w:t>
            </w:r>
          </w:p>
        </w:tc>
        <w:tc>
          <w:tcPr>
            <w:tcW w:w="1471" w:type="dxa"/>
            <w:tcBorders>
              <w:top w:val="single" w:sz="12" w:space="0" w:color="000001"/>
              <w:left w:val="single" w:sz="6" w:space="0" w:color="000001"/>
              <w:bottom w:val="single" w:sz="6" w:space="0" w:color="000001"/>
              <w:insideH w:val="single" w:sz="6" w:space="0" w:color="000001"/>
              <w:right w:val="single" w:sz="12" w:space="0" w:color="000001"/>
              <w:insideV w:val="single" w:sz="12" w:space="0" w:color="000001"/>
            </w:tcBorders>
            <w:shd w:fill="666699"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center"/>
              <w:rPr>
                <w:rFonts w:cs="Arial" w:ascii="Arial" w:hAnsi="Arial"/>
                <w:b/>
                <w:color w:val="000000"/>
                <w:sz w:val="16"/>
                <w:szCs w:val="16"/>
              </w:rPr>
            </w:pPr>
            <w:r>
              <w:rPr>
                <w:rFonts w:cs="Arial" w:ascii="Arial" w:hAnsi="Arial"/>
                <w:b/>
                <w:color w:val="000000"/>
                <w:sz w:val="16"/>
                <w:szCs w:val="16"/>
              </w:rPr>
              <w:t>Alternate Sources of Report or Information</w:t>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t>No special computer reports required.</w:t>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bl>
    <w:p>
      <w:pPr>
        <w:pStyle w:val="TextBody"/>
        <w:tabs>
          <w:tab w:val="left" w:pos="720" w:leader="none"/>
          <w:tab w:val="left" w:pos="1440" w:leader="none"/>
          <w:tab w:val="left" w:pos="2160" w:leader="none"/>
          <w:tab w:val="left" w:pos="2880" w:leader="none"/>
          <w:tab w:val="left" w:pos="3600" w:leader="none"/>
        </w:tabs>
        <w:rPr>
          <w:rFonts w:cs="Arial" w:ascii="Arial" w:hAnsi="Arial"/>
          <w:color w:val="000000"/>
          <w:sz w:val="16"/>
          <w:szCs w:val="16"/>
        </w:rPr>
      </w:pPr>
      <w:r>
        <w:rPr>
          <w:rFonts w:cs="Arial" w:ascii="Arial" w:hAnsi="Arial"/>
          <w:color w:val="000000"/>
          <w:sz w:val="16"/>
          <w:szCs w:val="16"/>
        </w:rPr>
      </w:r>
    </w:p>
    <w:p>
      <w:pPr>
        <w:pStyle w:val="Heading2"/>
        <w:pageBreakBefore/>
        <w:numPr>
          <w:ilvl w:val="1"/>
          <w:numId w:val="1"/>
        </w:numPr>
        <w:jc w:val="left"/>
        <w:rPr>
          <w:rFonts w:cs="Arial" w:ascii="Arial" w:hAnsi="Arial"/>
          <w:bCs/>
          <w:color w:val="000000"/>
          <w:sz w:val="16"/>
          <w:szCs w:val="16"/>
        </w:rPr>
      </w:pPr>
      <w:bookmarkStart w:id="65" w:name="_Appendix_J_-"/>
      <w:bookmarkStart w:id="66" w:name="__RefHeading___Toc182790745"/>
      <w:bookmarkEnd w:id="65"/>
      <w:bookmarkEnd w:id="66"/>
      <w:r>
        <w:rPr>
          <w:rFonts w:cs="Arial" w:ascii="Arial" w:hAnsi="Arial"/>
          <w:bCs/>
          <w:color w:val="000000"/>
          <w:sz w:val="16"/>
          <w:szCs w:val="16"/>
        </w:rPr>
        <w:t>Appendix J - Critical Software Resources</w:t>
      </w:r>
    </w:p>
    <w:p>
      <w:pPr>
        <w:pStyle w:val="TextBody"/>
        <w:tabs>
          <w:tab w:val="left" w:pos="720" w:leader="none"/>
          <w:tab w:val="left" w:pos="1440" w:leader="none"/>
          <w:tab w:val="left" w:pos="2160" w:leader="none"/>
          <w:tab w:val="left" w:pos="2880" w:leader="none"/>
          <w:tab w:val="left" w:pos="3600" w:leader="none"/>
        </w:tabs>
        <w:rPr>
          <w:rFonts w:cs="Arial" w:ascii="Arial" w:hAnsi="Arial"/>
          <w:color w:val="000000"/>
          <w:sz w:val="16"/>
          <w:szCs w:val="16"/>
        </w:rPr>
      </w:pPr>
      <w:r>
        <w:rPr>
          <w:rFonts w:cs="Arial" w:ascii="Arial" w:hAnsi="Arial"/>
          <w:color w:val="000000"/>
          <w:sz w:val="16"/>
          <w:szCs w:val="16"/>
        </w:rPr>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2879"/>
        <w:gridCol w:w="3600"/>
        <w:gridCol w:w="1439"/>
        <w:gridCol w:w="1471"/>
      </w:tblGrid>
      <w:tr>
        <w:trPr>
          <w:cantSplit w:val="false"/>
        </w:trPr>
        <w:tc>
          <w:tcPr>
            <w:tcW w:w="2879"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Chart"/>
              <w:spacing w:before="120" w:after="120"/>
              <w:rPr>
                <w:rFonts w:cs="Arial" w:ascii="Arial" w:hAnsi="Arial"/>
                <w:color w:val="000000"/>
                <w:sz w:val="16"/>
                <w:szCs w:val="16"/>
              </w:rPr>
            </w:pPr>
            <w:r>
              <w:rPr>
                <w:rFonts w:cs="Arial" w:ascii="Arial" w:hAnsi="Arial"/>
                <w:color w:val="000000"/>
                <w:sz w:val="16"/>
                <w:szCs w:val="16"/>
              </w:rPr>
              <w:t>Software Application</w:t>
            </w:r>
          </w:p>
        </w:tc>
        <w:tc>
          <w:tcPr>
            <w:tcW w:w="3600"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Chart"/>
              <w:spacing w:before="120" w:after="120"/>
              <w:rPr>
                <w:rFonts w:cs="Arial" w:ascii="Arial" w:hAnsi="Arial"/>
                <w:color w:val="000000"/>
                <w:sz w:val="16"/>
                <w:szCs w:val="16"/>
              </w:rPr>
            </w:pPr>
            <w:r>
              <w:rPr>
                <w:rFonts w:cs="Arial" w:ascii="Arial" w:hAnsi="Arial"/>
                <w:color w:val="000000"/>
                <w:sz w:val="16"/>
                <w:szCs w:val="16"/>
              </w:rPr>
              <w:t>Publisher or Vendor</w:t>
            </w:r>
          </w:p>
        </w:tc>
        <w:tc>
          <w:tcPr>
            <w:tcW w:w="143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Chart"/>
              <w:spacing w:before="120" w:after="120"/>
              <w:rPr>
                <w:rFonts w:cs="Arial" w:ascii="Arial" w:hAnsi="Arial"/>
                <w:color w:val="000000"/>
                <w:sz w:val="16"/>
                <w:szCs w:val="16"/>
              </w:rPr>
            </w:pPr>
            <w:r>
              <w:rPr>
                <w:rFonts w:cs="Arial" w:ascii="Arial" w:hAnsi="Arial"/>
                <w:color w:val="000000"/>
                <w:sz w:val="16"/>
                <w:szCs w:val="16"/>
              </w:rPr>
              <w:t>Platform</w:t>
            </w:r>
          </w:p>
        </w:tc>
        <w:tc>
          <w:tcPr>
            <w:tcW w:w="1471" w:type="dxa"/>
            <w:tcBorders>
              <w:top w:val="single" w:sz="12" w:space="0" w:color="000001"/>
              <w:left w:val="single" w:sz="6" w:space="0" w:color="000001"/>
              <w:bottom w:val="single" w:sz="6" w:space="0" w:color="000001"/>
              <w:insideH w:val="single" w:sz="6" w:space="0" w:color="000001"/>
              <w:right w:val="single" w:sz="12" w:space="0" w:color="000001"/>
              <w:insideV w:val="single" w:sz="12" w:space="0" w:color="000001"/>
            </w:tcBorders>
            <w:shd w:fill="666699" w:val="clear"/>
            <w:tcMar>
              <w:left w:w="92" w:type="dxa"/>
            </w:tcMar>
            <w:vAlign w:val="center"/>
          </w:tcPr>
          <w:p>
            <w:pPr>
              <w:pStyle w:val="Chart"/>
              <w:spacing w:before="120" w:after="120"/>
              <w:rPr>
                <w:rFonts w:cs="Arial" w:ascii="Arial" w:hAnsi="Arial"/>
                <w:color w:val="000000"/>
                <w:sz w:val="16"/>
                <w:szCs w:val="16"/>
              </w:rPr>
            </w:pPr>
            <w:r>
              <w:rPr>
                <w:rFonts w:cs="Arial" w:ascii="Arial" w:hAnsi="Arial"/>
                <w:color w:val="000000"/>
                <w:sz w:val="16"/>
                <w:szCs w:val="16"/>
              </w:rPr>
              <w:t>Recovery Criticality</w:t>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r>
        <w:trPr>
          <w:cantSplit w:val="false"/>
        </w:trPr>
        <w:tc>
          <w:tcPr>
            <w:tcW w:w="287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360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3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c>
          <w:tcPr>
            <w:tcW w:w="1471" w:type="dxa"/>
            <w:tcBorders>
              <w:top w:val="single" w:sz="6" w:space="0" w:color="000001"/>
              <w:left w:val="single" w:sz="6" w:space="0" w:color="000001"/>
              <w:bottom w:val="single" w:sz="6" w:space="0" w:color="000001"/>
              <w:insideH w:val="single" w:sz="6" w:space="0" w:color="000001"/>
              <w:right w:val="single" w:sz="12" w:space="0" w:color="000001"/>
              <w:insideV w:val="single" w:sz="12" w:space="0" w:color="000001"/>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jc w:val="both"/>
              <w:rPr>
                <w:rFonts w:cs="Arial" w:ascii="Arial" w:hAnsi="Arial"/>
                <w:color w:val="000000"/>
                <w:sz w:val="16"/>
                <w:szCs w:val="16"/>
              </w:rPr>
            </w:pPr>
            <w:r>
              <w:rPr>
                <w:rFonts w:cs="Arial" w:ascii="Arial" w:hAnsi="Arial"/>
                <w:color w:val="000000"/>
                <w:sz w:val="16"/>
                <w:szCs w:val="16"/>
              </w:rPr>
            </w:r>
          </w:p>
        </w:tc>
      </w:tr>
    </w:tbl>
    <w:p>
      <w:pPr>
        <w:pStyle w:val="TextBody"/>
        <w:tabs>
          <w:tab w:val="left" w:pos="720" w:leader="none"/>
          <w:tab w:val="left" w:pos="1440" w:leader="none"/>
          <w:tab w:val="left" w:pos="2160" w:leader="none"/>
          <w:tab w:val="left" w:pos="2880" w:leader="none"/>
          <w:tab w:val="left" w:pos="3600" w:leader="none"/>
        </w:tabs>
        <w:rPr>
          <w:rFonts w:cs="Arial" w:ascii="Arial" w:hAnsi="Arial"/>
          <w:b/>
          <w:bCs/>
          <w:i/>
          <w:iCs/>
          <w:color w:val="000000"/>
          <w:sz w:val="16"/>
          <w:szCs w:val="16"/>
        </w:rPr>
      </w:pPr>
      <w:r>
        <w:rPr>
          <w:rFonts w:cs="Arial" w:ascii="Arial" w:hAnsi="Arial"/>
          <w:b/>
          <w:bCs/>
          <w:i/>
          <w:iCs/>
          <w:color w:val="000000"/>
          <w:sz w:val="16"/>
          <w:szCs w:val="16"/>
        </w:rPr>
      </w:r>
    </w:p>
    <w:p>
      <w:pPr>
        <w:pStyle w:val="Heading2"/>
        <w:pageBreakBefore/>
        <w:numPr>
          <w:ilvl w:val="1"/>
          <w:numId w:val="1"/>
        </w:numPr>
        <w:jc w:val="left"/>
        <w:rPr>
          <w:rFonts w:cs="Arial" w:ascii="Arial" w:hAnsi="Arial"/>
          <w:bCs/>
          <w:color w:val="000000"/>
          <w:sz w:val="16"/>
          <w:szCs w:val="16"/>
        </w:rPr>
      </w:pPr>
      <w:bookmarkStart w:id="67" w:name="_Appendix_K_-"/>
      <w:bookmarkStart w:id="68" w:name="__RefHeading___Toc182790746"/>
      <w:bookmarkEnd w:id="67"/>
      <w:bookmarkEnd w:id="68"/>
      <w:r>
        <w:rPr>
          <w:rFonts w:cs="Arial" w:ascii="Arial" w:hAnsi="Arial"/>
          <w:bCs/>
          <w:color w:val="000000"/>
          <w:sz w:val="16"/>
          <w:szCs w:val="16"/>
        </w:rPr>
        <w:t>Appendix K - Alternate Site Transportation Information</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Employees will be notified (by team members), if a disaster is declared, as to the location and when to report.  Since recovery site is local, transportation to the work location is up to the employee unless directed otherwise.  Directions will be supplied at the time of notification, if necessary.</w:t>
      </w:r>
    </w:p>
    <w:p>
      <w:pPr>
        <w:pStyle w:val="Heading2"/>
        <w:pageBreakBefore/>
        <w:numPr>
          <w:ilvl w:val="1"/>
          <w:numId w:val="1"/>
        </w:numPr>
        <w:jc w:val="left"/>
        <w:rPr>
          <w:rFonts w:cs="Arial" w:ascii="Arial" w:hAnsi="Arial"/>
          <w:bCs/>
          <w:color w:val="000000"/>
          <w:sz w:val="16"/>
          <w:szCs w:val="16"/>
          <w:lang w:val="fr-FR"/>
        </w:rPr>
      </w:pPr>
      <w:bookmarkStart w:id="69" w:name="_Appendix_L_-"/>
      <w:bookmarkStart w:id="70" w:name="__RefHeading___Toc182790747"/>
      <w:bookmarkEnd w:id="69"/>
      <w:bookmarkEnd w:id="70"/>
      <w:r>
        <w:rPr>
          <w:rFonts w:cs="Arial" w:ascii="Arial" w:hAnsi="Arial"/>
          <w:bCs/>
          <w:color w:val="000000"/>
          <w:sz w:val="16"/>
          <w:szCs w:val="16"/>
          <w:lang w:val="fr-FR"/>
        </w:rPr>
        <w:t>Appendix L - Alternate Site Accommodations Information</w:t>
      </w:r>
    </w:p>
    <w:p>
      <w:pPr>
        <w:pStyle w:val="TextBody"/>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lang w:val="fr-FR"/>
        </w:rPr>
      </w:pPr>
      <w:r>
        <w:rPr>
          <w:rFonts w:cs="Arial" w:ascii="Arial" w:hAnsi="Arial"/>
          <w:color w:val="000000"/>
          <w:sz w:val="16"/>
          <w:szCs w:val="16"/>
          <w:lang w:val="fr-FR"/>
        </w:rPr>
      </w:r>
    </w:p>
    <w:p>
      <w:pPr>
        <w:sectPr>
          <w:headerReference w:type="default" r:id="rId23"/>
          <w:footerReference w:type="default" r:id="rId24"/>
          <w:type w:val="nextPage"/>
          <w:pgSz w:w="12240" w:h="15840"/>
          <w:pgMar w:left="1440" w:right="1440" w:header="720" w:top="1440" w:footer="720" w:bottom="1440" w:gutter="0"/>
          <w:pgNumType w:fmt="decimal"/>
          <w:formProt w:val="false"/>
          <w:textDirection w:val="lrTb"/>
          <w:docGrid w:type="default" w:linePitch="360" w:charSpace="4294961151"/>
        </w:sectPr>
        <w:pStyle w:val="TextBody"/>
        <w:tabs>
          <w:tab w:val="left" w:pos="720" w:leader="none"/>
          <w:tab w:val="left" w:pos="1440" w:leader="none"/>
          <w:tab w:val="left" w:pos="2160" w:leader="none"/>
          <w:tab w:val="left" w:pos="2880" w:leader="none"/>
          <w:tab w:val="left" w:pos="3600" w:leader="none"/>
        </w:tabs>
        <w:jc w:val="both"/>
        <w:rPr>
          <w:rFonts w:cs="Arial" w:ascii="Arial" w:hAnsi="Arial"/>
          <w:color w:val="000000"/>
          <w:sz w:val="16"/>
          <w:szCs w:val="16"/>
        </w:rPr>
      </w:pPr>
      <w:r>
        <w:rPr>
          <w:rFonts w:cs="Arial" w:ascii="Arial" w:hAnsi="Arial"/>
          <w:color w:val="000000"/>
          <w:sz w:val="16"/>
          <w:szCs w:val="16"/>
        </w:rPr>
        <w:t>Should alternate site accommodations be required team members will be notified.  Employees will be contacted (by team members), if a disaster is declared, as to the location and where to go.  Since accommodations are local, transportation to the work location is up to the employee unless directed otherwise.  Directions will be supplied at the time of notification, if necessary.</w:t>
      </w:r>
    </w:p>
    <w:p>
      <w:pPr>
        <w:pStyle w:val="Heading2"/>
        <w:numPr>
          <w:ilvl w:val="1"/>
          <w:numId w:val="1"/>
        </w:numPr>
        <w:rPr>
          <w:rFonts w:cs="Arial" w:ascii="Arial" w:hAnsi="Arial"/>
          <w:bCs/>
          <w:color w:val="000000"/>
          <w:sz w:val="16"/>
          <w:szCs w:val="16"/>
        </w:rPr>
      </w:pPr>
      <w:bookmarkStart w:id="71" w:name="_Appendix_M_-"/>
      <w:bookmarkStart w:id="72" w:name="__RefHeading___Toc182790748"/>
      <w:bookmarkEnd w:id="72"/>
      <w:r>
        <w:rPr>
          <w:rFonts w:cs="Arial" w:ascii="Arial" w:hAnsi="Arial"/>
          <w:bCs/>
          <w:color w:val="000000"/>
          <w:sz w:val="16"/>
          <w:szCs w:val="16"/>
        </w:rPr>
        <w:t>Appendix M - Severity Impact Assessments</w:t>
      </w:r>
    </w:p>
    <w:p>
      <w:pPr>
        <w:pStyle w:val="TableofFigures"/>
        <w:jc w:val="center"/>
        <w:rPr>
          <w:rFonts w:cs="Arial" w:ascii="Arial" w:hAnsi="Arial"/>
          <w:b/>
          <w:bCs/>
          <w:color w:val="000000"/>
          <w:sz w:val="16"/>
          <w:szCs w:val="16"/>
        </w:rPr>
      </w:pPr>
      <w:r>
        <w:rPr>
          <w:rFonts w:cs="Arial" w:ascii="Arial" w:hAnsi="Arial"/>
          <w:b/>
          <w:bCs/>
          <w:color w:val="000000"/>
          <w:sz w:val="16"/>
          <w:szCs w:val="16"/>
        </w:rPr>
        <w:t>&lt;Department Name&gt;</w:t>
      </w:r>
    </w:p>
    <w:p>
      <w:pPr>
        <w:pStyle w:val="Normal"/>
        <w:jc w:val="center"/>
        <w:rPr>
          <w:rFonts w:cs="Arial" w:ascii="Arial" w:hAnsi="Arial"/>
          <w:i/>
          <w:iCs/>
          <w:color w:val="000000"/>
          <w:sz w:val="16"/>
          <w:szCs w:val="16"/>
        </w:rPr>
      </w:pPr>
      <w:r>
        <w:rPr>
          <w:rFonts w:cs="Arial" w:ascii="Arial" w:hAnsi="Arial"/>
          <w:i/>
          <w:iCs/>
          <w:color w:val="000000"/>
          <w:sz w:val="16"/>
          <w:szCs w:val="16"/>
        </w:rPr>
      </w:r>
    </w:p>
    <w:tbl>
      <w:tblPr>
        <w:jc w:val="center"/>
        <w:tblInd w:w="0" w:type="dxa"/>
        <w:tblBorders>
          <w:top w:val="nil"/>
          <w:left w:val="nil"/>
          <w:bottom w:val="single" w:sz="4" w:space="0" w:color="000001"/>
          <w:insideH w:val="single" w:sz="4" w:space="0" w:color="000001"/>
          <w:right w:val="nil"/>
          <w:insideV w:val="nil"/>
        </w:tblBorders>
        <w:tblCellMar>
          <w:top w:w="20" w:type="dxa"/>
          <w:left w:w="20" w:type="dxa"/>
          <w:bottom w:w="0" w:type="dxa"/>
          <w:right w:w="20" w:type="dxa"/>
        </w:tblCellMar>
      </w:tblPr>
      <w:tblGrid>
        <w:gridCol w:w="1544"/>
        <w:gridCol w:w="1545"/>
        <w:gridCol w:w="1544"/>
        <w:gridCol w:w="1545"/>
        <w:gridCol w:w="1544"/>
        <w:gridCol w:w="1545"/>
        <w:gridCol w:w="1545"/>
        <w:gridCol w:w="1544"/>
      </w:tblGrid>
      <w:tr>
        <w:trPr>
          <w:trHeight w:val="300" w:hRule="atLeast"/>
          <w:cantSplit w:val="false"/>
        </w:trPr>
        <w:tc>
          <w:tcPr>
            <w:tcW w:w="1544" w:type="dxa"/>
            <w:tcBorders>
              <w:top w:val="nil"/>
              <w:left w:val="nil"/>
              <w:bottom w:val="single" w:sz="4" w:space="0" w:color="000001"/>
              <w:insideH w:val="single" w:sz="4" w:space="0" w:color="000001"/>
              <w:right w:val="nil"/>
              <w:insideV w:val="nil"/>
            </w:tcBorders>
            <w:shd w:fill="666699" w:val="clear"/>
            <w:vAlign w:val="bottom"/>
          </w:tcPr>
          <w:p>
            <w:pPr>
              <w:pStyle w:val="Normal"/>
              <w:rPr>
                <w:rFonts w:cs="Arial" w:ascii="Arial" w:hAnsi="Arial"/>
                <w:color w:val="000000"/>
                <w:sz w:val="16"/>
                <w:szCs w:val="16"/>
              </w:rPr>
            </w:pPr>
            <w:r>
              <w:rPr>
                <w:rFonts w:cs="Arial" w:ascii="Arial" w:hAnsi="Arial"/>
                <w:color w:val="000000"/>
                <w:sz w:val="16"/>
                <w:szCs w:val="16"/>
              </w:rPr>
            </w:r>
          </w:p>
        </w:tc>
        <w:tc>
          <w:tcPr>
            <w:tcW w:w="1545" w:type="dxa"/>
            <w:tcBorders>
              <w:top w:val="nil"/>
              <w:left w:val="nil"/>
              <w:bottom w:val="single" w:sz="4" w:space="0" w:color="000001"/>
              <w:insideH w:val="single" w:sz="4" w:space="0" w:color="000001"/>
              <w:right w:val="nil"/>
              <w:insideV w:val="nil"/>
            </w:tcBorders>
            <w:shd w:fill="666699" w:val="clear"/>
            <w:vAlign w:val="bottom"/>
          </w:tcPr>
          <w:p>
            <w:pPr>
              <w:pStyle w:val="Normal"/>
              <w:rPr>
                <w:rFonts w:cs="Arial" w:ascii="Arial" w:hAnsi="Arial"/>
                <w:color w:val="000000"/>
                <w:sz w:val="16"/>
                <w:szCs w:val="16"/>
              </w:rPr>
            </w:pPr>
            <w:r>
              <w:rPr>
                <w:rFonts w:cs="Arial" w:ascii="Arial" w:hAnsi="Arial"/>
                <w:color w:val="000000"/>
                <w:sz w:val="16"/>
                <w:szCs w:val="16"/>
              </w:rPr>
            </w:r>
          </w:p>
        </w:tc>
        <w:tc>
          <w:tcPr>
            <w:tcW w:w="1544" w:type="dxa"/>
            <w:tcBorders>
              <w:top w:val="nil"/>
              <w:left w:val="nil"/>
              <w:bottom w:val="single" w:sz="4" w:space="0" w:color="000001"/>
              <w:insideH w:val="single" w:sz="4" w:space="0" w:color="000001"/>
              <w:right w:val="nil"/>
              <w:insideV w:val="nil"/>
            </w:tcBorders>
            <w:shd w:fill="666699" w:val="clear"/>
            <w:vAlign w:val="bottom"/>
          </w:tcPr>
          <w:p>
            <w:pPr>
              <w:pStyle w:val="Normal"/>
              <w:rPr>
                <w:rFonts w:cs="Arial" w:ascii="Arial" w:hAnsi="Arial"/>
                <w:color w:val="000000"/>
                <w:sz w:val="16"/>
                <w:szCs w:val="16"/>
              </w:rPr>
            </w:pPr>
            <w:r>
              <w:rPr>
                <w:rFonts w:eastAsia="Arial" w:cs="Arial" w:ascii="Arial" w:hAnsi="Arial"/>
                <w:b/>
                <w:bCs/>
                <w:color w:val="000000"/>
                <w:sz w:val="16"/>
                <w:szCs w:val="16"/>
              </w:rPr>
              <w:t xml:space="preserve">                  </w:t>
            </w:r>
            <w:r>
              <w:rPr>
                <w:rFonts w:cs="Arial" w:ascii="Arial" w:hAnsi="Arial"/>
                <w:b/>
                <w:bCs/>
                <w:color w:val="000000"/>
                <w:sz w:val="16"/>
                <w:szCs w:val="16"/>
              </w:rPr>
              <w:t>Severity of Impact</w:t>
            </w:r>
            <w:r>
              <w:rPr>
                <w:rFonts w:cs="Arial" w:ascii="Arial" w:hAnsi="Arial"/>
                <w:color w:val="000000"/>
                <w:sz w:val="16"/>
                <w:szCs w:val="16"/>
              </w:rPr>
              <w:t xml:space="preserve"> </w:t>
            </w:r>
          </w:p>
        </w:tc>
        <w:tc>
          <w:tcPr>
            <w:tcW w:w="7723" w:type="dxa"/>
            <w:gridSpan w:val="5"/>
            <w:tcBorders>
              <w:top w:val="nil"/>
              <w:left w:val="nil"/>
              <w:bottom w:val="single" w:sz="4" w:space="0" w:color="000001"/>
              <w:insideH w:val="single" w:sz="4" w:space="0" w:color="000001"/>
              <w:right w:val="nil"/>
              <w:insideV w:val="nil"/>
            </w:tcBorders>
            <w:shd w:fill="666699" w:val="clear"/>
            <w:vAlign w:val="bottom"/>
          </w:tcPr>
          <w:p>
            <w:pPr>
              <w:pStyle w:val="Normal"/>
              <w:rPr>
                <w:rFonts w:cs="Arial" w:ascii="Arial" w:hAnsi="Arial"/>
                <w:color w:val="000000"/>
                <w:sz w:val="16"/>
                <w:szCs w:val="16"/>
              </w:rPr>
            </w:pPr>
            <w:r>
              <w:rPr>
                <w:rFonts w:cs="Arial" w:ascii="Arial" w:hAnsi="Arial"/>
                <w:color w:val="000000"/>
                <w:sz w:val="16"/>
                <w:szCs w:val="16"/>
              </w:rPr>
            </w:r>
          </w:p>
        </w:tc>
      </w:tr>
      <w:tr>
        <w:trPr>
          <w:trHeight w:val="24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666699" w:val="clear"/>
            <w:tcMar>
              <w:left w:w="10"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666699" w:val="clear"/>
            <w:tcMar>
              <w:left w:w="10" w:type="dxa"/>
            </w:tcMar>
            <w:vAlign w:val="bottom"/>
          </w:tcPr>
          <w:p>
            <w:pPr>
              <w:pStyle w:val="Normal"/>
              <w:rPr>
                <w:rFonts w:cs="Arial" w:ascii="Arial" w:hAnsi="Arial"/>
                <w:b/>
                <w:bCs/>
                <w:i/>
                <w:iCs/>
                <w:color w:val="000000"/>
                <w:sz w:val="16"/>
                <w:szCs w:val="16"/>
              </w:rPr>
            </w:pPr>
            <w:r>
              <w:rPr>
                <w:rFonts w:cs="Arial" w:ascii="Arial" w:hAnsi="Arial"/>
                <w:b/>
                <w:bCs/>
                <w:i/>
                <w:iCs/>
                <w:color w:val="000000"/>
                <w:sz w:val="16"/>
                <w:szCs w:val="16"/>
              </w:rPr>
              <w:t>Least ------&gt;</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666699" w:val="clear"/>
            <w:tcMar>
              <w:left w:w="10" w:type="dxa"/>
            </w:tcMar>
            <w:vAlign w:val="bottom"/>
          </w:tcPr>
          <w:p>
            <w:pPr>
              <w:pStyle w:val="Normal"/>
              <w:jc w:val="center"/>
              <w:rPr>
                <w:rFonts w:cs="Arial" w:ascii="Arial" w:hAnsi="Arial"/>
                <w:b/>
                <w:bCs/>
                <w:i/>
                <w:iCs/>
                <w:color w:val="000000"/>
                <w:sz w:val="16"/>
                <w:szCs w:val="16"/>
              </w:rPr>
            </w:pPr>
            <w:r>
              <w:rPr>
                <w:rFonts w:cs="Arial" w:ascii="Arial" w:hAnsi="Arial"/>
                <w:b/>
                <w:bCs/>
                <w:i/>
                <w:iCs/>
                <w:color w:val="000000"/>
                <w:sz w:val="16"/>
                <w:szCs w:val="16"/>
              </w:rPr>
              <w:t>to ------&gt;</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666699" w:val="clear"/>
            <w:tcMar>
              <w:left w:w="10"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666699" w:val="clear"/>
            <w:tcMar>
              <w:left w:w="10" w:type="dxa"/>
            </w:tcMar>
            <w:vAlign w:val="bottom"/>
          </w:tcPr>
          <w:p>
            <w:pPr>
              <w:pStyle w:val="Normal"/>
              <w:rPr>
                <w:rFonts w:cs="Arial" w:ascii="Arial" w:hAnsi="Arial"/>
                <w:b/>
                <w:bCs/>
                <w:i/>
                <w:iCs/>
                <w:color w:val="000000"/>
                <w:sz w:val="16"/>
                <w:szCs w:val="16"/>
              </w:rPr>
            </w:pPr>
            <w:r>
              <w:rPr>
                <w:rFonts w:cs="Arial" w:ascii="Arial" w:hAnsi="Arial"/>
                <w:b/>
                <w:bCs/>
                <w:i/>
                <w:iCs/>
                <w:color w:val="000000"/>
                <w:sz w:val="16"/>
                <w:szCs w:val="16"/>
              </w:rPr>
              <w:t>Greatest</w:t>
            </w:r>
          </w:p>
        </w:tc>
        <w:tc>
          <w:tcPr>
            <w:tcW w:w="4634" w:type="dxa"/>
            <w:gridSpan w:val="3"/>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666699" w:val="clear"/>
            <w:tcMar>
              <w:left w:w="10" w:type="dxa"/>
            </w:tcMar>
            <w:vAlign w:val="bottom"/>
          </w:tcPr>
          <w:p>
            <w:pPr>
              <w:pStyle w:val="Normal"/>
              <w:jc w:val="center"/>
              <w:rPr>
                <w:rFonts w:cs="Arial" w:ascii="Arial" w:hAnsi="Arial"/>
                <w:b/>
                <w:bCs/>
                <w:color w:val="000000"/>
                <w:sz w:val="16"/>
                <w:szCs w:val="16"/>
              </w:rPr>
            </w:pPr>
            <w:r>
              <w:rPr>
                <w:rFonts w:cs="Arial" w:ascii="Arial" w:hAnsi="Arial"/>
                <w:b/>
                <w:bCs/>
                <w:color w:val="000000"/>
                <w:sz w:val="16"/>
                <w:szCs w:val="16"/>
              </w:rPr>
              <w:t>Comments</w:t>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color w:val="000000"/>
                <w:sz w:val="16"/>
                <w:szCs w:val="16"/>
              </w:rPr>
            </w:pPr>
            <w:r>
              <w:rPr>
                <w:rFonts w:cs="Arial" w:ascii="Arial" w:hAnsi="Arial"/>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 xml:space="preserve">Impact Area </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b/>
                <w:bCs/>
                <w:color w:val="000000"/>
                <w:sz w:val="16"/>
                <w:szCs w:val="16"/>
              </w:rPr>
            </w:pPr>
            <w:r>
              <w:rPr>
                <w:rFonts w:cs="Arial" w:ascii="Arial" w:hAnsi="Arial"/>
                <w:b/>
                <w:bCs/>
                <w:color w:val="000000"/>
                <w:sz w:val="16"/>
                <w:szCs w:val="16"/>
              </w:rPr>
              <w:t>1</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b/>
                <w:bCs/>
                <w:color w:val="000000"/>
                <w:sz w:val="16"/>
                <w:szCs w:val="16"/>
              </w:rPr>
            </w:pPr>
            <w:r>
              <w:rPr>
                <w:rFonts w:cs="Arial" w:ascii="Arial" w:hAnsi="Arial"/>
                <w:b/>
                <w:bCs/>
                <w:color w:val="000000"/>
                <w:sz w:val="16"/>
                <w:szCs w:val="16"/>
              </w:rPr>
              <w:t>2</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b/>
                <w:bCs/>
                <w:color w:val="000000"/>
                <w:sz w:val="16"/>
                <w:szCs w:val="16"/>
              </w:rPr>
            </w:pPr>
            <w:r>
              <w:rPr>
                <w:rFonts w:cs="Arial" w:ascii="Arial" w:hAnsi="Arial"/>
                <w:b/>
                <w:bCs/>
                <w:color w:val="000000"/>
                <w:sz w:val="16"/>
                <w:szCs w:val="16"/>
              </w:rPr>
              <w:t>3</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b/>
                <w:bCs/>
                <w:color w:val="000000"/>
                <w:sz w:val="16"/>
                <w:szCs w:val="16"/>
              </w:rPr>
            </w:pPr>
            <w:r>
              <w:rPr>
                <w:rFonts w:cs="Arial" w:ascii="Arial" w:hAnsi="Arial"/>
                <w:b/>
                <w:bCs/>
                <w:color w:val="000000"/>
                <w:sz w:val="16"/>
                <w:szCs w:val="16"/>
              </w:rPr>
              <w:t>4</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b/>
                <w:bCs/>
                <w:color w:val="000000"/>
                <w:sz w:val="16"/>
                <w:szCs w:val="16"/>
              </w:rPr>
            </w:pPr>
            <w:r>
              <w:rPr>
                <w:rFonts w:cs="Arial" w:ascii="Arial" w:hAnsi="Arial"/>
                <w:b/>
                <w:bCs/>
                <w:color w:val="000000"/>
                <w:sz w:val="16"/>
                <w:szCs w:val="16"/>
              </w:rPr>
              <w:t>5</w:t>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tcPr>
          <w:p>
            <w:pPr>
              <w:pStyle w:val="Normal"/>
              <w:rPr>
                <w:rFonts w:cs="Arial" w:ascii="Arial" w:hAnsi="Arial"/>
                <w:color w:val="000000"/>
                <w:sz w:val="16"/>
                <w:szCs w:val="16"/>
              </w:rPr>
            </w:pPr>
            <w:r>
              <w:rPr>
                <w:rFonts w:cs="Arial" w:ascii="Arial" w:hAnsi="Arial"/>
                <w:color w:val="000000"/>
                <w:sz w:val="16"/>
                <w:szCs w:val="16"/>
              </w:rPr>
              <w:t> </w:t>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1</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Cash Flow Interruption</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2</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Inoperative Billing Systems</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3</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Inoperative Financial Controls</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4</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Loss of Customers</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5</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Financial Reporting (Banks, IRS, etc.)</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6</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Increases in Liability</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7</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Loss of Public Image</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8</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&lt;Department Name&gt; and Regulatory Violations</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9</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Contractual Violations</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10</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Vendor Liabilities &amp; Relations</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11</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 xml:space="preserve">Customer Liability &amp; Relations </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12</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Effect on Employee Morale</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r>
        <w:trPr>
          <w:trHeight w:val="300" w:hRule="atLeast"/>
          <w:cantSplit w:val="false"/>
        </w:trPr>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jc w:val="center"/>
              <w:rPr>
                <w:rFonts w:cs="Arial" w:ascii="Arial" w:hAnsi="Arial"/>
                <w:color w:val="000000"/>
                <w:sz w:val="16"/>
                <w:szCs w:val="16"/>
              </w:rPr>
            </w:pPr>
            <w:r>
              <w:rPr>
                <w:rFonts w:cs="Arial" w:ascii="Arial" w:hAnsi="Arial"/>
                <w:color w:val="000000"/>
                <w:sz w:val="16"/>
                <w:szCs w:val="16"/>
              </w:rPr>
              <w:t>13</w:t>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bottom"/>
          </w:tcPr>
          <w:p>
            <w:pPr>
              <w:pStyle w:val="Normal"/>
              <w:rPr>
                <w:rFonts w:cs="Arial" w:ascii="Arial" w:hAnsi="Arial"/>
                <w:b/>
                <w:bCs/>
                <w:color w:val="000000"/>
                <w:sz w:val="16"/>
                <w:szCs w:val="16"/>
              </w:rPr>
            </w:pPr>
            <w:r>
              <w:rPr>
                <w:rFonts w:cs="Arial" w:ascii="Arial" w:hAnsi="Arial"/>
                <w:b/>
                <w:bCs/>
                <w:color w:val="000000"/>
                <w:sz w:val="16"/>
                <w:szCs w:val="16"/>
              </w:rPr>
              <w:t>Staff Resignations</w:t>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5" w:type="dxa"/>
            <w:tcBorders>
              <w:top w:val="single" w:sz="4" w:space="0" w:color="000001"/>
              <w:left w:val="single" w:sz="4" w:space="0" w:color="000001"/>
              <w:bottom w:val="single" w:sz="4" w:space="0" w:color="000001"/>
              <w:insideH w:val="single" w:sz="4" w:space="0" w:color="000001"/>
              <w:right w:val="nil"/>
              <w:insideV w:val="nil"/>
            </w:tcBorders>
            <w:shd w:fill="FFFFFF" w:val="clear"/>
            <w:tcMar>
              <w:left w:w="10" w:type="dxa"/>
            </w:tcMar>
            <w:vAlign w:val="center"/>
          </w:tcPr>
          <w:p>
            <w:pPr>
              <w:pStyle w:val="Normal"/>
              <w:jc w:val="center"/>
              <w:rPr>
                <w:rFonts w:cs="Arial" w:ascii="Arial" w:hAnsi="Arial"/>
                <w:b/>
                <w:bCs/>
                <w:color w:val="000000"/>
                <w:sz w:val="16"/>
                <w:szCs w:val="16"/>
              </w:rPr>
            </w:pPr>
            <w:r>
              <w:rPr>
                <w:rFonts w:cs="Arial" w:ascii="Arial" w:hAnsi="Arial"/>
                <w:b/>
                <w:bCs/>
                <w:color w:val="000000"/>
                <w:sz w:val="16"/>
                <w:szCs w:val="16"/>
              </w:rPr>
            </w:r>
          </w:p>
        </w:tc>
        <w:tc>
          <w:tcPr>
            <w:tcW w:w="1544" w:type="dxa"/>
            <w:tcBorders>
              <w:top w:val="single" w:sz="4" w:space="0" w:color="000001"/>
              <w:left w:val="single" w:sz="4" w:space="0" w:color="000001"/>
              <w:bottom w:val="single" w:sz="4" w:space="0" w:color="000001"/>
              <w:insideH w:val="single" w:sz="4" w:space="0" w:color="000001"/>
              <w:right w:val="single" w:sz="4" w:space="0" w:color="000001"/>
              <w:insideV w:val="single" w:sz="4" w:space="0" w:color="000001"/>
            </w:tcBorders>
            <w:shd w:fill="FFFFFF" w:val="clear"/>
            <w:tcMar>
              <w:left w:w="10" w:type="dxa"/>
            </w:tcMar>
            <w:vAlign w:val="center"/>
          </w:tcPr>
          <w:p>
            <w:pPr>
              <w:pStyle w:val="Normal"/>
              <w:jc w:val="center"/>
              <w:rPr>
                <w:rFonts w:cs="Arial" w:ascii="Arial" w:hAnsi="Arial"/>
                <w:color w:val="000000"/>
                <w:sz w:val="16"/>
                <w:szCs w:val="16"/>
              </w:rPr>
            </w:pPr>
            <w:r>
              <w:rPr>
                <w:rFonts w:cs="Arial" w:ascii="Arial" w:hAnsi="Arial"/>
                <w:color w:val="000000"/>
                <w:sz w:val="16"/>
                <w:szCs w:val="16"/>
              </w:rPr>
            </w:r>
          </w:p>
        </w:tc>
      </w:tr>
    </w:tbl>
    <w:p>
      <w:pPr>
        <w:pStyle w:val="Heading2"/>
        <w:numPr>
          <w:ilvl w:val="1"/>
          <w:numId w:val="1"/>
        </w:numPr>
        <w:rPr>
          <w:rFonts w:cs="Arial" w:ascii="Arial" w:hAnsi="Arial"/>
          <w:bCs/>
          <w:color w:val="000000"/>
          <w:sz w:val="16"/>
          <w:szCs w:val="16"/>
        </w:rPr>
      </w:pPr>
      <w:bookmarkStart w:id="73" w:name="_Appendix_O_-"/>
      <w:bookmarkStart w:id="74" w:name="_Appendix_N_-"/>
      <w:bookmarkStart w:id="75" w:name="__RefHeading___Toc182790749"/>
      <w:bookmarkEnd w:id="74"/>
      <w:bookmarkEnd w:id="75"/>
      <w:r>
        <w:rPr>
          <w:rFonts w:cs="Arial" w:ascii="Arial" w:hAnsi="Arial"/>
          <w:bCs/>
          <w:color w:val="000000"/>
          <w:sz w:val="16"/>
          <w:szCs w:val="16"/>
        </w:rPr>
        <w:t>Appendix N - &lt;AGENCY NAME&gt; Business Impact Assessment</w:t>
      </w:r>
    </w:p>
    <w:p>
      <w:pPr>
        <w:pStyle w:val="Normal"/>
        <w:rPr>
          <w:rFonts w:cs="Arial" w:ascii="Arial" w:hAnsi="Arial"/>
          <w:color w:val="000000"/>
          <w:sz w:val="16"/>
          <w:szCs w:val="16"/>
        </w:rPr>
      </w:pPr>
      <w:r>
        <w:rPr>
          <w:rFonts w:cs="Arial" w:ascii="Arial" w:hAnsi="Arial"/>
          <w:color w:val="000000"/>
          <w:sz w:val="16"/>
          <w:szCs w:val="16"/>
        </w:rPr>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4329"/>
        <w:gridCol w:w="4330"/>
        <w:gridCol w:w="4330"/>
      </w:tblGrid>
      <w:tr>
        <w:trPr>
          <w:cantSplit w:val="true"/>
        </w:trPr>
        <w:tc>
          <w:tcPr>
            <w:tcW w:w="4329"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tcPr>
          <w:p>
            <w:pPr>
              <w:pStyle w:val="Normal"/>
              <w:rPr>
                <w:rFonts w:cs="Arial" w:ascii="Arial" w:hAnsi="Arial"/>
                <w:b/>
                <w:bCs/>
                <w:color w:val="000000"/>
                <w:sz w:val="16"/>
                <w:szCs w:val="16"/>
              </w:rPr>
            </w:pPr>
            <w:r>
              <w:rPr>
                <w:rFonts w:cs="Arial" w:ascii="Arial" w:hAnsi="Arial"/>
                <w:color w:val="000000"/>
                <w:sz w:val="16"/>
                <w:szCs w:val="16"/>
              </w:rPr>
              <w:t xml:space="preserve">Department or Function: </w:t>
            </w:r>
            <w:r>
              <w:rPr>
                <w:rFonts w:cs="Arial" w:ascii="Arial" w:hAnsi="Arial"/>
                <w:b/>
                <w:bCs/>
                <w:color w:val="000000"/>
                <w:sz w:val="16"/>
                <w:szCs w:val="16"/>
              </w:rPr>
              <w:t>&lt;AGENCY NAME&gt;</w:t>
            </w:r>
          </w:p>
          <w:p>
            <w:pPr>
              <w:pStyle w:val="Normal"/>
              <w:rPr>
                <w:rFonts w:cs="Arial" w:ascii="Arial" w:hAnsi="Arial"/>
                <w:color w:val="000000"/>
                <w:sz w:val="16"/>
                <w:szCs w:val="16"/>
              </w:rPr>
            </w:pPr>
            <w:r>
              <w:rPr>
                <w:rFonts w:cs="Arial" w:ascii="Arial" w:hAnsi="Arial"/>
                <w:color w:val="000000"/>
                <w:sz w:val="16"/>
                <w:szCs w:val="16"/>
              </w:rPr>
              <w:t xml:space="preserve">Number of Employees in Tulsa: </w:t>
            </w:r>
          </w:p>
          <w:p>
            <w:pPr>
              <w:pStyle w:val="Normal"/>
              <w:rPr>
                <w:rFonts w:cs="Arial" w:ascii="Arial" w:hAnsi="Arial"/>
                <w:color w:val="000000"/>
                <w:sz w:val="16"/>
                <w:szCs w:val="16"/>
              </w:rPr>
            </w:pPr>
            <w:r>
              <w:rPr>
                <w:rFonts w:cs="Arial" w:ascii="Arial" w:hAnsi="Arial"/>
                <w:color w:val="000000"/>
                <w:sz w:val="16"/>
                <w:szCs w:val="16"/>
              </w:rPr>
              <w:t xml:space="preserve">Primary Business Function: </w:t>
            </w:r>
          </w:p>
          <w:p>
            <w:pPr>
              <w:pStyle w:val="Normal"/>
              <w:rPr>
                <w:rFonts w:cs="Arial" w:ascii="Arial" w:hAnsi="Arial"/>
                <w:b/>
                <w:bCs/>
                <w:color w:val="000000"/>
                <w:sz w:val="16"/>
                <w:szCs w:val="16"/>
              </w:rPr>
            </w:pPr>
            <w:r>
              <w:rPr>
                <w:rFonts w:cs="Arial" w:ascii="Arial" w:hAnsi="Arial"/>
                <w:b/>
                <w:bCs/>
                <w:color w:val="000000"/>
                <w:sz w:val="16"/>
                <w:szCs w:val="16"/>
              </w:rPr>
            </w:r>
          </w:p>
        </w:tc>
        <w:tc>
          <w:tcPr>
            <w:tcW w:w="8660" w:type="dxa"/>
            <w:gridSpan w:val="2"/>
            <w:tcBorders>
              <w:top w:val="single" w:sz="12" w:space="0" w:color="000001"/>
              <w:left w:val="single" w:sz="6" w:space="0" w:color="000001"/>
              <w:bottom w:val="single" w:sz="6" w:space="0" w:color="000001"/>
              <w:insideH w:val="single" w:sz="6" w:space="0" w:color="000001"/>
              <w:right w:val="single" w:sz="12" w:space="0" w:color="000001"/>
              <w:insideV w:val="single" w:sz="12" w:space="0" w:color="000001"/>
            </w:tcBorders>
            <w:shd w:fill="666699" w:val="clear"/>
            <w:tcMar>
              <w:left w:w="92" w:type="dxa"/>
            </w:tcMar>
          </w:tcPr>
          <w:p>
            <w:pPr>
              <w:pStyle w:val="Normal"/>
              <w:rPr>
                <w:rFonts w:cs="Arial" w:ascii="Arial" w:hAnsi="Arial"/>
                <w:color w:val="000000"/>
                <w:sz w:val="16"/>
                <w:szCs w:val="16"/>
              </w:rPr>
            </w:pPr>
            <w:r>
              <w:rPr>
                <w:rFonts w:cs="Arial" w:ascii="Arial" w:hAnsi="Arial"/>
                <w:color w:val="000000"/>
                <w:sz w:val="16"/>
                <w:szCs w:val="16"/>
              </w:rPr>
              <w:t xml:space="preserve">Executive: </w:t>
            </w:r>
          </w:p>
          <w:p>
            <w:pPr>
              <w:pStyle w:val="Normal"/>
              <w:rPr>
                <w:rFonts w:cs="Arial" w:ascii="Arial" w:hAnsi="Arial"/>
                <w:color w:val="000000"/>
                <w:sz w:val="16"/>
                <w:szCs w:val="16"/>
              </w:rPr>
            </w:pPr>
            <w:r>
              <w:rPr>
                <w:rFonts w:cs="Arial" w:ascii="Arial" w:hAnsi="Arial"/>
                <w:color w:val="000000"/>
                <w:sz w:val="16"/>
                <w:szCs w:val="16"/>
              </w:rPr>
            </w:r>
          </w:p>
          <w:p>
            <w:pPr>
              <w:pStyle w:val="Normal"/>
              <w:rPr>
                <w:rFonts w:cs="Arial" w:ascii="Arial" w:hAnsi="Arial"/>
                <w:color w:val="000000"/>
                <w:sz w:val="16"/>
                <w:szCs w:val="16"/>
              </w:rPr>
            </w:pPr>
            <w:r>
              <w:rPr>
                <w:rFonts w:cs="Arial" w:ascii="Arial" w:hAnsi="Arial"/>
                <w:color w:val="000000"/>
                <w:sz w:val="16"/>
                <w:szCs w:val="16"/>
              </w:rPr>
              <w:t xml:space="preserve">BCP Representative: </w:t>
            </w:r>
          </w:p>
        </w:tc>
      </w:tr>
      <w:tr>
        <w:trPr>
          <w:cantSplit w:val="true"/>
        </w:trPr>
        <w:tc>
          <w:tcPr>
            <w:tcW w:w="12989" w:type="dxa"/>
            <w:gridSpan w:val="3"/>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666699" w:val="clear"/>
            <w:tcMar>
              <w:left w:w="78" w:type="dxa"/>
            </w:tcMar>
          </w:tcPr>
          <w:p>
            <w:pPr>
              <w:pStyle w:val="Normal"/>
              <w:rPr>
                <w:rFonts w:cs="Arial" w:ascii="Arial" w:hAnsi="Arial"/>
                <w:color w:val="000000"/>
                <w:sz w:val="16"/>
                <w:szCs w:val="16"/>
              </w:rPr>
            </w:pPr>
            <w:r>
              <w:rPr>
                <w:rFonts w:cs="Arial" w:ascii="Arial" w:hAnsi="Arial"/>
                <w:color w:val="000000"/>
                <w:sz w:val="16"/>
                <w:szCs w:val="16"/>
              </w:rPr>
              <w:t>What's at Stake:</w:t>
            </w:r>
            <w:r>
              <w:rPr>
                <w:rFonts w:cs="Arial" w:ascii="Arial" w:hAnsi="Arial"/>
                <w:b/>
                <w:bCs/>
                <w:color w:val="000000"/>
                <w:sz w:val="16"/>
                <w:szCs w:val="16"/>
              </w:rPr>
              <w:t xml:space="preserve"> </w:t>
            </w:r>
            <w:r>
              <w:rPr>
                <w:rFonts w:cs="Arial" w:ascii="Arial" w:hAnsi="Arial"/>
                <w:color w:val="000000"/>
                <w:sz w:val="16"/>
                <w:szCs w:val="16"/>
              </w:rPr>
              <w:t xml:space="preserve"> $ Millions Plus</w:t>
            </w:r>
          </w:p>
          <w:p>
            <w:pPr>
              <w:pStyle w:val="Normal"/>
              <w:rPr>
                <w:rFonts w:cs="Arial" w:ascii="Arial" w:hAnsi="Arial"/>
                <w:b/>
                <w:bCs/>
                <w:color w:val="000000"/>
                <w:sz w:val="16"/>
                <w:szCs w:val="16"/>
              </w:rPr>
            </w:pPr>
            <w:r>
              <w:rPr>
                <w:rFonts w:cs="Arial" w:ascii="Arial" w:hAnsi="Arial"/>
                <w:b/>
                <w:bCs/>
                <w:color w:val="000000"/>
                <w:sz w:val="16"/>
                <w:szCs w:val="16"/>
              </w:rPr>
            </w:r>
          </w:p>
        </w:tc>
      </w:tr>
      <w:tr>
        <w:trPr>
          <w:cantSplit w:val="true"/>
        </w:trPr>
        <w:tc>
          <w:tcPr>
            <w:tcW w:w="4329"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t>STRENGTHS</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t>Example</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b/>
                <w:bCs/>
                <w:color w:val="000000"/>
                <w:sz w:val="16"/>
                <w:szCs w:val="16"/>
              </w:rPr>
            </w:pPr>
            <w:r>
              <w:rPr>
                <w:rFonts w:cs="Arial" w:ascii="Arial" w:hAnsi="Arial"/>
                <w:b/>
                <w:bCs/>
                <w:color w:val="000000"/>
                <w:sz w:val="16"/>
                <w:szCs w:val="16"/>
              </w:rPr>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bCs/>
                <w:color w:val="000000"/>
                <w:sz w:val="16"/>
                <w:szCs w:val="16"/>
              </w:rPr>
            </w:pPr>
            <w:r>
              <w:rPr>
                <w:rFonts w:cs="Arial" w:ascii="Arial" w:hAnsi="Arial"/>
                <w:bCs/>
                <w:color w:val="000000"/>
                <w:sz w:val="16"/>
                <w:szCs w:val="16"/>
              </w:rPr>
              <w:t>Able to work from home if access to e-mail and system is available through dial-up access. Will need records and files as well.</w:t>
            </w:r>
          </w:p>
        </w:tc>
        <w:tc>
          <w:tcPr>
            <w:tcW w:w="433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t>WEAKNESSES</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t>Example</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color w:val="000000"/>
                <w:sz w:val="16"/>
                <w:szCs w:val="16"/>
              </w:rPr>
            </w:pPr>
            <w:r>
              <w:rPr>
                <w:rFonts w:cs="Arial" w:ascii="Arial" w:hAnsi="Arial"/>
                <w:color w:val="000000"/>
                <w:sz w:val="16"/>
                <w:szCs w:val="16"/>
              </w:rPr>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color w:val="000000"/>
                <w:sz w:val="16"/>
                <w:szCs w:val="16"/>
              </w:rPr>
            </w:pPr>
            <w:r>
              <w:rPr>
                <w:rFonts w:cs="Arial" w:ascii="Arial" w:hAnsi="Arial"/>
                <w:color w:val="000000"/>
                <w:sz w:val="16"/>
                <w:szCs w:val="16"/>
              </w:rPr>
              <w:t xml:space="preserve">Unable to work remotely if access to records and files is restricted.  </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color w:val="000000"/>
                <w:sz w:val="16"/>
                <w:szCs w:val="16"/>
              </w:rPr>
            </w:pPr>
            <w:r>
              <w:rPr>
                <w:rFonts w:cs="Arial" w:ascii="Arial" w:hAnsi="Arial"/>
                <w:color w:val="000000"/>
                <w:sz w:val="16"/>
                <w:szCs w:val="16"/>
              </w:rPr>
            </w:r>
          </w:p>
        </w:tc>
        <w:tc>
          <w:tcPr>
            <w:tcW w:w="4330" w:type="dxa"/>
            <w:tcBorders>
              <w:top w:val="single" w:sz="6" w:space="0" w:color="000001"/>
              <w:left w:val="single" w:sz="6" w:space="0" w:color="000001"/>
              <w:bottom w:val="single" w:sz="4" w:space="0" w:color="000001"/>
              <w:insideH w:val="single" w:sz="4" w:space="0" w:color="000001"/>
              <w:right w:val="single" w:sz="12" w:space="0" w:color="000001"/>
              <w:insideV w:val="single" w:sz="12" w:space="0" w:color="000001"/>
            </w:tcBorders>
            <w:shd w:fill="FFFFFF" w:val="clear"/>
            <w:tcMar>
              <w:left w:w="92"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t>Loss Impact</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u w:val="single"/>
              </w:rPr>
            </w:pPr>
            <w:r>
              <w:rPr>
                <w:rFonts w:cs="Arial" w:ascii="Arial" w:hAnsi="Arial"/>
                <w:b/>
                <w:bCs/>
                <w:color w:val="000000"/>
                <w:sz w:val="16"/>
                <w:szCs w:val="16"/>
                <w:u w:val="single"/>
              </w:rPr>
              <w:t>Example</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color w:val="000000"/>
                <w:sz w:val="16"/>
                <w:szCs w:val="16"/>
              </w:rPr>
            </w:pPr>
            <w:r>
              <w:rPr>
                <w:rFonts w:cs="Arial" w:ascii="Arial" w:hAnsi="Arial"/>
                <w:color w:val="000000"/>
                <w:sz w:val="16"/>
                <w:szCs w:val="16"/>
              </w:rPr>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color w:val="000000"/>
                <w:sz w:val="16"/>
                <w:szCs w:val="16"/>
              </w:rPr>
            </w:pPr>
            <w:r>
              <w:rPr>
                <w:rFonts w:cs="Arial" w:ascii="Arial" w:hAnsi="Arial"/>
                <w:color w:val="000000"/>
                <w:sz w:val="16"/>
                <w:szCs w:val="16"/>
              </w:rPr>
              <w:t>Our department would not be able to perform &gt;95% of its work without access to our computers or work areas. It would take time and effort to recreate the contracts and other information (to the extent they can be recreated) before we could work on them.</w:t>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color w:val="000000"/>
                <w:sz w:val="16"/>
                <w:szCs w:val="16"/>
              </w:rPr>
            </w:pPr>
            <w:r>
              <w:rPr>
                <w:rFonts w:cs="Arial" w:ascii="Arial" w:hAnsi="Arial"/>
                <w:color w:val="000000"/>
                <w:sz w:val="16"/>
                <w:szCs w:val="16"/>
              </w:rPr>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color w:val="000000"/>
                <w:sz w:val="16"/>
                <w:szCs w:val="16"/>
              </w:rPr>
            </w:pPr>
            <w:r>
              <w:rPr>
                <w:rFonts w:cs="Arial" w:ascii="Arial" w:hAnsi="Arial"/>
                <w:color w:val="000000"/>
                <w:sz w:val="16"/>
                <w:szCs w:val="16"/>
              </w:rPr>
            </w:r>
          </w:p>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cs="Arial" w:ascii="Arial" w:hAnsi="Arial"/>
                <w:color w:val="000000"/>
                <w:sz w:val="16"/>
                <w:szCs w:val="16"/>
              </w:rPr>
            </w:pPr>
            <w:r>
              <w:rPr>
                <w:rFonts w:cs="Arial" w:ascii="Arial" w:hAnsi="Arial"/>
                <w:color w:val="000000"/>
                <w:sz w:val="16"/>
                <w:szCs w:val="16"/>
              </w:rPr>
            </w:r>
          </w:p>
          <w:p>
            <w:pPr>
              <w:pStyle w:val="Normal"/>
              <w:rPr>
                <w:rFonts w:cs="Arial" w:ascii="Arial" w:hAnsi="Arial"/>
                <w:b/>
                <w:bCs/>
                <w:color w:val="000000"/>
                <w:sz w:val="16"/>
                <w:szCs w:val="16"/>
              </w:rPr>
            </w:pPr>
            <w:r>
              <w:rPr>
                <w:rFonts w:cs="Arial" w:ascii="Arial" w:hAnsi="Arial"/>
                <w:b/>
                <w:bCs/>
                <w:color w:val="000000"/>
                <w:sz w:val="16"/>
                <w:szCs w:val="16"/>
              </w:rPr>
            </w:r>
          </w:p>
        </w:tc>
      </w:tr>
      <w:tr>
        <w:trPr>
          <w:cantSplit w:val="true"/>
        </w:trPr>
        <w:tc>
          <w:tcPr>
            <w:tcW w:w="12989" w:type="dxa"/>
            <w:gridSpan w:val="3"/>
            <w:tcBorders>
              <w:top w:val="single" w:sz="6" w:space="0" w:color="000001"/>
              <w:left w:val="single" w:sz="12" w:space="0" w:color="000001"/>
              <w:bottom w:val="single" w:sz="12" w:space="0" w:color="000001"/>
              <w:insideH w:val="single" w:sz="12" w:space="0" w:color="000001"/>
              <w:right w:val="single" w:sz="6" w:space="0" w:color="000001"/>
              <w:insideV w:val="single" w:sz="6" w:space="0" w:color="000001"/>
            </w:tcBorders>
            <w:shd w:fill="FFFFFF" w:val="clear"/>
            <w:tcMar>
              <w:left w:w="78" w:type="dxa"/>
            </w:tcMar>
          </w:tcPr>
          <w:p>
            <w:pPr>
              <w:pStyle w:val="Normal"/>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rPr>
                <w:rFonts w:cs="Arial" w:ascii="Arial" w:hAnsi="Arial"/>
                <w:b/>
                <w:bCs/>
                <w:color w:val="000000"/>
                <w:sz w:val="16"/>
                <w:szCs w:val="16"/>
              </w:rPr>
            </w:pPr>
            <w:r>
              <w:rPr>
                <w:rFonts w:cs="Arial" w:ascii="Arial" w:hAnsi="Arial"/>
                <w:b/>
                <w:bCs/>
                <w:color w:val="000000"/>
                <w:sz w:val="16"/>
                <w:szCs w:val="16"/>
              </w:rPr>
              <w:t>Maximum Allowable Downtime:&gt; 24 – 48 Hours</w:t>
            </w:r>
          </w:p>
        </w:tc>
      </w:tr>
    </w:tbl>
    <w:p>
      <w:pPr>
        <w:pStyle w:val="Normal"/>
        <w:rPr>
          <w:rFonts w:cs="Arial" w:ascii="Arial" w:hAnsi="Arial"/>
          <w:color w:val="000000"/>
          <w:sz w:val="16"/>
          <w:szCs w:val="16"/>
        </w:rPr>
      </w:pPr>
      <w:r>
        <w:rPr>
          <w:rFonts w:cs="Arial" w:ascii="Arial" w:hAnsi="Arial"/>
          <w:color w:val="000000"/>
          <w:sz w:val="16"/>
          <w:szCs w:val="16"/>
        </w:rPr>
      </w:r>
    </w:p>
    <w:p>
      <w:pPr>
        <w:pStyle w:val="Normal"/>
        <w:rPr>
          <w:rFonts w:cs="Arial" w:ascii="Arial" w:hAnsi="Arial"/>
          <w:color w:val="000000"/>
          <w:sz w:val="16"/>
          <w:szCs w:val="16"/>
        </w:rPr>
      </w:pPr>
      <w:r>
        <w:rPr>
          <w:rFonts w:cs="Arial" w:ascii="Arial" w:hAnsi="Arial"/>
          <w:color w:val="000000"/>
          <w:sz w:val="16"/>
          <w:szCs w:val="16"/>
        </w:rPr>
      </w:r>
    </w:p>
    <w:p>
      <w:pPr>
        <w:pStyle w:val="Normal"/>
        <w:rPr>
          <w:rFonts w:cs="Arial" w:ascii="Arial" w:hAnsi="Arial"/>
          <w:color w:val="000000"/>
          <w:sz w:val="16"/>
          <w:szCs w:val="16"/>
        </w:rPr>
      </w:pPr>
      <w:r>
        <w:rPr>
          <w:rFonts w:cs="Arial" w:ascii="Arial" w:hAnsi="Arial"/>
          <w:color w:val="000000"/>
          <w:sz w:val="16"/>
          <w:szCs w:val="16"/>
        </w:rPr>
      </w:r>
    </w:p>
    <w:p>
      <w:pPr>
        <w:pStyle w:val="Normal"/>
        <w:rPr>
          <w:rFonts w:cs="Arial" w:ascii="Arial" w:hAnsi="Arial"/>
          <w:color w:val="000000"/>
          <w:sz w:val="16"/>
          <w:szCs w:val="16"/>
        </w:rPr>
      </w:pPr>
      <w:r>
        <w:rPr>
          <w:rFonts w:cs="Arial" w:ascii="Arial" w:hAnsi="Arial"/>
          <w:color w:val="000000"/>
          <w:sz w:val="16"/>
          <w:szCs w:val="16"/>
        </w:rPr>
      </w:r>
    </w:p>
    <w:p>
      <w:pPr>
        <w:pStyle w:val="Heading2"/>
        <w:pageBreakBefore/>
        <w:numPr>
          <w:ilvl w:val="1"/>
          <w:numId w:val="1"/>
        </w:numPr>
        <w:jc w:val="left"/>
        <w:rPr>
          <w:rFonts w:cs="Arial" w:ascii="Arial" w:hAnsi="Arial"/>
          <w:bCs/>
          <w:color w:val="000000"/>
          <w:sz w:val="16"/>
          <w:szCs w:val="16"/>
        </w:rPr>
      </w:pPr>
      <w:bookmarkStart w:id="76" w:name="_Appendix_P_-"/>
      <w:bookmarkStart w:id="77" w:name="__RefHeading___Toc182790750"/>
      <w:bookmarkEnd w:id="77"/>
      <w:r>
        <w:rPr>
          <w:rFonts w:cs="Arial" w:ascii="Arial" w:hAnsi="Arial"/>
          <w:bCs/>
          <w:color w:val="000000"/>
          <w:sz w:val="16"/>
          <w:szCs w:val="16"/>
        </w:rPr>
        <w:t>Appendix O - Recovery Tasks List</w:t>
      </w:r>
    </w:p>
    <w:p>
      <w:pPr>
        <w:pStyle w:val="Normal"/>
        <w:tabs>
          <w:tab w:val="left" w:pos="4752" w:leader="none"/>
        </w:tabs>
        <w:spacing w:lineRule="exact" w:line="240" w:before="60" w:after="60"/>
        <w:jc w:val="center"/>
        <w:rPr>
          <w:rFonts w:cs="Arial" w:ascii="Arial" w:hAnsi="Arial"/>
          <w:b/>
          <w:color w:val="000000"/>
          <w:sz w:val="16"/>
          <w:szCs w:val="16"/>
        </w:rPr>
      </w:pPr>
      <w:r>
        <w:rPr>
          <w:rFonts w:cs="Arial" w:ascii="Arial" w:hAnsi="Arial"/>
          <w:b/>
          <w:color w:val="000000"/>
          <w:sz w:val="16"/>
          <w:szCs w:val="16"/>
        </w:rPr>
        <w:t>Recovery Activation Date: ________</w:t>
      </w:r>
    </w:p>
    <w:tbl>
      <w:tblPr>
        <w:jc w:val="center"/>
        <w:tblInd w:w="0" w:type="dxa"/>
        <w:tblBorders>
          <w:top w:val="single" w:sz="12" w:space="0" w:color="000001"/>
          <w:left w:val="single" w:sz="12" w:space="0" w:color="000001"/>
          <w:bottom w:val="single" w:sz="6" w:space="0" w:color="000001"/>
          <w:insideH w:val="single" w:sz="6" w:space="0" w:color="000001"/>
          <w:right w:val="nil"/>
          <w:insideV w:val="nil"/>
        </w:tblBorders>
        <w:tblCellMar>
          <w:top w:w="0" w:type="dxa"/>
          <w:left w:w="78" w:type="dxa"/>
          <w:bottom w:w="0" w:type="dxa"/>
          <w:right w:w="108" w:type="dxa"/>
        </w:tblCellMar>
      </w:tblPr>
      <w:tblGrid>
        <w:gridCol w:w="771"/>
        <w:gridCol w:w="3780"/>
        <w:gridCol w:w="1443"/>
        <w:gridCol w:w="1003"/>
        <w:gridCol w:w="1620"/>
        <w:gridCol w:w="1259"/>
        <w:gridCol w:w="1387"/>
        <w:gridCol w:w="2786"/>
      </w:tblGrid>
      <w:tr>
        <w:trPr>
          <w:cantSplit w:val="false"/>
        </w:trPr>
        <w:tc>
          <w:tcPr>
            <w:tcW w:w="771"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tabs>
                <w:tab w:val="left" w:pos="4752" w:leader="none"/>
              </w:tabs>
              <w:spacing w:before="120" w:after="0"/>
              <w:jc w:val="center"/>
              <w:rPr>
                <w:rFonts w:cs="Arial" w:ascii="Arial" w:hAnsi="Arial"/>
                <w:b/>
                <w:color w:val="000000"/>
                <w:sz w:val="16"/>
                <w:szCs w:val="16"/>
              </w:rPr>
            </w:pPr>
            <w:r>
              <w:rPr>
                <w:rFonts w:cs="Arial" w:ascii="Arial" w:hAnsi="Arial"/>
                <w:b/>
                <w:color w:val="000000"/>
                <w:sz w:val="16"/>
                <w:szCs w:val="16"/>
              </w:rPr>
              <w:t>Task No.</w:t>
            </w:r>
          </w:p>
        </w:tc>
        <w:tc>
          <w:tcPr>
            <w:tcW w:w="3780"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Heading8"/>
              <w:numPr>
                <w:ilvl w:val="7"/>
                <w:numId w:val="1"/>
              </w:numPr>
              <w:spacing w:lineRule="auto" w:line="240" w:before="120" w:after="0"/>
              <w:rPr>
                <w:rFonts w:cs="Arial" w:ascii="Arial" w:hAnsi="Arial"/>
                <w:color w:val="000000"/>
                <w:sz w:val="16"/>
                <w:szCs w:val="16"/>
              </w:rPr>
            </w:pPr>
            <w:r>
              <w:rPr>
                <w:rFonts w:cs="Arial" w:ascii="Arial" w:hAnsi="Arial"/>
                <w:color w:val="000000"/>
                <w:sz w:val="16"/>
                <w:szCs w:val="16"/>
              </w:rPr>
              <w:t>Task Description</w:t>
            </w:r>
          </w:p>
        </w:tc>
        <w:tc>
          <w:tcPr>
            <w:tcW w:w="1443"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before="120" w:after="0"/>
              <w:jc w:val="center"/>
              <w:rPr>
                <w:rFonts w:cs="Arial" w:ascii="Arial" w:hAnsi="Arial"/>
                <w:b/>
                <w:color w:val="000000"/>
                <w:sz w:val="16"/>
                <w:szCs w:val="16"/>
              </w:rPr>
            </w:pPr>
            <w:r>
              <w:rPr>
                <w:rFonts w:cs="Arial" w:ascii="Arial" w:hAnsi="Arial"/>
                <w:b/>
                <w:color w:val="000000"/>
                <w:sz w:val="16"/>
                <w:szCs w:val="16"/>
              </w:rPr>
              <w:t xml:space="preserve">Estimated Time </w:t>
            </w:r>
          </w:p>
        </w:tc>
        <w:tc>
          <w:tcPr>
            <w:tcW w:w="1003"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tcPr>
          <w:p>
            <w:pPr>
              <w:pStyle w:val="Normal"/>
              <w:tabs>
                <w:tab w:val="left" w:pos="4752" w:leader="none"/>
              </w:tabs>
              <w:spacing w:before="120" w:after="0"/>
              <w:jc w:val="center"/>
              <w:rPr>
                <w:rFonts w:cs="Arial" w:ascii="Arial" w:hAnsi="Arial"/>
                <w:b/>
                <w:color w:val="000000"/>
                <w:sz w:val="16"/>
                <w:szCs w:val="16"/>
              </w:rPr>
            </w:pPr>
            <w:r>
              <w:rPr>
                <w:rFonts w:cs="Arial" w:ascii="Arial" w:hAnsi="Arial"/>
                <w:b/>
                <w:color w:val="000000"/>
                <w:sz w:val="16"/>
                <w:szCs w:val="16"/>
              </w:rPr>
              <w:t>Actual Time</w:t>
            </w:r>
          </w:p>
        </w:tc>
        <w:tc>
          <w:tcPr>
            <w:tcW w:w="1620"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before="120" w:after="0"/>
              <w:jc w:val="center"/>
              <w:rPr>
                <w:rFonts w:cs="Arial" w:ascii="Arial" w:hAnsi="Arial"/>
                <w:b/>
                <w:color w:val="000000"/>
                <w:sz w:val="16"/>
                <w:szCs w:val="16"/>
              </w:rPr>
            </w:pPr>
            <w:r>
              <w:rPr>
                <w:rFonts w:cs="Arial" w:ascii="Arial" w:hAnsi="Arial"/>
                <w:b/>
                <w:color w:val="000000"/>
                <w:sz w:val="16"/>
                <w:szCs w:val="16"/>
              </w:rPr>
              <w:t>Assigned To</w:t>
            </w:r>
          </w:p>
        </w:tc>
        <w:tc>
          <w:tcPr>
            <w:tcW w:w="1259" w:type="dxa"/>
            <w:tcBorders>
              <w:top w:val="single" w:sz="12" w:space="0" w:color="000001"/>
              <w:left w:val="single" w:sz="6" w:space="0" w:color="000001"/>
              <w:bottom w:val="single" w:sz="6" w:space="0" w:color="000001"/>
              <w:insideH w:val="single" w:sz="6" w:space="0" w:color="000001"/>
              <w:right w:val="nil"/>
              <w:insideV w:val="nil"/>
            </w:tcBorders>
            <w:shd w:fill="666699" w:val="clear"/>
            <w:tcMar>
              <w:left w:w="92" w:type="dxa"/>
            </w:tcMar>
            <w:vAlign w:val="center"/>
          </w:tcPr>
          <w:p>
            <w:pPr>
              <w:pStyle w:val="Normal"/>
              <w:tabs>
                <w:tab w:val="left" w:pos="4752" w:leader="none"/>
              </w:tabs>
              <w:spacing w:before="120" w:after="0"/>
              <w:jc w:val="center"/>
              <w:rPr>
                <w:rFonts w:cs="Arial" w:ascii="Arial" w:hAnsi="Arial"/>
                <w:b/>
                <w:color w:val="000000"/>
                <w:sz w:val="16"/>
                <w:szCs w:val="16"/>
              </w:rPr>
            </w:pPr>
            <w:r>
              <w:rPr>
                <w:rFonts w:cs="Arial" w:ascii="Arial" w:hAnsi="Arial"/>
                <w:b/>
                <w:color w:val="000000"/>
                <w:sz w:val="16"/>
                <w:szCs w:val="16"/>
              </w:rPr>
              <w:t>Assigned Time</w:t>
            </w:r>
          </w:p>
        </w:tc>
        <w:tc>
          <w:tcPr>
            <w:tcW w:w="1387" w:type="dxa"/>
            <w:tcBorders>
              <w:top w:val="single" w:sz="12" w:space="0" w:color="000001"/>
              <w:left w:val="single" w:sz="12" w:space="0" w:color="000001"/>
              <w:bottom w:val="single" w:sz="6" w:space="0" w:color="000001"/>
              <w:insideH w:val="single" w:sz="6" w:space="0" w:color="000001"/>
              <w:right w:val="nil"/>
              <w:insideV w:val="nil"/>
            </w:tcBorders>
            <w:shd w:fill="666699" w:val="clear"/>
            <w:tcMar>
              <w:left w:w="78" w:type="dxa"/>
            </w:tcMar>
            <w:vAlign w:val="center"/>
          </w:tcPr>
          <w:p>
            <w:pPr>
              <w:pStyle w:val="Normal"/>
              <w:tabs>
                <w:tab w:val="left" w:pos="4752" w:leader="none"/>
              </w:tabs>
              <w:spacing w:before="120" w:after="0"/>
              <w:jc w:val="center"/>
              <w:rPr>
                <w:rFonts w:cs="Arial" w:ascii="Arial" w:hAnsi="Arial"/>
                <w:b/>
                <w:color w:val="000000"/>
                <w:sz w:val="16"/>
                <w:szCs w:val="16"/>
              </w:rPr>
            </w:pPr>
            <w:r>
              <w:rPr>
                <w:rFonts w:cs="Arial" w:ascii="Arial" w:hAnsi="Arial"/>
                <w:b/>
                <w:color w:val="000000"/>
                <w:sz w:val="16"/>
                <w:szCs w:val="16"/>
              </w:rPr>
              <w:t>Completed Time</w:t>
            </w:r>
          </w:p>
        </w:tc>
        <w:tc>
          <w:tcPr>
            <w:tcW w:w="2786" w:type="dxa"/>
            <w:tcBorders>
              <w:top w:val="single" w:sz="12" w:space="0" w:color="000001"/>
              <w:left w:val="single" w:sz="12" w:space="0" w:color="000001"/>
              <w:bottom w:val="single" w:sz="6" w:space="0" w:color="000001"/>
              <w:insideH w:val="single" w:sz="6" w:space="0" w:color="000001"/>
              <w:right w:val="single" w:sz="12" w:space="0" w:color="000001"/>
              <w:insideV w:val="single" w:sz="12" w:space="0" w:color="000001"/>
            </w:tcBorders>
            <w:shd w:fill="666699" w:val="clear"/>
            <w:tcMar>
              <w:left w:w="78" w:type="dxa"/>
            </w:tcMar>
            <w:vAlign w:val="center"/>
          </w:tcPr>
          <w:p>
            <w:pPr>
              <w:pStyle w:val="Normal"/>
              <w:tabs>
                <w:tab w:val="left" w:pos="4752" w:leader="none"/>
              </w:tabs>
              <w:spacing w:before="120" w:after="0"/>
              <w:jc w:val="center"/>
              <w:rPr>
                <w:rFonts w:cs="Arial" w:ascii="Arial" w:hAnsi="Arial"/>
                <w:b/>
                <w:color w:val="000000"/>
                <w:sz w:val="16"/>
                <w:szCs w:val="16"/>
              </w:rPr>
            </w:pPr>
            <w:r>
              <w:rPr>
                <w:rFonts w:cs="Arial" w:ascii="Arial" w:hAnsi="Arial"/>
                <w:b/>
                <w:color w:val="000000"/>
                <w:sz w:val="16"/>
                <w:szCs w:val="16"/>
              </w:rPr>
              <w:t>Comments</w:t>
            </w:r>
          </w:p>
        </w:tc>
      </w:tr>
      <w:tr>
        <w:trPr>
          <w:cantSplit w:val="false"/>
        </w:trPr>
        <w:tc>
          <w:tcPr>
            <w:tcW w:w="771"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jc w:val="center"/>
              <w:rPr>
                <w:rFonts w:cs="Arial" w:ascii="Arial" w:hAnsi="Arial"/>
                <w:color w:val="000000"/>
                <w:sz w:val="16"/>
                <w:szCs w:val="16"/>
              </w:rPr>
            </w:pPr>
            <w:r>
              <w:rPr>
                <w:rFonts w:cs="Arial" w:ascii="Arial" w:hAnsi="Arial"/>
                <w:color w:val="000000"/>
                <w:sz w:val="16"/>
                <w:szCs w:val="16"/>
              </w:rPr>
              <w:t>10</w:t>
            </w:r>
          </w:p>
        </w:tc>
        <w:tc>
          <w:tcPr>
            <w:tcW w:w="378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t>Receive Communication on emergency Situation</w:t>
            </w:r>
          </w:p>
        </w:tc>
        <w:tc>
          <w:tcPr>
            <w:tcW w:w="144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0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62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2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38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786"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771"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jc w:val="center"/>
              <w:rPr>
                <w:rFonts w:cs="Arial" w:ascii="Arial" w:hAnsi="Arial"/>
                <w:color w:val="000000"/>
                <w:sz w:val="16"/>
                <w:szCs w:val="16"/>
              </w:rPr>
            </w:pPr>
            <w:r>
              <w:rPr>
                <w:rFonts w:cs="Arial" w:ascii="Arial" w:hAnsi="Arial"/>
                <w:color w:val="000000"/>
                <w:sz w:val="16"/>
                <w:szCs w:val="16"/>
              </w:rPr>
              <w:t>20</w:t>
            </w:r>
          </w:p>
        </w:tc>
        <w:tc>
          <w:tcPr>
            <w:tcW w:w="378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t>Identify recovery site</w:t>
            </w:r>
          </w:p>
        </w:tc>
        <w:tc>
          <w:tcPr>
            <w:tcW w:w="144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0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62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2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38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786"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771"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jc w:val="center"/>
              <w:rPr>
                <w:rFonts w:cs="Arial" w:ascii="Arial" w:hAnsi="Arial"/>
                <w:color w:val="000000"/>
                <w:sz w:val="16"/>
                <w:szCs w:val="16"/>
              </w:rPr>
            </w:pPr>
            <w:r>
              <w:rPr>
                <w:rFonts w:cs="Arial" w:ascii="Arial" w:hAnsi="Arial"/>
                <w:color w:val="000000"/>
                <w:sz w:val="16"/>
                <w:szCs w:val="16"/>
              </w:rPr>
              <w:t>30</w:t>
            </w:r>
          </w:p>
        </w:tc>
        <w:tc>
          <w:tcPr>
            <w:tcW w:w="378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t>Retrieve Business Continuity Plans</w:t>
            </w:r>
          </w:p>
        </w:tc>
        <w:tc>
          <w:tcPr>
            <w:tcW w:w="144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0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62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2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38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786"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771"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jc w:val="center"/>
              <w:rPr>
                <w:rFonts w:cs="Arial" w:ascii="Arial" w:hAnsi="Arial"/>
                <w:color w:val="000000"/>
                <w:sz w:val="16"/>
                <w:szCs w:val="16"/>
              </w:rPr>
            </w:pPr>
            <w:r>
              <w:rPr>
                <w:rFonts w:cs="Arial" w:ascii="Arial" w:hAnsi="Arial"/>
                <w:color w:val="000000"/>
                <w:sz w:val="16"/>
                <w:szCs w:val="16"/>
              </w:rPr>
              <w:t>40</w:t>
            </w:r>
          </w:p>
        </w:tc>
        <w:tc>
          <w:tcPr>
            <w:tcW w:w="378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t>Notify department members identified in Appendix A</w:t>
            </w:r>
          </w:p>
        </w:tc>
        <w:tc>
          <w:tcPr>
            <w:tcW w:w="144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0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62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2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38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786"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771"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jc w:val="center"/>
              <w:rPr>
                <w:rFonts w:cs="Arial" w:ascii="Arial" w:hAnsi="Arial"/>
                <w:color w:val="000000"/>
                <w:sz w:val="16"/>
                <w:szCs w:val="16"/>
              </w:rPr>
            </w:pPr>
            <w:r>
              <w:rPr>
                <w:rFonts w:cs="Arial" w:ascii="Arial" w:hAnsi="Arial"/>
                <w:color w:val="000000"/>
                <w:sz w:val="16"/>
                <w:szCs w:val="16"/>
              </w:rPr>
              <w:t>50</w:t>
            </w:r>
          </w:p>
        </w:tc>
        <w:tc>
          <w:tcPr>
            <w:tcW w:w="378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t>Retrieval of  department Vital Records</w:t>
            </w:r>
          </w:p>
        </w:tc>
        <w:tc>
          <w:tcPr>
            <w:tcW w:w="144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0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62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2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38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786"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771"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jc w:val="center"/>
              <w:rPr>
                <w:rFonts w:cs="Arial" w:ascii="Arial" w:hAnsi="Arial"/>
                <w:color w:val="000000"/>
                <w:sz w:val="16"/>
                <w:szCs w:val="16"/>
              </w:rPr>
            </w:pPr>
            <w:r>
              <w:rPr>
                <w:rFonts w:cs="Arial" w:ascii="Arial" w:hAnsi="Arial"/>
                <w:color w:val="000000"/>
                <w:sz w:val="16"/>
                <w:szCs w:val="16"/>
              </w:rPr>
              <w:t>60</w:t>
            </w:r>
          </w:p>
        </w:tc>
        <w:tc>
          <w:tcPr>
            <w:tcW w:w="378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t>Oversee delivery and placement of office equipment.</w:t>
            </w:r>
          </w:p>
        </w:tc>
        <w:tc>
          <w:tcPr>
            <w:tcW w:w="144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0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62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2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38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786"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771"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jc w:val="center"/>
              <w:rPr>
                <w:rFonts w:cs="Arial" w:ascii="Arial" w:hAnsi="Arial"/>
                <w:color w:val="000000"/>
                <w:sz w:val="16"/>
                <w:szCs w:val="16"/>
              </w:rPr>
            </w:pPr>
            <w:r>
              <w:rPr>
                <w:rFonts w:cs="Arial" w:ascii="Arial" w:hAnsi="Arial"/>
                <w:color w:val="000000"/>
                <w:sz w:val="16"/>
                <w:szCs w:val="16"/>
              </w:rPr>
              <w:t>70</w:t>
            </w:r>
          </w:p>
        </w:tc>
        <w:tc>
          <w:tcPr>
            <w:tcW w:w="378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t>Oversee delivery and placement of office supplies.</w:t>
            </w:r>
          </w:p>
        </w:tc>
        <w:tc>
          <w:tcPr>
            <w:tcW w:w="144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0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62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2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138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c>
          <w:tcPr>
            <w:tcW w:w="2786"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rPr>
            </w:pPr>
            <w:r>
              <w:rPr>
                <w:rFonts w:cs="Arial" w:ascii="Arial" w:hAnsi="Arial"/>
                <w:color w:val="000000"/>
                <w:sz w:val="16"/>
                <w:szCs w:val="16"/>
              </w:rPr>
            </w:r>
          </w:p>
        </w:tc>
      </w:tr>
      <w:tr>
        <w:trPr>
          <w:cantSplit w:val="false"/>
        </w:trPr>
        <w:tc>
          <w:tcPr>
            <w:tcW w:w="771"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jc w:val="center"/>
              <w:rPr>
                <w:rFonts w:cs="Arial" w:ascii="Arial" w:hAnsi="Arial"/>
                <w:color w:val="000000"/>
                <w:sz w:val="16"/>
                <w:szCs w:val="16"/>
              </w:rPr>
            </w:pPr>
            <w:r>
              <w:rPr>
                <w:rFonts w:cs="Arial" w:ascii="Arial" w:hAnsi="Arial"/>
                <w:color w:val="000000"/>
                <w:sz w:val="16"/>
                <w:szCs w:val="16"/>
              </w:rPr>
              <w:t>80</w:t>
            </w:r>
          </w:p>
        </w:tc>
        <w:tc>
          <w:tcPr>
            <w:tcW w:w="378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44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003"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rPr>
            </w:pPr>
            <w:r>
              <w:rPr>
                <w:rFonts w:cs="Arial" w:ascii="Arial" w:hAnsi="Arial"/>
                <w:color w:val="000000"/>
                <w:sz w:val="16"/>
                <w:szCs w:val="16"/>
              </w:rPr>
            </w:r>
          </w:p>
        </w:tc>
        <w:tc>
          <w:tcPr>
            <w:tcW w:w="1620"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TextBody"/>
              <w:tabs>
                <w:tab w:val="left" w:pos="720" w:leader="none"/>
                <w:tab w:val="left" w:pos="1440" w:leader="none"/>
                <w:tab w:val="left" w:pos="2160" w:leader="none"/>
                <w:tab w:val="left" w:pos="2880" w:leader="none"/>
                <w:tab w:val="left" w:pos="3600" w:leader="none"/>
              </w:tabs>
              <w:spacing w:before="120" w:after="0"/>
              <w:rPr>
                <w:rFonts w:cs="Arial" w:ascii="Arial" w:hAnsi="Arial"/>
                <w:color w:val="000000"/>
                <w:sz w:val="16"/>
                <w:szCs w:val="16"/>
                <w:lang w:val="de-DE"/>
              </w:rPr>
            </w:pPr>
            <w:r>
              <w:rPr>
                <w:rFonts w:cs="Arial" w:ascii="Arial" w:hAnsi="Arial"/>
                <w:color w:val="000000"/>
                <w:sz w:val="16"/>
                <w:szCs w:val="16"/>
                <w:lang w:val="de-DE"/>
              </w:rPr>
            </w:r>
          </w:p>
        </w:tc>
        <w:tc>
          <w:tcPr>
            <w:tcW w:w="1259" w:type="dxa"/>
            <w:tcBorders>
              <w:top w:val="single" w:sz="6" w:space="0" w:color="000001"/>
              <w:left w:val="single" w:sz="6" w:space="0" w:color="000001"/>
              <w:bottom w:val="single" w:sz="6" w:space="0" w:color="000001"/>
              <w:insideH w:val="single" w:sz="6" w:space="0" w:color="000001"/>
              <w:right w:val="nil"/>
              <w:insideV w:val="nil"/>
            </w:tcBorders>
            <w:shd w:fill="FFFFFF" w:val="clear"/>
            <w:tcMar>
              <w:left w:w="92" w:type="dxa"/>
            </w:tcMar>
          </w:tcPr>
          <w:p>
            <w:pPr>
              <w:pStyle w:val="Normal"/>
              <w:tabs>
                <w:tab w:val="left" w:pos="4752" w:leader="none"/>
              </w:tabs>
              <w:spacing w:before="120" w:after="0"/>
              <w:rPr>
                <w:rFonts w:cs="Arial" w:ascii="Arial" w:hAnsi="Arial"/>
                <w:color w:val="000000"/>
                <w:sz w:val="16"/>
                <w:szCs w:val="16"/>
                <w:lang w:val="de-DE"/>
              </w:rPr>
            </w:pPr>
            <w:r>
              <w:rPr>
                <w:rFonts w:cs="Arial" w:ascii="Arial" w:hAnsi="Arial"/>
                <w:color w:val="000000"/>
                <w:sz w:val="16"/>
                <w:szCs w:val="16"/>
                <w:lang w:val="de-DE"/>
              </w:rPr>
            </w:r>
          </w:p>
        </w:tc>
        <w:tc>
          <w:tcPr>
            <w:tcW w:w="1387" w:type="dxa"/>
            <w:tcBorders>
              <w:top w:val="single" w:sz="6" w:space="0" w:color="000001"/>
              <w:left w:val="single" w:sz="12" w:space="0" w:color="000001"/>
              <w:bottom w:val="single" w:sz="6" w:space="0" w:color="000001"/>
              <w:insideH w:val="single" w:sz="6" w:space="0" w:color="000001"/>
              <w:right w:val="nil"/>
              <w:insideV w:val="nil"/>
            </w:tcBorders>
            <w:shd w:fill="FFFFFF" w:val="clear"/>
            <w:tcMar>
              <w:left w:w="78" w:type="dxa"/>
            </w:tcMar>
          </w:tcPr>
          <w:p>
            <w:pPr>
              <w:pStyle w:val="Normal"/>
              <w:tabs>
                <w:tab w:val="left" w:pos="4752" w:leader="none"/>
              </w:tabs>
              <w:spacing w:before="120" w:after="0"/>
              <w:rPr>
                <w:rFonts w:cs="Arial" w:ascii="Arial" w:hAnsi="Arial"/>
                <w:color w:val="000000"/>
                <w:sz w:val="16"/>
                <w:szCs w:val="16"/>
                <w:lang w:val="de-DE"/>
              </w:rPr>
            </w:pPr>
            <w:r>
              <w:rPr>
                <w:rFonts w:cs="Arial" w:ascii="Arial" w:hAnsi="Arial"/>
                <w:color w:val="000000"/>
                <w:sz w:val="16"/>
                <w:szCs w:val="16"/>
                <w:lang w:val="de-DE"/>
              </w:rPr>
            </w:r>
          </w:p>
        </w:tc>
        <w:tc>
          <w:tcPr>
            <w:tcW w:w="2786" w:type="dxa"/>
            <w:tcBorders>
              <w:top w:val="single" w:sz="6" w:space="0" w:color="000001"/>
              <w:left w:val="single" w:sz="12" w:space="0" w:color="000001"/>
              <w:bottom w:val="single" w:sz="6" w:space="0" w:color="000001"/>
              <w:insideH w:val="single" w:sz="6" w:space="0" w:color="000001"/>
              <w:right w:val="single" w:sz="12" w:space="0" w:color="000001"/>
              <w:insideV w:val="single" w:sz="12" w:space="0" w:color="000001"/>
            </w:tcBorders>
            <w:shd w:fill="FFFFFF" w:val="clear"/>
            <w:tcMar>
              <w:left w:w="78" w:type="dxa"/>
            </w:tcMar>
          </w:tcPr>
          <w:p>
            <w:pPr>
              <w:pStyle w:val="Normal"/>
              <w:tabs>
                <w:tab w:val="left" w:pos="4752" w:leader="none"/>
              </w:tabs>
              <w:spacing w:before="120" w:after="0"/>
              <w:rPr>
                <w:rFonts w:cs="Arial" w:ascii="Arial" w:hAnsi="Arial"/>
                <w:color w:val="000000"/>
                <w:sz w:val="16"/>
                <w:szCs w:val="16"/>
                <w:lang w:val="de-DE"/>
              </w:rPr>
            </w:pPr>
            <w:r>
              <w:rPr>
                <w:rFonts w:cs="Arial" w:ascii="Arial" w:hAnsi="Arial"/>
                <w:color w:val="000000"/>
                <w:sz w:val="16"/>
                <w:szCs w:val="16"/>
                <w:lang w:val="de-DE"/>
              </w:rPr>
            </w:r>
          </w:p>
        </w:tc>
      </w:tr>
    </w:tbl>
    <w:p>
      <w:pPr>
        <w:pStyle w:val="Normal"/>
        <w:rPr>
          <w:rFonts w:cs="Arial" w:ascii="Arial" w:hAnsi="Arial"/>
          <w:color w:val="000000"/>
          <w:sz w:val="16"/>
          <w:szCs w:val="16"/>
        </w:rPr>
      </w:pPr>
      <w:r>
        <w:rPr>
          <w:rFonts w:cs="Arial" w:ascii="Arial" w:hAnsi="Arial"/>
          <w:color w:val="000000"/>
          <w:sz w:val="16"/>
          <w:szCs w:val="16"/>
        </w:rPr>
      </w:r>
    </w:p>
    <w:p>
      <w:pPr>
        <w:pStyle w:val="Normal"/>
        <w:pageBreakBefore/>
        <w:rPr>
          <w:rFonts w:cs="Arial" w:ascii="Arial" w:hAnsi="Arial"/>
          <w:color w:val="000000"/>
          <w:sz w:val="16"/>
          <w:szCs w:val="16"/>
        </w:rPr>
      </w:pPr>
      <w:bookmarkStart w:id="78" w:name="_Appendix_Q_-"/>
      <w:bookmarkStart w:id="79" w:name="_Appendix_Q_-"/>
      <w:bookmarkEnd w:id="79"/>
      <w:r>
        <w:rPr>
          <w:rFonts w:cs="Arial" w:ascii="Arial" w:hAnsi="Arial"/>
          <w:color w:val="000000"/>
          <w:sz w:val="16"/>
          <w:szCs w:val="16"/>
        </w:rPr>
      </w:r>
    </w:p>
    <w:p>
      <w:pPr>
        <w:pStyle w:val="Heading2"/>
        <w:numPr>
          <w:ilvl w:val="1"/>
          <w:numId w:val="1"/>
        </w:numPr>
        <w:rPr>
          <w:rFonts w:cs="Arial" w:ascii="Arial" w:hAnsi="Arial"/>
          <w:color w:val="000000"/>
          <w:sz w:val="16"/>
          <w:szCs w:val="16"/>
        </w:rPr>
      </w:pPr>
      <w:bookmarkStart w:id="80" w:name="__RefHeading___Toc182790751"/>
      <w:bookmarkEnd w:id="80"/>
      <w:r>
        <w:rPr>
          <w:rFonts w:cs="Arial" w:ascii="Arial" w:hAnsi="Arial"/>
          <w:color w:val="000000"/>
          <w:sz w:val="16"/>
          <w:szCs w:val="16"/>
        </w:rPr>
        <w:t>Appendix P - Recommended &lt;AGENCY NAME&gt; Agency Office Recovery</w:t>
        <w:pict>
          <v:group id="shape_0" style="position:absolute;margin-left:375.6pt;margin-top:56.4pt;width:88.15pt;height:39.5pt" coordorigin="7512,1128" coordsize="1763,790"/>
        </w:pict>
        <w:pict>
          <v:group id="shape_0" style="position:absolute;margin-left:369.15pt;margin-top:126.7pt;width:0.05pt;height:30.1pt" coordorigin="7383,2534" coordsize="1,602"/>
        </w:pict>
      </w:r>
      <w:r>
        <w:pict>
          <v:rect fillcolor="#FFFFFF" strokecolor="#000000" strokeweight="0pt" style="position:absolute;width:1.35pt;height:26.15pt;mso-wrap-distance-left:9.05pt;mso-wrap-distance-right:9.05pt;mso-wrap-distance-top:0pt;mso-wrap-distance-bottom:0pt;margin-top:170.65pt;margin-left:148.65pt">
            <v:fill opacity="0f"/>
            <v:textbox inset="0.000694444444444444in,0.000694444444444444in,0.000694444444444444in,0.000694444444444444in">
              <w:txbxContent>
                <w:p>
                  <w:pPr>
                    <w:pStyle w:val="Normal"/>
                    <w:rPr/>
                  </w:pPr>
                  <w:r>
                    <w:rPr/>
                  </w:r>
                </w:p>
              </w:txbxContent>
            </v:textbox>
          </v:rect>
        </w:pict>
      </w:r>
      <w:r>
        <w:pict>
          <v:rect fillcolor="#FFFFFF" strokecolor="#000000" strokeweight="0pt" style="position:absolute;width:1.35pt;height:26.15pt;mso-wrap-distance-left:9.05pt;mso-wrap-distance-right:9.05pt;mso-wrap-distance-top:0pt;mso-wrap-distance-bottom:0pt;margin-top:221.6pt;margin-left:144.35pt">
            <v:fill opacity="0f"/>
            <v:textbox inset="0.000694444444444444in,0.000694444444444444in,0.000694444444444444in,0.000694444444444444in">
              <w:txbxContent>
                <w:p>
                  <w:pPr>
                    <w:pStyle w:val="Normal"/>
                    <w:rPr/>
                  </w:pPr>
                  <w:r>
                    <w:rPr/>
                  </w:r>
                </w:p>
              </w:txbxContent>
            </v:textbox>
          </v:rect>
        </w:pict>
      </w:r>
      <w:r>
        <w:pict>
          <v:rect fillcolor="#FFFFFF" strokecolor="#000000" strokeweight="0pt" style="position:absolute;width:1.35pt;height:26.2pt;mso-wrap-distance-left:9.05pt;mso-wrap-distance-right:9.05pt;mso-wrap-distance-top:0pt;mso-wrap-distance-bottom:0pt;margin-top:264.1pt;margin-left:143.3pt">
            <v:fill opacity="0f"/>
            <v:textbox inset="0.000694444444444444in,0.000694444444444444in,0.000694444444444444in,0.000694444444444444in">
              <w:txbxContent>
                <w:p>
                  <w:pPr>
                    <w:pStyle w:val="Normal"/>
                    <w:rPr/>
                  </w:pPr>
                  <w:r>
                    <w:rPr/>
                  </w:r>
                </w:p>
              </w:txbxContent>
            </v:textbox>
          </v:rect>
        </w:pict>
      </w:r>
      <w:r>
        <w:pict>
          <v:rect fillcolor="#FFFFFF" strokecolor="#000000" strokeweight="0pt" style="position:absolute;width:1.35pt;height:34.35pt;mso-wrap-distance-left:9.05pt;mso-wrap-distance-right:9.05pt;mso-wrap-distance-top:0pt;mso-wrap-distance-bottom:0pt;margin-top:312.55pt;margin-left:370.15pt">
            <v:fill opacity="0f"/>
            <v:textbox inset="0.000694444444444444in,0.000694444444444444in,0.000694444444444444in,0.000694444444444444in">
              <w:txbxContent>
                <w:p>
                  <w:pPr>
                    <w:pStyle w:val="Normal"/>
                    <w:rPr/>
                  </w:pPr>
                  <w:r>
                    <w:rPr/>
                  </w:r>
                </w:p>
              </w:txbxContent>
            </v:textbox>
          </v:rect>
        </w:pict>
      </w:r>
    </w:p>
    <w:p>
      <w:pPr>
        <w:pStyle w:val="Normal"/>
        <w:rPr>
          <w:rFonts w:cs="Arial" w:ascii="Arial" w:hAnsi="Arial"/>
          <w:color w:val="000000"/>
          <w:sz w:val="16"/>
          <w:szCs w:val="16"/>
          <w:lang w:val="en-IN" w:eastAsia="en-IN"/>
        </w:rPr>
      </w:pPr>
      <w:r>
        <w:rPr>
          <w:rFonts w:cs="Arial" w:ascii="Arial" w:hAnsi="Arial"/>
          <w:color w:val="000000"/>
          <w:sz w:val="16"/>
          <w:szCs w:val="16"/>
          <w:lang w:val="en-IN" w:eastAsia="en-IN"/>
        </w:rPr>
        <w:pict>
          <v:group id="shape_0" style="position:absolute;margin-left:6.7pt;margin-top:12.2pt;width:177631.45pt;height:254841.05pt" coordorigin="134,244" coordsize="3552629,5096821">
            <v:rect id="shape_0" fillcolor="white" stroked="t" style="position:absolute;left:134;top:244;width:12055;height:7456">
              <v:wrap v:type="none"/>
              <v:fill type="solid" color2="black" detectmouseclick="t"/>
              <v:stroke color="black" weight="9360" joinstyle="miter" endcap="flat"/>
            </v:rect>
            <v:group id="shape_0" style="position:absolute;left:15163;top:5322;width:3537600;height:5091743">
              <v:group id="shape_0" style="position:absolute;left:401700;top:131357;width:98540;height:279734">
                <v:group id="shape_0" style="position:absolute;left:410534;top:131357;width:16108;height:28436">
                  <v:group id="shape_0" style="position:absolute;left:424856;top:151125;width:1786;height:8668">
                    <v:shape id="shape_0" coordsize="1788,1215" path="m1325,1214l1787,560l497,0l0,654l1325,1214e" fillcolor="#5fbf00" stroked="t" style="position:absolute;left:424856;top:152961;width:1786;height:1213">
                      <v:wrap v:type="none"/>
                      <v:fill type="solid" color2="#a040ff" detectmouseclick="t"/>
                      <v:stroke color="black" weight="12600" joinstyle="round" endcap="flat"/>
                    </v:shape>
                    <v:shape id="shape_0" coordsize="1486,572" path="m0,276l1161,571l1485,295l351,0l0,276e" fillcolor="#5fbf00" stroked="t" style="position:absolute;left:424952;top:151125;width:1484;height:570">
                      <v:wrap v:type="none"/>
                      <v:fill type="solid" color2="#a040ff" detectmouseclick="t"/>
                      <v:stroke color="black" weight="12600" joinstyle="round" endcap="flat"/>
                    </v:shape>
                    <v:shape id="shape_0" coordsize="322,2520" path="m0,282l321,0l321,2111l0,2519l0,282e" fillcolor="lime" stroked="t" style="position:absolute;left:426115;top:151421;width:320;height:2518">
                      <v:wrap v:type="none"/>
                      <v:fill type="solid" color2="fuchsia" detectmouseclick="t"/>
                      <v:stroke color="black" weight="12600" joinstyle="round" endcap="flat"/>
                    </v:shape>
                    <v:shape id="shape_0" coordsize="1172,2510" path="m11,0l1171,303l1171,2509l0,2017l11,0e" fillcolor="#7fff00" stroked="t" style="position:absolute;left:424941;top:151401;width:1170;height:2508">
                      <v:wrap v:type="none"/>
                      <v:fill type="solid" color2="#8000ff" detectmouseclick="t"/>
                      <v:stroke color="black" weight="12600" joinstyle="round" endcap="flat"/>
                    </v:shape>
                    <v:shape id="shape_0" coordsize="460,6263" path="m459,0l0,662l0,6262l459,5464l459,0e" fillcolor="lime" stroked="t" style="position:absolute;left:426184;top:153532;width:458;height:6261">
                      <v:wrap v:type="none"/>
                      <v:fill type="solid" color2="fuchsia" detectmouseclick="t"/>
                      <v:stroke color="black" weight="12600" joinstyle="round" endcap="flat"/>
                    </v:shape>
                    <v:shape id="shape_0" coordsize="1333,6171" path="m0,0l1332,568l1325,6170l0,5413l0,0e" fillcolor="#7fff00" stroked="t" style="position:absolute;left:424856;top:153624;width:1331;height:6169">
                      <v:wrap v:type="none"/>
                      <v:fill type="solid" color2="#8000ff" detectmouseclick="t"/>
                      <v:stroke color="black" weight="12600" joinstyle="round" endcap="flat"/>
                    </v:shape>
                  </v:group>
                  <v:group id="shape_0" style="position:absolute;left:410534;top:131357;width:707;height:1558">
                    <v:shape id="shape_0" coordsize="107,92" path="m0,0l106,25l106,91l0,62l0,0e" fillcolor="black" stroked="t" style="position:absolute;left:410534;top:131357;width:105;height:90">
                      <v:wrap v:type="none"/>
                      <v:fill type="solid" color2="white" detectmouseclick="t"/>
                      <v:stroke color="black" weight="12600" joinstyle="round" endcap="flat"/>
                    </v:shape>
                    <v:shape id="shape_0" coordsize="107,83" path="m0,0l106,16l106,82l0,74l0,0e" fillcolor="black" stroked="t" style="position:absolute;left:410676;top:131518;width:105;height:81">
                      <v:wrap v:type="none"/>
                      <v:fill type="solid" color2="white" detectmouseclick="t"/>
                      <v:stroke color="black" weight="12600" joinstyle="round" endcap="flat"/>
                    </v:shape>
                    <v:shape id="shape_0" coordsize="107,83" path="m0,0l106,20l106,82l0,66l0,0e" fillcolor="black" stroked="t" style="position:absolute;left:410828;top:131414;width:105;height:81">
                      <v:wrap v:type="none"/>
                      <v:fill type="solid" color2="white" detectmouseclick="t"/>
                      <v:stroke color="black" weight="12600" joinstyle="round" endcap="flat"/>
                    </v:shape>
                    <v:shape id="shape_0" coordsize="107,83" path="m0,0l106,16l106,82l0,66l0,0e" fillcolor="black" stroked="t" style="position:absolute;left:410990;top:131444;width:105;height:81">
                      <v:wrap v:type="none"/>
                      <v:fill type="solid" color2="white" detectmouseclick="t"/>
                      <v:stroke color="black" weight="12600" joinstyle="round" endcap="flat"/>
                    </v:shape>
                    <v:shape id="shape_0" coordsize="107,75" path="m0,0l106,8l106,74l0,54l0,0e" fillcolor="black" stroked="t" style="position:absolute;left:410990;top:131596;width:105;height:73">
                      <v:wrap v:type="none"/>
                      <v:fill type="solid" color2="white" detectmouseclick="t"/>
                      <v:stroke color="black" weight="12600" joinstyle="round" endcap="flat"/>
                    </v:shape>
                    <v:shape id="shape_0" coordsize="107,83" path="m0,0l106,16l106,82l0,66l0,0e" fillcolor="black" stroked="t" style="position:absolute;left:410821;top:131725;width:105;height:81">
                      <v:wrap v:type="none"/>
                      <v:fill type="solid" color2="white" detectmouseclick="t"/>
                      <v:stroke color="black" weight="12600" joinstyle="round" endcap="flat"/>
                    </v:shape>
                    <v:shape id="shape_0" coordsize="107,88" path="m0,0l106,13l106,87l0,67l0,0e" fillcolor="black" stroked="t" style="position:absolute;left:410990;top:131903;width:105;height:86">
                      <v:wrap v:type="none"/>
                      <v:fill type="solid" color2="white" detectmouseclick="t"/>
                      <v:stroke color="black" weight="12600" joinstyle="round" endcap="flat"/>
                    </v:shape>
                    <v:shape id="shape_0" coordsize="107,83" path="m0,0l106,20l106,82l0,66l0,0e" fillcolor="black" stroked="t" style="position:absolute;left:411132;top:132539;width:105;height:81">
                      <v:wrap v:type="none"/>
                      <v:fill type="solid" color2="white" detectmouseclick="t"/>
                      <v:stroke color="black" weight="12600" joinstyle="round" endcap="flat"/>
                    </v:shape>
                    <v:shape id="shape_0" coordsize="107,88" path="m0,0l106,20l106,87l0,67l0,0e" fillcolor="black" stroked="t" style="position:absolute;left:411136;top:132829;width:105;height:86">
                      <v:wrap v:type="none"/>
                      <v:fill type="solid" color2="white" detectmouseclick="t"/>
                      <v:stroke color="black" weight="12600" joinstyle="round" endcap="flat"/>
                    </v:shape>
                  </v:group>
                </v:group>
                <v:group id="shape_0" style="position:absolute;left:449635;top:164618;width:32009;height:55446">
                  <v:group id="shape_0" style="position:absolute;left:478277;top:196134;width:3367;height:23930">
                    <v:shape id="shape_0" coordsize="3357,4578" path="m0,3340l1899,4577l3356,866l1533,0l0,3340e" fillcolor="#ff5f1f" stroked="t" style="position:absolute;left:478289;top:202980;width:3355;height:4576">
                      <v:wrap v:type="none"/>
                      <v:fill type="solid" color2="#00a0e0" detectmouseclick="t"/>
                      <v:stroke color="black" weight="12600" joinstyle="round" endcap="flat"/>
                    </v:shape>
                    <v:shape id="shape_0" coordsize="1402,7791" path="m0,0l1401,372l1401,7790l0,6777l0,0e" fillcolor="#ff5f00" stroked="t" style="position:absolute;left:478750;top:199065;width:1400;height:7789">
                      <v:wrap v:type="none"/>
                      <v:fill type="solid" color2="#00a0ff" detectmouseclick="t"/>
                      <v:stroke color="black" weight="12600" joinstyle="round" endcap="flat"/>
                    </v:shape>
                    <v:shape id="shape_0" coordsize="1203,9015" path="m0,1633l0,9014l1202,6037l1202,0l0,1633e" fillcolor="#bf3f00" stroked="t" style="position:absolute;left:480127;top:197800;width:1201;height:9013">
                      <v:wrap v:type="none"/>
                      <v:fill type="solid" color2="#40c0ff" detectmouseclick="t"/>
                      <v:stroke color="black" weight="12600" joinstyle="round" endcap="flat"/>
                    </v:shape>
                    <v:shape id="shape_0" coordsize="2581,1989" path="m0,1619l1374,1988l2580,369l1374,0l0,1619e" fillcolor="#ff5f1f" stroked="t" style="position:absolute;left:478750;top:197439;width:2579;height:1987">
                      <v:wrap v:type="none"/>
                      <v:fill type="solid" color2="#00a0e0" detectmouseclick="t"/>
                      <v:stroke color="black" weight="12600" joinstyle="round" endcap="flat"/>
                    </v:shape>
                    <v:shape id="shape_0" coordsize="1886,1165" path="m0,943l995,1164l1885,281l943,0l0,943e" fillcolor="#ff5f1f" stroked="t" style="position:absolute;left:479088;top:196134;width:1884;height:1163">
                      <v:wrap v:type="none"/>
                      <v:fill type="solid" color2="#00a0e0" detectmouseclick="t"/>
                      <v:stroke color="black" weight="12600" joinstyle="round" endcap="flat"/>
                    </v:shape>
                    <v:shape id="shape_0" coordsize="981,1828" path="m0,0l980,223l980,1827l0,1563l0,0e" fillcolor="#ff5f00" stroked="t" style="position:absolute;left:479088;top:197097;width:979;height:1826">
                      <v:wrap v:type="none"/>
                      <v:fill type="solid" color2="#00a0ff" detectmouseclick="t"/>
                      <v:stroke color="black" weight="12600" joinstyle="round" endcap="flat"/>
                    </v:shape>
                    <v:shape id="shape_0" coordsize="900,2531" path="m0,905l0,2530l899,1275l899,0l0,905e" fillcolor="#bf3f00" stroked="t" style="position:absolute;left:480074;top:196415;width:898;height:2529">
                      <v:wrap v:type="none"/>
                      <v:fill type="solid" color2="#40c0ff" detectmouseclick="t"/>
                      <v:stroke color="black" weight="12600" joinstyle="round" endcap="flat"/>
                    </v:shape>
                    <v:shape id="shape_0" coordsize="1466,16243" path="m1465,0l12,3766l0,16242l1465,11359l1465,0e" fillcolor="#bf3f00" stroked="t" style="position:absolute;left:480179;top:203823;width:1464;height:16241">
                      <v:wrap v:type="none"/>
                      <v:fill type="solid" color2="#40c0ff" detectmouseclick="t"/>
                      <v:stroke color="black" weight="12600" joinstyle="round" endcap="flat"/>
                    </v:shape>
                    <v:shape id="shape_0" coordsize="1909,13713" path="m12,0l1908,1241l1908,13712l0,11478l12,0e" fillcolor="#ff5f00" stroked="t" style="position:absolute;left:478277;top:206353;width:1907;height:13711">
                      <v:wrap v:type="none"/>
                      <v:fill type="solid" color2="#00a0ff" detectmouseclick="t"/>
                      <v:stroke color="black" weight="12600" joinstyle="round" endcap="flat"/>
                    </v:shape>
                  </v:group>
                  <v:group id="shape_0" style="position:absolute;left:449635;top:164618;width:2958;height:4641">
                    <v:group id="shape_0" style="position:absolute;left:449635;top:164618;width:98;height:104">
                      <v:shape id="shape_0" coordsize="20,85" path="m0,0l19,4l19,84l0,77l0,0e" fillcolor="black" stroked="t" style="position:absolute;left:449635;top:164618;width:18;height:83">
                        <v:wrap v:type="none"/>
                        <v:fill type="solid" color2="white" detectmouseclick="t"/>
                        <v:stroke color="black" weight="12600" joinstyle="round" endcap="flat"/>
                      </v:shape>
                      <v:shape id="shape_0" coordsize="20,87" path="m0,0l19,2l19,86l0,79l0,0e" fillcolor="black" stroked="t" style="position:absolute;left:449662;top:164625;width:18;height:85">
                        <v:wrap v:type="none"/>
                        <v:fill type="solid" color2="white" detectmouseclick="t"/>
                        <v:stroke color="black" weight="12600" joinstyle="round" endcap="flat"/>
                      </v:shape>
                      <v:shape id="shape_0" coordsize="23,89" path="m0,0l22,5l21,88l0,82l0,0e" fillcolor="black" stroked="t" style="position:absolute;left:449688;top:164629;width:21;height:87">
                        <v:wrap v:type="none"/>
                        <v:fill type="solid" color2="white" detectmouseclick="t"/>
                        <v:stroke color="black" weight="12600" joinstyle="round" endcap="flat"/>
                      </v:shape>
                      <v:shape id="shape_0" coordsize="20,91" path="m0,0l19,4l19,90l0,86l0,0e" fillcolor="black" stroked="t" style="position:absolute;left:449715;top:164633;width:18;height:89">
                        <v:wrap v:type="none"/>
                        <v:fill type="solid" color2="white" detectmouseclick="t"/>
                        <v:stroke color="black" weight="12600" joinstyle="round" endcap="flat"/>
                      </v:shape>
                    </v:group>
                    <v:group id="shape_0" style="position:absolute;left:449706;top:165798;width:103;height:113">
                      <v:shape id="shape_0" coordsize="22,93" path="m0,0l21,4l21,92l2,85l0,0e" fillcolor="black" stroked="t" style="position:absolute;left:449706;top:165798;width:20;height:91">
                        <v:wrap v:type="none"/>
                        <v:fill type="solid" color2="white" detectmouseclick="t"/>
                        <v:stroke color="black" weight="12600" joinstyle="round" endcap="flat"/>
                      </v:shape>
                      <v:shape id="shape_0" coordsize="22,93" path="m1,0l21,9l21,92l0,85l1,0e" fillcolor="black" stroked="t" style="position:absolute;left:449734;top:165804;width:20;height:91">
                        <v:wrap v:type="none"/>
                        <v:fill type="solid" color2="white" detectmouseclick="t"/>
                        <v:stroke color="black" weight="12600" joinstyle="round" endcap="flat"/>
                      </v:shape>
                      <v:shape id="shape_0" coordsize="23,91" path="m0,0l22,5l20,90l0,86l0,0e" fillcolor="black" stroked="t" style="position:absolute;left:449760;top:165813;width:21;height:89">
                        <v:wrap v:type="none"/>
                        <v:fill type="solid" color2="white" detectmouseclick="t"/>
                        <v:stroke color="black" weight="12600" joinstyle="round" endcap="flat"/>
                      </v:shape>
                      <v:shape id="shape_0" coordsize="22,93" path="m0,0l21,7l21,92l0,86l0,0e" fillcolor="black" stroked="t" style="position:absolute;left:449789;top:165820;width:20;height:91">
                        <v:wrap v:type="none"/>
                        <v:fill type="solid" color2="white" detectmouseclick="t"/>
                        <v:stroke color="black" weight="12600" joinstyle="round" endcap="flat"/>
                      </v:shape>
                    </v:group>
                    <v:group id="shape_0" style="position:absolute;left:452556;top:169194;width:37;height:64">
                      <v:group id="shape_0" style="position:absolute;left:452556;top:169194;width:37;height:7">
                        <v:shape id="shape_0" coordsize="10,5" path="m1,0l9,1l9,4l0,3l1,0e" fillcolor="black" stroked="t" style="position:absolute;left:452565;top:169195;width:8;height:3">
                          <v:wrap v:type="none"/>
                          <v:fill type="solid" color2="white" detectmouseclick="t"/>
                          <v:stroke color="black" weight="12600" joinstyle="round" endcap="flat"/>
                        </v:shape>
                        <v:shape id="shape_0" coordsize="9,5" path="m0,0l8,1l8,4l0,3l0,0e" fillcolor="black" stroked="t" style="position:absolute;left:452576;top:169197;width:7;height:3">
                          <v:wrap v:type="none"/>
                          <v:fill type="solid" color2="white" detectmouseclick="t"/>
                          <v:stroke color="black" weight="12600" joinstyle="round" endcap="flat"/>
                        </v:shape>
                        <v:shape id="shape_0" coordsize="9,5" path="m0,0l8,1l8,4l0,3l0,0e" fillcolor="black" stroked="t" style="position:absolute;left:452586;top:169198;width:7;height:3">
                          <v:wrap v:type="none"/>
                          <v:fill type="solid" color2="white" detectmouseclick="t"/>
                          <v:stroke color="black" weight="12600" joinstyle="round" endcap="flat"/>
                        </v:shape>
                        <v:shape id="shape_0" coordsize="9,5" path="m0,0l8,1l8,4l0,3l0,0e" fillcolor="black" stroked="t" style="position:absolute;left:452556;top:169194;width:7;height:3">
                          <v:wrap v:type="none"/>
                          <v:fill type="solid" color2="white" detectmouseclick="t"/>
                          <v:stroke color="black" weight="12600" joinstyle="round" endcap="flat"/>
                        </v:shape>
                      </v:group>
                      <v:group id="shape_0" style="position:absolute;left:452556;top:169252;width:37;height:7">
                        <v:shape id="shape_0" coordsize="10,5" path="m1,0l9,1l9,4l0,3l1,0e" fillcolor="black" stroked="t" style="position:absolute;left:452565;top:169254;width:8;height:3">
                          <v:wrap v:type="none"/>
                          <v:fill type="solid" color2="white" detectmouseclick="t"/>
                          <v:stroke color="black" weight="12600" joinstyle="round" endcap="flat"/>
                        </v:shape>
                        <v:shape id="shape_0" coordsize="10,5" path="m0,0l9,1l9,4l0,3l0,0e" fillcolor="black" stroked="t" style="position:absolute;left:452576;top:169255;width:8;height:3">
                          <v:wrap v:type="none"/>
                          <v:fill type="solid" color2="white" detectmouseclick="t"/>
                          <v:stroke color="black" weight="12600" joinstyle="round" endcap="flat"/>
                        </v:shape>
                        <v:shape id="shape_0" coordsize="9,5" path="m0,0l8,1l8,4l0,3l0,0e" fillcolor="black" stroked="t" style="position:absolute;left:452586;top:169256;width:7;height:3">
                          <v:wrap v:type="none"/>
                          <v:fill type="solid" color2="white" detectmouseclick="t"/>
                          <v:stroke color="black" weight="12600" joinstyle="round" endcap="flat"/>
                        </v:shape>
                        <v:shape id="shape_0" coordsize="9,5" path="m0,0l8,1l8,4l0,3l0,0e" fillcolor="black" stroked="t" style="position:absolute;left:452556;top:169252;width:7;height:3">
                          <v:wrap v:type="none"/>
                          <v:fill type="solid" color2="white" detectmouseclick="t"/>
                          <v:stroke color="black" weight="12600" joinstyle="round" endcap="flat"/>
                        </v:shape>
                      </v:group>
                    </v:group>
                  </v:group>
                </v:group>
                <v:group id="shape_0" style="position:absolute;left:403646;top:153253;width:28341;height:62428">
                  <v:group id="shape_0" style="position:absolute;left:425942;top:198582;width:6045;height:17099">
                    <v:shape id="shape_0" coordsize="709,1493" path="m0,1194l435,1492l708,215l296,0l0,1194e" fillcolor="#00dfff" stroked="t" style="position:absolute;left:426170;top:198582;width:707;height:1491">
                      <v:wrap v:type="none"/>
                      <v:fill type="solid" color2="#ff2000" detectmouseclick="t"/>
                      <v:stroke color="black" weight="12600" joinstyle="round" endcap="flat"/>
                    </v:shape>
                    <v:group id="shape_0" style="position:absolute;left:431904;top:204826;width:83;height:196">
                      <v:shape id="shape_0" coordsize="52,118" path="m1,0l51,20l51,117l0,97l1,0e" fillcolor="#00bfdf" stroked="t" style="position:absolute;left:431904;top:204906;width:50;height:116">
                        <v:wrap v:type="none"/>
                        <v:fill type="solid" color2="#ff4020" detectmouseclick="t"/>
                        <v:stroke color="black" weight="12600" joinstyle="round" endcap="flat"/>
                      </v:shape>
                      <v:shape id="shape_0" coordsize="33,181" path="m0,82l0,180l32,82l32,0l0,82e" fillcolor="#009fbf" stroked="t" style="position:absolute;left:431955;top:204843;width:31;height:179">
                        <v:wrap v:type="none"/>
                        <v:fill type="solid" color2="#ff6040" detectmouseclick="t"/>
                        <v:stroke color="black" weight="12600" joinstyle="round" endcap="flat"/>
                      </v:shape>
                      <v:shape id="shape_0" coordsize="84,99" path="m0,78l50,98l83,17l34,0l0,78e" fillcolor="#00dfff" stroked="t" style="position:absolute;left:431905;top:204826;width:82;height:97">
                        <v:wrap v:type="none"/>
                        <v:fill type="solid" color2="#ff2000" detectmouseclick="t"/>
                        <v:stroke color="black" weight="12600" joinstyle="round" endcap="flat"/>
                      </v:shape>
                    </v:group>
                    <v:shape id="shape_0" coordsize="429,6067" path="m0,0l428,303l428,6066l0,5459l0,0e" fillcolor="#00bfdf" stroked="t" style="position:absolute;left:426175;top:199795;width:427;height:6065">
                      <v:wrap v:type="none"/>
                      <v:fill type="solid" color2="#ff4020" detectmouseclick="t"/>
                      <v:stroke color="black" weight="12600" joinstyle="round" endcap="flat"/>
                    </v:shape>
                    <v:shape id="shape_0" coordsize="273,7067" path="m0,1299l272,0l272,5430l0,7066l0,1299e" fillcolor="#009fbf" stroked="t" style="position:absolute;left:426606;top:198795;width:271;height:7065">
                      <v:wrap v:type="none"/>
                      <v:fill type="solid" color2="#ff6040" detectmouseclick="t"/>
                      <v:stroke color="black" weight="12600" joinstyle="round" endcap="flat"/>
                    </v:shape>
                    <v:shape id="shape_0" coordsize="556,5001" path="m279,0l0,1633l105,5000l555,1852l279,0e" fillcolor="teal" stroked="t" style="position:absolute;left:426600;top:204238;width:554;height:4999">
                      <v:wrap v:type="none"/>
                      <v:fill type="solid" color2="#ff7f7f" detectmouseclick="t"/>
                      <v:stroke color="black" weight="12600" joinstyle="round" endcap="flat"/>
                    </v:shape>
                    <v:shape id="shape_0" coordsize="762,3968" path="m226,0l655,605l761,3967l0,2858l226,0e" fillcolor="#009fbf" stroked="t" style="position:absolute;left:425942;top:205271;width:760;height:3966">
                      <v:wrap v:type="none"/>
                      <v:fill type="solid" color2="#ff6040" detectmouseclick="t"/>
                      <v:stroke color="black" weight="12600" joinstyle="round" endcap="flat"/>
                    </v:shape>
                    <v:shape id="shape_0" coordsize="449,9576" path="m0,3158l448,0l448,5168l0,9575l0,3158e" fillcolor="#009fbf" stroked="t" style="position:absolute;left:426700;top:206107;width:447;height:9574">
                      <v:wrap v:type="none"/>
                      <v:fill type="solid" color2="#ff6040" detectmouseclick="t"/>
                      <v:stroke color="black" weight="12600" joinstyle="round" endcap="flat"/>
                    </v:shape>
                    <v:shape id="shape_0" coordsize="756,7526" path="m0,0l755,1113l755,7525l0,6074l0,0e" fillcolor="#00bfdf" stroked="t" style="position:absolute;left:425942;top:208157;width:754;height:7524">
                      <v:wrap v:type="none"/>
                      <v:fill type="solid" color2="#ff4020" detectmouseclick="t"/>
                      <v:stroke color="black" weight="12600" joinstyle="round" endcap="flat"/>
                    </v:shape>
                  </v:group>
                  <v:group id="shape_0" style="position:absolute;left:403646;top:153253;width:8;height:677">
                    <v:group id="shape_0" style="position:absolute;left:403646;top:153253;width:8;height:22">
                      <v:shape id="shape_0" coordsize="3,20" path="m0,0l2,1l2,19l0,18l0,0e" fillcolor="black" stroked="t" style="position:absolute;left:403646;top:153253;width:1;height:18">
                        <v:wrap v:type="none"/>
                        <v:fill type="solid" color2="white" detectmouseclick="t"/>
                        <v:stroke color="black" weight="12600" joinstyle="round" endcap="flat"/>
                      </v:shape>
                      <v:shape id="shape_0" coordsize="3,21" path="m0,0l2,1l2,20l0,19l0,0e" fillcolor="black" stroked="t" style="position:absolute;left:403649;top:153255;width:1;height:19">
                        <v:wrap v:type="none"/>
                        <v:fill type="solid" color2="white" detectmouseclick="t"/>
                        <v:stroke color="black" weight="12600" joinstyle="round" endcap="flat"/>
                      </v:shape>
                      <v:shape id="shape_0" coordsize="3,20" path="m0,0l2,1l2,19l0,18l0,0e" fillcolor="black" stroked="t" style="position:absolute;left:403653;top:153257;width:1;height:18">
                        <v:wrap v:type="none"/>
                        <v:fill type="solid" color2="white" detectmouseclick="t"/>
                        <v:stroke color="black" weight="12600" joinstyle="round" endcap="flat"/>
                      </v:shape>
                    </v:group>
                    <v:group id="shape_0" style="position:absolute;left:403646;top:153614;width:8;height:25">
                      <v:shape id="shape_0" coordsize="3,21" path="m0,0l2,1l2,20l0,18l0,0e" fillcolor="black" stroked="t" style="position:absolute;left:403646;top:153614;width:1;height:19">
                        <v:wrap v:type="none"/>
                        <v:fill type="solid" color2="white" detectmouseclick="t"/>
                        <v:stroke color="black" weight="12600" joinstyle="round" endcap="flat"/>
                      </v:shape>
                      <v:shape id="shape_0" coordsize="3,21" path="m0,0l2,1l2,20l0,18l0,0e" fillcolor="black" stroked="t" style="position:absolute;left:403649;top:153617;width:1;height:19">
                        <v:wrap v:type="none"/>
                        <v:fill type="solid" color2="white" detectmouseclick="t"/>
                        <v:stroke color="black" weight="12600" joinstyle="round" endcap="flat"/>
                      </v:shape>
                      <v:shape id="shape_0" coordsize="3,21" path="m0,0l2,1l2,20l0,18l0,0e" fillcolor="black" stroked="t" style="position:absolute;left:403653;top:153620;width:1;height:19">
                        <v:wrap v:type="none"/>
                        <v:fill type="solid" color2="white" detectmouseclick="t"/>
                        <v:stroke color="black" weight="12600" joinstyle="round" endcap="flat"/>
                      </v:shape>
                    </v:group>
                    <v:group id="shape_0" style="position:absolute;left:403646;top:153905;width:8;height:25">
                      <v:shape id="shape_0" coordsize="3,21" path="m0,0l2,2l2,20l0,19l0,0e" fillcolor="black" stroked="t" style="position:absolute;left:403646;top:153905;width:1;height:19">
                        <v:wrap v:type="none"/>
                        <v:fill type="solid" color2="white" detectmouseclick="t"/>
                        <v:stroke color="black" weight="12600" joinstyle="round" endcap="flat"/>
                      </v:shape>
                      <v:shape id="shape_0" coordsize="3,21" path="m0,0l2,2l2,20l0,19l0,0e" fillcolor="black" stroked="t" style="position:absolute;left:403649;top:153908;width:1;height:19">
                        <v:wrap v:type="none"/>
                        <v:fill type="solid" color2="white" detectmouseclick="t"/>
                        <v:stroke color="black" weight="12600" joinstyle="round" endcap="flat"/>
                      </v:shape>
                      <v:shape id="shape_0" coordsize="3,21" path="m0,0l2,2l2,20l0,18l0,0e" fillcolor="black" stroked="t" style="position:absolute;left:403653;top:153911;width:1;height:19">
                        <v:wrap v:type="none"/>
                        <v:fill type="solid" color2="white" detectmouseclick="t"/>
                        <v:stroke color="black" weight="12600" joinstyle="round" endcap="flat"/>
                      </v:shape>
                    </v:group>
                  </v:group>
                </v:group>
                <v:group id="shape_0" style="position:absolute;left:401700;top:142874;width:98540;height:268218">
                  <v:shape id="shape_0" coordsize="6512,2645" path="m0,1579l3725,2644l6511,761l3106,0l0,1579e" fillcolor="#df3f5f" stroked="t" style="position:absolute;left:401700;top:142874;width:6510;height:2643">
                    <v:wrap v:type="none"/>
                    <v:fill type="solid" color2="#20c0a0" detectmouseclick="t"/>
                    <v:stroke color="black" weight="12600" joinstyle="round" endcap="flat"/>
                  </v:shape>
                  <v:shape id="shape_0" coordsize="3722,21522" path="m0,0l3721,1115l3721,21521l2932,21041l2932,18485l1877,17716l1877,20041l1301,19580l1301,17274l459,16583l459,18927l0,18542l0,0e" fillcolor="#ff5f7f" stroked="t" style="position:absolute;left:401700;top:144438;width:3720;height:21520">
                    <v:wrap v:type="none"/>
                    <v:fill type="solid" color2="#00a080" detectmouseclick="t"/>
                    <v:stroke color="black" weight="12600" joinstyle="round" endcap="flat"/>
                  </v:shape>
                  <v:group id="shape_0" style="position:absolute;left:468778;top:231728;width:31462;height:179363">
                    <v:shape id="shape_0" coordsize="1685,29535" path="m0,2463l1658,0l1684,22804l0,29534l0,2463e" fillcolor="#df1f3f" stroked="t" style="position:absolute;left:468778;top:231728;width:1683;height:29533">
                      <v:wrap v:type="none"/>
                      <v:fill type="solid" color2="#20e0c0" detectmouseclick="t"/>
                      <v:stroke color="black" weight="12600" joinstyle="round" endcap="flat"/>
                    </v:shape>
                    <v:group id="shape_0" style="position:absolute;left:474447;top:270628;width:67;height:387">
                      <v:shape id="shape_0" coordsize="32,277" path="m0,0l0,213l31,276l31,63l0,0e" fillcolor="#ff001f" stroked="t" style="position:absolute;left:474484;top:270696;width:30;height:275">
                        <v:wrap v:type="none"/>
                        <v:fill type="solid" color2="#00ffe0" detectmouseclick="t"/>
                        <v:stroke color="black" weight="12600" joinstyle="round" endcap="flat"/>
                      </v:shape>
                      <v:shape id="shape_0" coordsize="40,389" path="m0,0l0,388l39,275l39,75l0,0e" fillcolor="#df1f3f" stroked="t" style="position:absolute;left:474447;top:270628;width:38;height:387">
                        <v:wrap v:type="none"/>
                        <v:fill type="solid" color2="#20e0c0" detectmouseclick="t"/>
                        <v:stroke color="black" weight="12600" joinstyle="round" endcap="flat"/>
                      </v:shape>
                    </v:group>
                    <v:group id="shape_0" style="position:absolute;left:473504;top:269220;width:67;height:405">
                      <v:shape id="shape_0" coordsize="32,274" path="m0,0l0,209l31,273l31,58l0,0e" fillcolor="#ff001f" stroked="t" style="position:absolute;left:473541;top:269300;width:30;height:272">
                        <v:wrap v:type="none"/>
                        <v:fill type="solid" color2="#00ffe0" detectmouseclick="t"/>
                        <v:stroke color="black" weight="12600" joinstyle="round" endcap="flat"/>
                      </v:shape>
                      <v:shape id="shape_0" coordsize="39,407" path="m0,0l0,406l38,290l38,87l0,0e" fillcolor="#df1f3f" stroked="t" style="position:absolute;left:473504;top:269220;width:37;height:405">
                        <v:wrap v:type="none"/>
                        <v:fill type="solid" color2="#20e0c0" detectmouseclick="t"/>
                        <v:stroke color="black" weight="12600" joinstyle="round" endcap="flat"/>
                      </v:shape>
                    </v:group>
                    <v:group id="shape_0" style="position:absolute;left:486975;top:317807;width:6565;height:93284">
                      <v:shape id="shape_0" coordsize="576,20539" path="m0,0l575,1092l575,20538l4,17773l0,0e" fillcolor="black" stroked="t" style="position:absolute;left:486975;top:317807;width:574;height:20537">
                        <v:wrap v:type="none"/>
                        <v:fill type="solid" color2="white" detectmouseclick="t"/>
                        <v:stroke color="black" weight="12600" joinstyle="round" endcap="flat"/>
                      </v:shape>
                      <v:group id="shape_0" style="position:absolute;left:493342;top:393074;width:198;height:18018">
                        <v:line id="shape_0" from="493343,406900" to="493540,409075" stroked="t" style="position:absolute">
                          <v:stroke color="black" weight="12600" joinstyle="miter" endcap="flat"/>
                          <v:fill on="false" detectmouseclick="t"/>
                        </v:line>
                        <v:line id="shape_0" from="493342,404562" to="493538,406435" stroked="t" style="position:absolute">
                          <v:stroke color="black" weight="12600" joinstyle="miter" endcap="flat"/>
                          <v:fill on="false" detectmouseclick="t"/>
                        </v:line>
                        <v:line id="shape_0" from="493346,402184" to="493537,403836" stroked="t" style="position:absolute">
                          <v:stroke color="black" weight="12600" joinstyle="miter" endcap="flat"/>
                          <v:fill on="false" detectmouseclick="t"/>
                        </v:line>
                        <v:line id="shape_0" from="493345,399705" to="493536,401215" stroked="t" style="position:absolute">
                          <v:stroke color="black" weight="12600" joinstyle="miter" endcap="flat"/>
                          <v:fill on="false" detectmouseclick="t"/>
                        </v:line>
                        <v:line id="shape_0" from="493347,397347" to="493535,398576" stroked="t" style="position:absolute">
                          <v:stroke color="black" weight="12600" joinstyle="miter" endcap="flat"/>
                          <v:fill on="false" detectmouseclick="t"/>
                        </v:line>
                        <v:line id="shape_0" from="493342,395171" to="493535,396198" stroked="t" style="position:absolute">
                          <v:stroke color="black" weight="12600" joinstyle="miter" endcap="flat"/>
                          <v:fill on="false" detectmouseclick="t"/>
                        </v:line>
                        <v:line id="shape_0" from="493387,393074" to="493387,409882" stroked="t" style="position:absolute">
                          <v:stroke color="black" weight="12600" joinstyle="miter" endcap="flat"/>
                          <v:fill on="false" detectmouseclick="t"/>
                        </v:line>
                        <v:line id="shape_0" from="493433,393377" to="493433,410568" stroked="t" style="position:absolute">
                          <v:stroke color="black" weight="12600" joinstyle="miter" endcap="flat"/>
                          <v:fill on="false" detectmouseclick="t"/>
                        </v:line>
                        <v:line id="shape_0" from="493481,393618" to="493481,411091" stroked="t" style="position:absolute">
                          <v:stroke color="black" weight="12600" joinstyle="miter" endcap="flat"/>
                          <v:fill on="false" detectmouseclick="t"/>
                        </v:line>
                      </v:group>
                    </v:group>
                    <v:group id="shape_0" style="position:absolute;left:491307;top:245164;width:8933;height:2797">
                      <v:group id="shape_0" style="position:absolute;left:499932;top:247810;width:308;height:151">
                        <v:shape id="shape_0" coordsize="310,61" path="m0,40l179,60l309,21l133,0l0,40e" fillcolor="#df3f5f" stroked="t" style="position:absolute;left:499932;top:247810;width:308;height:59">
                          <v:wrap v:type="none"/>
                          <v:fill type="solid" color2="#20c0a0" detectmouseclick="t"/>
                          <v:stroke color="black" weight="12600" joinstyle="round" endcap="flat"/>
                        </v:shape>
                        <v:shape id="shape_0" coordsize="129,132" path="m0,40l128,0l128,84l0,131l0,40e" fillcolor="#df1f3f" stroked="t" style="position:absolute;left:500112;top:247830;width:127;height:130">
                          <v:wrap v:type="none"/>
                          <v:fill type="solid" color2="#20e0c0" detectmouseclick="t"/>
                          <v:stroke color="black" weight="12600" joinstyle="round" endcap="flat"/>
                        </v:shape>
                        <v:shape id="shape_0" coordsize="180,112" path="m179,20l179,111l0,87l0,0l179,20e" fillcolor="#ff5f7f" stroked="t" style="position:absolute;left:499932;top:247851;width:178;height:110">
                          <v:wrap v:type="none"/>
                          <v:fill type="solid" color2="#00a080" detectmouseclick="t"/>
                          <v:stroke color="black" weight="12600" joinstyle="round" endcap="flat"/>
                        </v:shape>
                      </v:group>
                      <v:shape id="shape_0" coordsize="282,151" path="m0,0l281,57l281,150l0,88l0,0e" fillcolor="black" stroked="t" style="position:absolute;left:491307;top:245164;width:280;height:149">
                        <v:wrap v:type="none"/>
                        <v:fill type="solid" color2="white" detectmouseclick="t"/>
                        <v:stroke color="black" weight="12600" joinstyle="round" endcap="flat"/>
                      </v:shape>
                    </v:group>
                  </v:group>
                </v:group>
                <v:group id="shape_0" style="position:absolute;left:435264;top:192717;width:64868;height:28010">
                  <v:group id="shape_0" style="position:absolute;left:470595;top:203515;width:29537;height:17213">
                    <v:shape id="shape_0" coordsize="3492,4542" path="m0,3336l1689,4541l3491,846l2041,0l0,3336e" fillcolor="#df9fff" stroked="t" style="position:absolute;left:470595;top:203515;width:3490;height:4540">
                      <v:wrap v:type="none"/>
                      <v:fill type="solid" color2="#206000" detectmouseclick="t"/>
                      <v:stroke color="black" weight="12600" joinstyle="round" endcap="flat"/>
                    </v:shape>
                    <v:shape id="shape_0" coordsize="1687,13134" path="m0,0l1686,1175l1686,13133l0,11142l0,0e" fillcolor="#bf5fff" stroked="t" style="position:absolute;left:470595;top:206870;width:1685;height:13132">
                      <v:wrap v:type="none"/>
                      <v:fill type="solid" color2="#40a000" detectmouseclick="t"/>
                      <v:stroke color="black" weight="12600" joinstyle="round" endcap="flat"/>
                    </v:shape>
                    <v:shape id="shape_0" coordsize="1800,15634" path="m0,3704l0,15633l1799,9938l1799,0l0,3704e" fillcolor="#9f3fdf" stroked="t" style="position:absolute;left:472275;top:204369;width:1798;height:15632">
                      <v:wrap v:type="none"/>
                      <v:fill type="solid" color2="#60c020" detectmouseclick="t"/>
                      <v:stroke color="black" weight="12600" joinstyle="round" endcap="flat"/>
                    </v:shape>
                    <v:group id="shape_0" style="position:absolute;left:498962;top:219654;width:1170;height:1073">
                      <v:shape id="shape_0" coordsize="1172,885" path="m0,669l536,884l1171,144l703,0l0,669e" fillcolor="#df9fff" stroked="t" style="position:absolute;left:498962;top:219654;width:1170;height:883">
                        <v:wrap v:type="none"/>
                        <v:fill type="solid" color2="#206000" detectmouseclick="t"/>
                        <v:stroke color="black" weight="12600" joinstyle="round" endcap="flat"/>
                      </v:shape>
                      <v:shape id="shape_0" coordsize="642,922" path="m0,731l641,0l641,173l0,921l0,731e" fillcolor="#9f3fdf" stroked="t" style="position:absolute;left:499491;top:219807;width:640;height:920">
                        <v:wrap v:type="none"/>
                        <v:fill type="solid" color2="#60c020" detectmouseclick="t"/>
                        <v:stroke color="black" weight="12600" joinstyle="round" endcap="flat"/>
                      </v:shape>
                      <v:shape id="shape_0" coordsize="528,406" path="m527,206l527,405l0,177l0,0l527,206e" fillcolor="#bf5fff" stroked="t" style="position:absolute;left:498962;top:220323;width:526;height:404">
                        <v:wrap v:type="none"/>
                        <v:fill type="solid" color2="#40a000" detectmouseclick="t"/>
                        <v:stroke color="black" weight="12600" joinstyle="round" endcap="flat"/>
                      </v:shape>
                    </v:group>
                  </v:group>
                  <v:group id="shape_0" style="position:absolute;left:435264;top:192717;width:650;height:8792">
                    <v:shape id="shape_0" coordsize="652,8794" path="m0,0l651,768l651,8793l0,7493l0,0e" fillcolor="black" stroked="t" style="position:absolute;left:435264;top:192717;width:650;height:8792">
                      <v:wrap v:type="none"/>
                      <v:fill type="solid" color2="white" detectmouseclick="t"/>
                      <v:stroke color="black" weight="12600" joinstyle="round" endcap="flat"/>
                    </v:shape>
                    <v:shape id="shape_0" coordsize="68,7796" path="m0,0l0,7688l62,7795l67,83l0,0e" fillcolor="#bf5fff" stroked="t" style="position:absolute;left:435357;top:192785;width:66;height:7794">
                      <v:wrap v:type="none"/>
                      <v:fill type="solid" color2="#40a000" detectmouseclick="t"/>
                      <v:stroke color="black" weight="12600" joinstyle="round" endcap="flat"/>
                    </v:shape>
                    <v:shape id="shape_0" coordsize="74,7945" path="m0,0l0,7790l68,7944l73,107l0,0e" fillcolor="#bf5fff" stroked="t" style="position:absolute;left:435533;top:192969;width:72;height:7943">
                      <v:wrap v:type="none"/>
                      <v:fill type="solid" color2="#40a000" detectmouseclick="t"/>
                      <v:stroke color="black" weight="12600" joinstyle="round" endcap="flat"/>
                    </v:shape>
                    <v:shape id="shape_0" coordsize="74,8026" path="m5,0l0,7836l73,8025l73,71l5,0e" fillcolor="#bf5fff" stroked="t" style="position:absolute;left:435725;top:193244;width:72;height:8024">
                      <v:wrap v:type="none"/>
                      <v:fill type="solid" color2="#40a000" detectmouseclick="t"/>
                      <v:stroke color="black" weight="12600" joinstyle="round" endcap="flat"/>
                    </v:shape>
                  </v:group>
                </v:group>
                <v:group id="shape_0" style="position:absolute;left:432069;top:221356;width:61108;height:69175">
                  <v:group id="shape_0" style="position:absolute;left:468038;top:237173;width:25139;height:53358">
                    <v:group id="shape_0" style="position:absolute;left:492260;top:288611;width:917;height:1920">
                      <v:shape id="shape_0" coordsize="588,1192" path="m0,0l0,366l587,1191l587,825l0,0e" fillcolor="#001f9f" stroked="t" style="position:absolute;left:492260;top:289340;width:586;height:1190">
                        <v:wrap v:type="none"/>
                        <v:fill type="solid" color2="#ffe060" detectmouseclick="t"/>
                        <v:stroke color="black" weight="12600" joinstyle="round" endcap="flat"/>
                      </v:shape>
                      <v:shape id="shape_0" coordsize="329,1922" path="m0,1554l0,1921l328,315l328,0l0,1554e" fillcolor="#001f5f" stroked="t" style="position:absolute;left:492850;top:288611;width:327;height:1920">
                        <v:wrap v:type="none"/>
                        <v:fill type="solid" color2="#ffe0a0" detectmouseclick="t"/>
                        <v:stroke color="black" weight="12600" joinstyle="round" endcap="flat"/>
                      </v:shape>
                    </v:group>
                    <v:shape id="shape_0" coordsize="2824,9934" path="m0,6236l1875,9933l2823,3391l1026,0l0,6236e" fillcolor="#5f7fff" stroked="t" style="position:absolute;left:468038;top:252573;width:2822;height:9932">
                      <v:wrap v:type="none"/>
                      <v:fill type="solid" color2="#a08000" detectmouseclick="t"/>
                      <v:stroke color="black" weight="12600" joinstyle="round" endcap="flat"/>
                    </v:shape>
                    <v:shape id="shape_0" coordsize="2217,5659" path="m1460,5658l2216,1966l844,0l0,3605l1460,5658e" fillcolor="#9fbfff" stroked="t" style="position:absolute;left:468293;top:246383;width:2215;height:5657">
                      <v:wrap v:type="none"/>
                      <v:fill type="solid" color2="#604000" detectmouseclick="t"/>
                      <v:stroke color="black" weight="12600" joinstyle="round" endcap="flat"/>
                    </v:shape>
                    <v:shape id="shape_0" coordsize="764,6573" path="m0,0l186,6572l763,4410l0,0e" fillcolor="#5f7fff" stroked="t" style="position:absolute;left:469418;top:237173;width:762;height:6571">
                      <v:wrap v:type="none"/>
                      <v:fill type="solid" color2="#a08000" detectmouseclick="t"/>
                      <v:stroke color="black" weight="12600" joinstyle="round" endcap="flat"/>
                    </v:shape>
                    <v:shape id="shape_0" coordsize="862,6573" path="m676,0l861,6572l0,5895l676,0e" fillcolor="#9fbfff" stroked="t" style="position:absolute;left:468739;top:237173;width:860;height:6571">
                      <v:wrap v:type="none"/>
                      <v:fill type="solid" color2="#604000" detectmouseclick="t"/>
                      <v:stroke color="black" weight="12600" joinstyle="round" endcap="flat"/>
                    </v:shape>
                    <v:shape id="shape_0" coordsize="847,7999" path="m0,0l846,678l846,7998l0,6818l0,0e" fillcolor="#5f7fff" stroked="t" style="position:absolute;left:468739;top:243086;width:845;height:7997">
                      <v:wrap v:type="none"/>
                      <v:fill type="solid" color2="#a08000" detectmouseclick="t"/>
                      <v:stroke color="black" weight="12600" joinstyle="round" endcap="flat"/>
                    </v:shape>
                    <v:shape id="shape_0" coordsize="582,9509" path="m0,2169l581,0l581,6813l0,9508l0,2169e" fillcolor="#3f7fff" stroked="t" style="position:absolute;left:469590;top:241597;width:580;height:9507">
                      <v:wrap v:type="none"/>
                      <v:fill type="solid" color2="#c08000" detectmouseclick="t"/>
                      <v:stroke color="black" weight="12600" joinstyle="round" endcap="flat"/>
                    </v:shape>
                    <v:shape id="shape_0" coordsize="1459,10785" path="m0,0l1458,2060l1458,10784l0,8132l0,0e" fillcolor="#3f7fff" stroked="t" style="position:absolute;left:468293;top:250020;width:1457;height:10783">
                      <v:wrap v:type="none"/>
                      <v:fill type="solid" color2="#c08000" detectmouseclick="t"/>
                      <v:stroke color="black" weight="12600" joinstyle="round" endcap="flat"/>
                    </v:shape>
                    <v:shape id="shape_0" coordsize="753,12423" path="m0,3703l752,0l752,7449l0,12422l0,3703e" fillcolor="#001f9f" stroked="t" style="position:absolute;left:469755;top:248361;width:751;height:12421">
                      <v:wrap v:type="none"/>
                      <v:fill type="solid" color2="#ffe060" detectmouseclick="t"/>
                      <v:stroke color="black" weight="12600" joinstyle="round" endcap="flat"/>
                    </v:shape>
                  </v:group>
                  <v:group id="shape_0" style="position:absolute;left:432069;top:221356;width:1917;height:13485">
                    <v:group id="shape_0" style="position:absolute;left:432069;top:221356;width:5;height:505">
                      <v:shape id="shape_0" coordsize="3,265" path="m1,133l1,133l1,133l1,133l1,133l1,133l1,133l1,133l1,133l0,0l1,133l2,0l1,133l1,133l1,133l1,133l1,133l1,133l1,133l1,133l1,133l1,133l1,133l1,133l1,133l1,133l1,133l1,133l1,133l1,133l1,133l1,133l1,133l1,133l1,133l1,133l2,133l1,133l0,0l0,133l1,133l1,0l1,133l1,133l1,133l1,133l1,133l1,133l1,133l1,133l2,133l1,133l1,133l1,133l1,133l1,133l0,133l1,133l1,133l1,133l1,133l1,133l2,133l2,0l1,133l1,133l1,133l1,133l1,133l0,133l0,133l2,0l1,133l1,133l1,133l1,133l0,0l1,133l1,133l1,133l1,133l1,133l1,143l1,133l1,133l1,134l1,133l1,133l1,133l1,133l1,133l1,133l2,0l1,133l1,133l1,133l1,0l1,133l1,175l0,133l1,133l1,133l0,133l0,133l1,133l1,133l1,133l1,133l1,133l1,133l1,133l1,133l1,133l0,133l0,133l1,133l1,133l2,0l1,133l1,133l1,133l1,133l2,0l1,133l1,133l2,0l1,133l1,133l1,133l1,133l0,0l2,0l1,133l1,133l1,133l1,133l0,0l1,133l1,133l1,133l1,133l1,133l1,133l0,133l1,0l0,133l2,0l0,133l1,0l0,133l2,0l1,133l1,133l1,133l1,133l1,133l1,133l1,133l2,136l1,0l1,133l2,0l1,133l1,133l1,133l1,133l1,133l1,133l1,133l1,133l1,133l1,133l1,133l1,133l1,133l1,133l1,133l1,133l1,133l1,133l1,133l1,133l1,133l1,133l1,133l1,133l1,137l1,0l1,133l1,133l1,133l1,133l1,133l1,133l1,133l1,133l1,133l1,133l1,133l1,133l0,0l0,0l0,0l0,0l1,133l1,133l1,133l1,133l1,133l1,133l1,133l1,133l1,133l0,133l1,133l1,133l1,137l2,133l1,133l2,0l1,133l1,133l1,0l0,133l1,133l1,133l1,133l1,0l1,133l1,0l1,0l1,133l0,133l0,133l1,133l1,133l1,133l1,133l1,133l1,137l1,133l1,133l1,133l1,133l1,133l1,133l1,133l1,133l1,133l1,133l1,133l1,133l1,133l1,133l1,133l1,133l1,133l1,133l1,133l1,133l1,133l1,133l1,133l1,133l1,133l1,133l1,133l1,133l1,133l1,133l1,133l1,133l1,133l1,133l1,133l1,133l1,133l1,0l1,133l1,133l1,133l1,133l1,133l1,136l1,133l1,133l1,133l1,133l1,133l1,133l1,133l1,133l1,133l1,133l1,133l1,133l1,133l1,133l1,133l2,133l1,133l1,133l1,133l1,133l1,133l1,133l1,133l1,133l1,133l1,133l0,133l1,133l1,133l1,133l1,133l1,133l1,133l1,133l1,133l1,133l1,133l1,133l1,133l1,133l1,133l1,133l1,133l1,133l1,133l1,133l1,133l1,133l1,133l1,133l1,133l1,133l1,133l1,133l1,133l1,133l1,133l1,133l1,133l1,133l1,133l1,133l1,133l1,133l1,133l1,133l1,133l1,0l0,0l0,0l1,133l1,0l0,133l1,133l1,133l1,133l1,133l1,133l1,133l1,133l1,133l1,0l1,0l2,133l1,133l1,133l0,133l1,0l1,133l0,133l1,133l2,133l1,133l0,133l0,133l1,133l1,133l2,133l1,0l1,133l1,133l1,0l1,0l1,133l1,133l2,133l1,133l1,0l1,133l1,133l1,0l2,133l1,133l1,133l1,133l1,0l1,133l1,133l1,0l2,133l1,133l1,133l1,133l1,133l1,133l1,133l1,0l2,133l1,133l1,133l1,133l1,133l1,133l1,133l1,0l2,133l1,133l1,133l1,133l1,133l1,133l0,133l1,0l2,133l1,133l0,133l1,133l0,46l1,133l0,133l0,133l1,0l1,133l1,133l1,133l0,0l1,133l0,133l0,133l1,133l1,133l1,133l1,133l1,133l1,133l0,133l1,133l2,0l1,133l0,133l1,133l0,133l1,133l1,133l1,133l1,133l1,133l1,133l1,133l1,133l1,133l1,133l1,133l1,133l1,133l1,133l1,133l1,133l1,133l1,133l1,133l1,133l1,137l1,133l1,133l1,133l1,133l1,133l1,133l1,133l1,133l1,133l1,133l1,133l1,133l1,133l0,0l0,0l0,0l0,0l1,133l1,133l1,133l1,133l1,133l1,133l1,133l2,133l1,133l1,133l1,133l1,133l1,133l1,133l1,133l2,0l1,133l1,133l1,0l1,133l1,133l0,133l1,0l2,133l1,133l1,0l1,133l1,133l1,133l1,133l1,133l1,133l1,133l1,133l1,133l1,133l1,133l1,133l1,133l1,133l1,133l1,133l1,133l1,133l1,133l1,133l1,133l1,133l1,133l1,133l1,133l1,133l1,133l0,133l1,133l1,133l1,133l1,133l1,133l1,133l1,133l1,133l1,133l1,133l0,133l1,133l1,133l1,133l1,133l1,133l1,133l1,133l1,133l1,133l1,133l1,133l1,133l1,133l1,133l1,133l1,133l1,133l1,133l1,133l1,133l1,133l1,133l1,133l1,133l1,133l1,133l1,133l1,133l1,133l1,133l1,133l1,133l1,133l1,133l1,133l1,133l1,133l1,133l1,133l1,133l0,133l1,0l1,133l1,133l1,133l1,0l1,133l1,133l1,133l1,133l1,133l1,133l1,133l1,145l1,0l1,133l1,133l1,0l1,136l1,137l1,133l1,133l1,134l1,135l1,137l1,137l1,138l1,137l1,133l1,133l2,0l1,133l2,0l2,133l1,133l1,133l1,133l1,133l1,133l1,133l1,133l2,133l1,133l1,133l1,133l1,133l0,133l1,133l1,0l1,0l2,133l0,133l2,0l1,133l1,0l1,0l1,133l1,133l1,0l1,133l2,0l1,133l1,133l1,133l1,133l2,0l2,0l2,0l2,0l2,133l1,133l1,133l2,133l2,0l2,0l2,0l2,0l1,133l1,133l1,133l0,0l1,133l1,133l1,133l1,133l1,133l1,0l1,133l1,0l1,0l1,133l1,133l1,133l1,133l1,133l1,133l2,133l1,133l1,0l1,133l0,0l1,133l0,133l0,133l1,137l1,136l1,138l1,133l1,133l1,133l1,133l1,133l2,133l1,133l1,0l0,133l1,133l1,133l0,133l1,0l2,133l1,133l1,0l1,133l1,133l1,133l1,133l1,133l2,133l1,133l2,0l0,133l1,133l1,133l1,133l1,0l2,133l1,133l1,0l1,133l1,133l1,133l1,133l1,0l2,133l1,133l1,0l1,133l1,133l1,133l1,133l1,0l2,133l1,133l1,0l1,0l1,133l1,133l1,133l1,0l2,133l1,133l2,0l1,133l1,0l1,0l1,133l1,133l2,133l1,133l1,0l1,133l1,133l1,133l1,133l1,0l2,133l1,133l1,0l1,133l1,0l1,133l1,133l1,133l2,133l1,133l1,0l1,133l1,133l1,133l0,133l1,0l2,133l1,133l1,0l1,133l1,187l1,133l2,133l0,133l2,133l1,133l1,137l1,133l1,133l1,133l1,133l1,0l2,133l1,133l1,133l0,133l1,133l1,133l1,133l1,0l2,133l1,133l0,133l1,133l1,133l1,133l1,133l1,0l2,133l1,133l1,133l1,133l1,133l1,133l1,133l1,0l0,0l1,133l2,133l1,133l1,0l1,133l1,133l1,133l0,0l1,133l0,133l1,133l1,0l1,133l1,133l0,133l2,133l1,133l0,133l1,133l1,133l1,133l1,133l1,0l2,133l1,133l1,133l1,133l1,133l1,133l1,133l1,0l2,133l1,133l1,133l0,133l1,0l1,133l1,133l0,133l2,133l1,133l1,133l1,133l1,133l1,133l1,133l1,0l0,0l1,133l1,133l0,133l1,133l1,133l0,133l1,0l2,133l1,133l1,133l0,133l1,133l1,133l1,133l1,133l1,0l1,0l1,133l0,133l0,133l1,133l1,133l1,133l1,133l1,133l2,133l1,133l1,133l1,133l1,133l1,133l1,133l1,133l1,133l1,133l1,133l1,133l1,133l1,133l1,133l1,133l1,133l1,133l1,133l1,133l1,133l1,133l1,133l1,133l1,133l1,136l1,133l1,133l1,133l1,133l1,133l1,133l1,133l1,133l1,133l1,133l1,133l1,0l1,133l1,133l2,0l1,133l1,133l1,133l1,133l1,133l1,133l1,133l1,133l1,133l1,133l1,133l1,133l1,133l1,133l1,133l1,133l1,133l1,133l1,133l1,133l1,133l1,133l1,133l1,133l2,133l1,133l0,0l0,133l1,133l1,133l1,133l0,133l1,133l1,133l1,133l1,133l1,133l1,133l2,133l1,133l2,133l1,133l1,133l1,133l0,133l1,133l1,133l1,133l1,133l1,133l2,133l2,0l1,133l1,133l1,133l1,133l1,133l0,133l0,133l2,0l1,133l1,133l1,133l1,133l0,0l1,133l1,133l1,133l1,133l1,133l1,143l1,133l1,133l1,134l1,133l1,133l1,133l1,133l1,133l1,133l2,0l1,133l1,133l1,133l1,133l1,133l1,175l0,133l1,133l1,133l0,133l2,133l1,133l1,0l1,133l1,133l1,133l1,133l1,133l1,133l1,133l0,133l0,133l1,133l1,133l2,0l1,133l1,133l1,133l1,133l2,0l1,133l1,0l2,0l1,133l1,133l1,133l1,133l0,0l2,0l1,133l1,133l1,133l1,133l0,0l1,133l1,133l1,133l1,133l1,133l1,133l2,133l1,0l2,133l2,0l2,133l1,0l2,133l2,0l1,133l1,133l1,133l1,133l1,133l1,133l1,133l2,133l2,133l1,133l1,0l1,0l1,133l1,0l2,133l1,133l2,133l1,133l1,133l1,133l1,133l1,0l2,133l1,133l2,133l1,133l1,133l1,133l1,133l1,0l2,133l1,133l2,133l1,133l1,133l1,133l1,133l1,0l2,133l1,133l2,133l1,133l1,133l1,133l1,133l1,0l2,133l1,133l2,133l1,133l1,133l1,133l1,133l1,0l2,133l1,133l2,133l1,133l1,0l1,133l1,133l1,133l1,133l1,133l2,133l1,133l0,133l2,133l1,133l1,133l1,133l1,133l2,133l1,133l1,137l1,133l1,133l1,133l1,133l1,133l1,133l2,0l2,0l1,133l1,0l1,0l2,0l2,0l1,133l1,133l2,0l2,138l1,0l1,133l1,0l1,0l1,133l1,133l1,133l1,133l1,133l1,133l2,133l0,0l1,0l1,133l1,133l1,133l1,133l1,0l1,0l1,133l1,0l1,0l1,0l0,0l1,0l1,0l2,0l1,0l1,0l1,133l1,133l1,133l1,133l1,0l1,0l1,0l1,133l1,133l1,133l1,133l1,133l1,133l0,0l2,0l1,0l0,0l1,0l1,133l1,133l1,133l1,133l1,0l1,0l1,133l2,133l1,133l1,133l1,133l1,0l0,0l2,0l1,0l1,0l1,0l1,0l1,0l1,0l1,0l2,0l1,0l2,0l1,213l2,0l0,0l2,0l1,133l1,133l1,133l0,0l2,0l1,0l0,0l1,0l0,0l0,0l1,0l0,0l1,0l1,0l1,133l1,133l1,133l1,133l1,133l1,133l1,133l1,0l1,0l1,0l1,0l0,0l2,0l0,0l0,0l2,0l0,0l2,0l1,0l0,0l1,133l1,0l1,0l1,0l1,0l1,0l1,0l1,0l1,0l1,0l1,0l1,0l1,0l2,0l1,0l1,0l1,0l0,0l1,133l1,133l1,133l1,133l1,133l0,0l1,133l1,0l0,0l1,0l1,0l1,0l2,0l1,0l2,0l1,0l1,0l1,0l0,0l1,133l0,0l1,133l1,133l1,133l1,133l1,133l1,133l1,133l1,133l2,133l2,0l1,0l1,133l1,133l1,133l1,133l1,133l2,133l1,0l1,0l1,133l1,0l0,0l2,0l1,0l1,0l1,0l1,0l1,0l1,7l1,0l1,38l1,0l1,59l1,133l1,133l1,133l2,0l1,0l1,91l1,0l1,0l0,0l1,133l1,0l1,133l1,133l1,133l1,133l1,133l1,133l1,0l1,0l1,0l1,0l1,0l1,0l1,0l1,0l1,0l1,133l1,0l1,0l1,0l1,0l1,0l1,0l1,0l1,0l1,0l1,0l1,0l1,0l1,0l1,0l1,0l1,0l1,133l1,133l1,133l1,133l1,133l1,133l2,133l1,0l1,0l1,133l1,133l1,133l1,133l1,133l2,133l0,0l1,0l1,133l1,0l1,0l1,0l1,0l1,0l0,0l1,0l1,0l1,0l1,0l1,0l1,0l1,0l1,133l1,133l1,133l1,0l1,133l0,0l1,0l2,0l1,0l1,0l1,0l1,133l1,133l1,133l1,133l1,133l1,133l1,0l1,0l1,0l1,0l1,0l1,0l1,0l1,0l1,0l1,133l1,133l1,133l1,133l1,0l1,0l1,133l1,133l1,133l1,133l1,133l2,133l1,0l1,0l1,133l1,133l1,133l1,133l1,133l1,196l1,133l1,0l1,0l1,0l2,0l1,0l1,0l1,0l1,0l1,0l1,133l1,133l1,133l0,0l1,133l1,0l1,0l1,133l1,133l1,133l1,133l1,133l1,133l1,133l1,133l0,0l1,0l1,133l1,133l1,0l0,0l1,0l1,0l1,0l2,0l1,0l2,0l1,0l1,0l1,0l0,0l1,133l1,133l0,133l1,133l1,133l1,133l1,133l1,133l1,133l1,133l2,133l1,133l1,133l1,133l1,133l1,133l1,133l1,133l2,133l1,0l1,0l1,133l1,133l1,133l1,133l1,133l2,133l0,0l1,133l1,133l1,0l1,0l1,0l1,0l1,0l1,0l1,0l1,0l1,0l1,0l1,0l1,0l1,133l1,133l1,133l2,133l1,133l1,133l0,133l0,133l0,133l1,133l2,133l0,0l1,0l1,133l0,133l0,133l0,133l1,133l1,0l1,133l0,133l0,133l0,133l1,133l2,133l0,0l1,0l1,133l0,133l0,133l0,133l1,0l2,0l1,133l0,133l0,133l0,133l1,133l2,133l1,0l1,133l1,133l1,133l1,133l1,133l1,0l1,0l1,133l1,133l1,0l0,0l1,0l1,133l1,133l1,0l1,0l1,0l1,0l1,0l1,0l1,0l1,0l1,0l1,0l1,0l1,0l1,133l1,0l1,133l1,133l1,133l1,133l1,133l1,133l1,133l1,133l1,0l2,0l1,0l1,0l0,0l1,0l1,0l1,0l1,0l1,0l1,0l1,0l1,133l1,133l1,133l1,133l0,133l1,133l1,133l1,133l0,133l0,133l1,133l1,133l1,133l1,133l1,133l1,133l1,133l1,137l1,138l1,137l1,133l1,133l1,133l1,133l1,133l1,133l1,133l1,133l1,133l1,133l2,0l1,137l1,133l1,133l1,134l1,137l1,136l1,137l1,138l1,137l1,137l1,138l1,137l1,137l1,133l1,133l1,137l1,0l1,133l1,133l2,133l2,0l2,133l1,0l1,133l1,133l1,133l2,0l1,133l0,255l1,133l1,133l2,134l1,0l2,0l1,133l2,0l1,0l2,0l1,133l1,133l1,133l1,136l1,138l1,135l1,138l1,137l1,135l1,138l1,137l1,137l1,137l1,135l1,135l1,138l1,137l1,137l1,137l1,137l1,138l1,138l1,135l1,136l1,137l1,133l1,133l1,133l1,133l1,133l1,133l2,133l2,133l2,133l1,133l1,133l1,133l1,65l1,0l1,12l1,0l1,0l1,0l1,0l1,0l1,12l1,0l1,65l1,0l1,172l0,133l0,133l1,133l1,133l1,133l1,133l1,133l1,0l1,133l0,133l0,133l0,133l0,133l0,133l0,133l0,133l1,133l1,133l1,133l1,133l1,133l1,133l1,133l1,133l1,133l1,133l1,133l2,133l2,133l0,133l0,133l0,133l0,133l0,133l0,133l0,133l0,133l0,133l1,133l1,133l1,133l1,133l1,133l1,133l1,133l1,133l1,133l1,133l1,133l2,133l1,133l1,133l1,133l1,133l1,133l1,133l1,133l1,133l1,133l2,133l1,133l1,133l1,133l1,133l1,133l1,133l1,133l1,133l1,133l1,133l1,133l1,133l1,133l1,0l1,0l1,0l1,0l1,0l1,0l1,0l1,0l1,0l1,0l1,0l1,0l1,0l1,133l1,133l1,133l1,133l1,133l1,133l1,0l1,0l1,133l1,133l1,133l1,133l1,133l1,133l1,133l0,0l1,0l1,133l1,133l0,0l1,133l0,133l1,133l1,133l0,0l0,0l1,133l2,133l0,133l1,133l1,133l1,133l1,133l1,133l1,133l1,133l1,133l1,133l1,133l0,133l0,133l0,133l1,133l1,133l1,133l1,133l1,133l1,133l1,133l1,133l1,133l1,133l1,133l1,133l1,133l1,133l1,133l1,133l1,133l1,133l1,133l0,0l1,0l1,133l1,133l0,0l1,133l1,133l1,133l1,0l0,0l0,0l1,133l1,133l1,133l1,133l1,133l0,133l1,133l1,133l1,133l1,133l1,133l1,133l1,133l1,133l1,133l1,133l1,133l1,133l1,133l1,133l1,133l1,133l1,133l1,0l1,133l1,0l1,0l1,133l1,133l1,133l1,133l1,133l1,133l1,133l1,133l1,133l1,133l1,133l1,133l1,133l1,133l1,133l1,133l1,133l1,133l1,133l1,133l1,133l1,133l1,133l1,133l1,133l1,133l1,133l1,133l1,49l1,0l1,133l0,133l1,133l1,0l1,133l1,133l1,134l1,138l1,134l1,134l1,137l1,138l1,135l1,133l1,133l1,133l0,0l2,133l0,0l1,133l1,133l1,133l1,0l1,0l1,133l1,133l1,133l1,133l1,133l1,133l0,133l1,133l1,133l1,133l0,133l0,133l0,133l1,133l0,133l1,133l1,133l1,133l1,133l1,133l1,133l1,133l1,23l1,0l1,0l1,0l1,133l1,133l1,133l1,133l1,133l1,133l1,133l1,0l1,133l1,133l1,23l1,0l1,0l1,0l1,0l1,0l1,23l1,0l1,23l1,0l1,133l1,133l1,133l1,133l1,133l1,133l1,133l1,133l1,133l1,133l1,133l1,133l1,133l1,133l1,133l1,133l2,133l2,133l2,133l0,133l0,133l1,133l1,133l1,133l1,133l1,133l1,133l1,133l1,133l1,133l1,0l1,133l1,133l1,133l1,133l1,133l1,133l1,133l1,133l1,133l1,133l1,133l1,133l1,133l1,133l1,133l1,133l1,133l1,23l1,0l1,0l1,0l1,0l1,0l1,23l1,0l1,23l1,0l1,133l1,133l1,0l1,0l2,0l1,133l0,0l1,0l1,133l2,0l0,0l1,133l2,133l1,133l1,133l0,0l0,0l2,133l0,133l1,0l1,0l1,0l1,133l1,133l2,0l1,133l1,133l1,133l1,133l1,133l2,133l1,133l1,133l1,133l1,133l1,133l1,133l1,133l1,133l1,133l1,133l1,133l1,133l1,133l1,133l1,133l2,133l1,133l1,133l1,137l1,133l1,133l1,133l1,133l1,133l1,133l1,133l1,133l1,133l1,133l1,133l1,133l1,133l1,133l1,133l1,133l1,133l1,133l1,133l1,133l1,133l1,133l1,133l1,133l1,133l1,133l1,133l2,133l1,133l1,133l2,0l1,133l2,0l1,133l1,133l1,0l1,133l0,133l1,133l1,133l1,133l1,133l1,133l1,133l1,133l1,133l1,133l1,133l1,133l1,133l1,133l1,133l0,133l0,133l1,133l1,133l1,133l1,0l1,133l1,133l1,133l1,133l2,0l2,133l2,0l1,133l1,133l1,133l0,133l0,137l2,0l1,133l1,133l1,133l1,133l0,0l2,133l1,133l0,0l2,133l2,133l2,133l1,133l0,133l1,133l1,133l1,133l1,133l1,133l1,133l1,134l2,0l2,0l2,0l2,0l1,133l1,133l1,133l1,0l1,0l1,133l1,133l1,0l1,133l0,133l1,133l1,133l1,0l1,0l1,133l0,133l2,133l1,133l0,133l1,133l1,133l1,133l1,133l2,133l1,133l1,133l1,133l1,133l0,133l0,133l1,133l1,133l1,133l1,133l1,133l1,133l1,133l2,0l2,133l1,0l0,0l1,0l1,0l1,133l1,133l1,133l1,133l1,133l1,133l2,0l1,133l0,0l1,133l1,133l0,133l0,0l1,133l1,133l1,133l1,133l1,143l2,0l1,133l1,133l1,133l1,133l1,133l2,0l1,133l2,0l1,133l1,133l1,133l2,0l2,133l1,0l1,0l1,0l1,0l0,133l0,133l0,133l1,133l1,133l1,133l1,133l1,133l2,0l1,133l1,133l1,133l1,0l1,133l1,133l2,133l1,210l1,133l1,133l1,133l1,133l1,133l2,0l1,133l1,133l1,133l1,133l1,133l1,0l1,133l2,0l1,133l1,133l1,133l2,0l2,133l1,0l1,0l1,0l1,133l1,133l1,133l1,133l1,133l0,133l1,133l1,0l1,0l1,133l1,133l1,133l1,133l1,133l1,133l1,133l1,133l1,133l1,0l1,0l0,0l1,0l0,0l0,0l1,0l0,0l1,0l1,0l1,133l0,0l1,133l1,0l1,0l1,133l1,133l1,133l1,133l1,133l1,133l1,133l1,133l1,138l1,136l1,133l1,133l1,133l1,136l1,136l1,133l1,133l1,133l1,138l1,137l1,133l1,133l1,133l1,133l1,133l1,133l1,133l1,133l1,0l1,133l0,0l1,0l1,133l1,0l0,0l1,133l0,133l1,133l1,0l0,0l0,0l0,133l0,133l1,133l1,133l1,133l1,133l1,133l0,133l1,0l1,0l1,133l1,0l1,0l1,0l1,0l1,133l1,133l1,133l1,133l2,0l1,133l1,133l1,133l1,133l1,133l1,133l1,133l1,133l1,133l1,133l1,0l1,133l1,133l1,133l1,133l1,133l1,133l1,133l1,133l1,0l0,0l1,0l1,0l0,0l1,0l1,0l1,0l1,0l1,0l1,0l1,0l1,133l1,133l1,133l1,133l1,133l1,133l1,133l1,133l1,133l1,133l1,133l1,133l2,0l1,0l1,0l0,0l0,0l1,0l1,0l0,0l1,0l0,0l1,133l1,0l1,133l1,133l1,133l1,133l1,133l1,133l1,133l1,133l1,133l1,133l1,133l1,133l1,133l1,133l1,133l1,133l1,133l1,133l1,0l1,133l1,133l2,133l1,133l1,133l1,133l1,133l1,133l1,133l1,0l1,0l1,0l1,0l1,0l1,0l1,0l1,0l1,0l1,0l1,0l1,0l1,133l1,0l1,133l1,133l1,133l1,133l1,0l1,0l1,0l1,0l1,133l1,133l1,0l1,0l1,0l1,0l1,133l1,133l1,133l0,133l1,133l1,133l1,0l1,0l1,0l1,0l2,0l1,0l1,0l1,0l1,0l1,0l0,0l1,0l1,0l1,133l1,34l1,133l2,0l1,133l1,133l1,133l1,133l1,133l1,0l1,0l0,0l1,0l1,0l1,0l1,0l1,0l1,0l1,0l1,0l1,0l1,133l1,133l1,133l1,133l1,133l1,133l1,133l1,133l1,133l1,133l1,133l1,133l1,133l1,0l1,0l0,0l1,0l0,0l0,0l1,0l0,0l1,0l1,0l1,133l1,34l1,133l2,0l1,0l1,133l1,133l1,133l1,133l1,133l1,133l1,133l1,133l1,133l1,133l1,133l2,133l1,133l1,0l0,0l1,133l1,133l1,133l1,133l1,0l1,0l1,133l1,133l1,133l1,0l1,0l1,0l1,0l1,0l1,0l1,0l1,0l1,0l1,0l1,0l1,0l1,133l1,133l1,133l1,133l1,133l1,133l1,133l1,133l1,133l1,133l1,133l1,133l1,133l1,133l2,133l2,133l2,133l1,0l1,133l1,133l1,0l1,0l1,49l1,0l1,80l1,0l1,0l1,0l1,0l1,0l1,133l1,133l2,133l2,0l2,133l1,133l1,133l1,133l1,133l1,133l1,133l1,133l1,134l1,138l1,134l1,137l1,135l1,0l1,133l1,133l1,133l1,133l1,0l1,133l1,136l1,133l1,133l1,133l1,133l1,136l2,133l1,133l1,133l1,133l1,133l1,133l1,133l1,133l0,133l1,133l1,133l1,133l1,133l1,133l1,133l1,133l1,133l1,133l1,133l1,136l1,133l1,133l1,133l1,133l1,136l1,133l1,133l1,133l1,133l1,136l1,133l1,133l1,133l1,133l1,136l1,134l1,133l1,133l1,133l1,133l1,134l1,134l1,133l1,133l1,135l1,134l1,133l1,133l1,133l1,136l1,134l1,133l1,133l1,133l1,136l1,134l1,133l1,133l1,0l1,0l1,134l1,133l1,133l1,133l1,136l1,134l1,133l1,133l2,133l1,133l1,133l1,133l0,0l1,0l1,133l2,0l0,0l1,133l1,133l1,133l1,133l0,0l0,0l0,133l1,133l1,133l1,133l1,133l1,133l1,133l1,133l1,133l1,133l1,133l1,133l1,133l1,133l1,133l1,133l2,0l1,133l1,133l1,133l1,133l1,0l1,0l1,0l1,0l0,0l1,0l1,0l0,0l1,0l0,0l1,133l1,0l1,133l1,133l1,133l1,133l1,133l1,133l1,133l1,133l1,133l1,133l1,133l1,133l1,133l1,0l1,0l1,0l1,133l1,133l2,133l2,133l1,133l1,133l2,133l1,133l1,133l1,133l1,133l1,133l2,0l2,138l1,133l1,133l1,0l1,0l1,0l0,0l1,0l1,0l1,0l1,0l2,0l1,0l2,0l1,133l1,204l0,0l1,133l1,133l1,133l1,133l1,133l1,133l1,133l1,133l1,133l1,133l1,133l1,133l1,133l1,133l1,133l1,133l1,133l1,133l2,0l1,133l2,0l1,0l1,133l1,133l0,0l1,133l2,133l1,133l1,0l1,0l1,0l1,133l1,133l1,133l1,133l1,133l1,133l1,133l1,133l1,133l1,133l1,0l2,133l1,133l2,133l2,133l2,133l1,133l2,133l1,133l2,133l2,133l2,133l1,133l1,133l2,0l1,0l1,133l0,0l1,0l1,133l0,133l0,0l1,133l0,133l1,133l1,133l0,0l0,0l1,133l2,133l1,133l1,133l1,133l2,133l1,133l1,133l1,133l1,133l1,133l1,133l1,133l1,133l1,133l1,133l1,133l2,133l1,133l0,0l1,0l1,133l1,133l0,0l1,133l1,133l1,133l1,0l0,0l0,0l2,133l1,133l1,133l1,133l1,133l0,133l1,0l1,133l1,133l2,0l2,138l1,133l1,133l1,0l1,133l2,0l1,133l1,133l1,133l1,133l2,0l2,0l2,0l2,0l1,133l1,133l1,133l1,133l2,0l2,0l2,0l2,0l1,133l1,133l1,133l1,133l1,133l1,133l1,133l1,133l1,133l1,0l1,133l1,0l1,0l1,185l1,0l1,185l1,0l1,0l1,0l1,133l1,133l1,133l1,133l1,133l1,133l2,0l1,0l1,0l1,0l0,0l1,0l1,0l1,0l1,0l1,0l1,0l1,0l1,133l1,133l1,133l1,133l1,133l1,133l1,133l1,133l2,0l0,0l0,0l1,23l0,0l1,0l1,0l0,0l1,0l0,0l1,133l1,0l1,133l1,133l1,133l1,133l1,133l1,133l1,133l1,133l1,0l1,133l1,133l1,133l1,133l1,133l1,133l1,133l0,133l1,0l0,0l1,133l1,0l1,0l1,0l1,0l1,0l1,0l1,0l1,0l1,0l1,0l1,0l1,0l1,133l1,0l1,133l1,133l1,133l1,133l1,0l1,0l1,133l1,133l1,0l1,0l1,0l1,0l1,0l1,0l1,0l1,0l1,0l1,0l1,133l1,133l1,0l1,0l1,0l1,0l2,0l1,0l1,0l1,0l1,0l1,0l1,0l1,0l1,0l1,133l2,0l1,133l1,0l2,0l1,133l1,133l1,0l1,133l1,133l1,133l1,133l1,133l2,133l2,133l2,133l1,133l2,133l1,133l2,133l1,0l1,133l1,133l2,0l1,0l1,133l1,133l1,0l1,0l1,0l1,0l1,0l1,0l1,0l1,0l1,0l1,0l1,0l1,0l1,133l1,0l1,0l2,133l1,133l1,133l1,0l1,0l1,0l1,0l1,133l1,133l1,133l1,133l1,133l1,133l0,133l1,0l1,133l1,133l1,133l1,133l1,133l1,133l1,133l1,133l1,133l1,133l1,133l1,133l1,133l1,133l1,133l1,133l1,133l1,133l1,133l1,0l0,0l1,0l1,133l1,133l1,133l1,133l1,133l1,133l1,133l1,133l1,0l1,0l1,133l1,0l1,133l1,133l2,133l1,133l1,0l1,0l2,0l1,0l1,0l1,0l1,133l1,133l1,0l1,0l0,0l0,0l1,0l1,0l1,0l1,0l1,0l1,0l2,0l2,0l1,133l0,133l1,133l1,133l1,133l1,133l1,133l1,133l1,133l1,133l1,133l1,133l1,0l1,0l0,0l1,0l1,133l1,133l1,133l1,133l1,133l1,133l1,133l1,133l1,80l1,0l1,0l1,0l1,133l1,133l1,133l1,133l2,133l2,133l1,0l1,0l0,0l1,0l0,0l1,133l1,133l1,133l1,133l1,133l1,133l1,133l2,133l2,133l2,133l1,133l1,133l1,133l1,133l1,133l1,133l1,133l1,133l1,133l1,0l1,0l1,0l1,0l1,0l1,0l1,0l1,0l0,0l1,0l1,133l1,133l1,133l1,133l1,133l1,133l1,133l1,133l1,133l1,133l1,133l2,133l1,133l1,133l1,133l1,133l1,133l1,133l1,133l1,133l1,133l1,133l1,133l1,133l1,133l1,133l1,133l2,0l2,133l1,133l0,0l1,133l1,133l0,0l0,0l2,133l1,133l2,133l1,0l0,0l0,0l2,133l0,133l1,133l1,133l1,133l1,133l1,133l1,133l1,133l1,133l1,133l1,133l1,133l2,133l2,133l2,133l1,0l1,133l1,133l2,133l2,133l2,133l1,133l1,133l1,133l1,133l1,133l2,0l2,138l1,133l1,133l1,133l1,133l1,133l1,133l1,133l1,133l1,133l1,133l1,133l1,133l2,133l2,133l2,133l1,133l1,133l1,133l1,133l1,0l2,133l1,133l0,0l1,0l1,133l1,133l0,0l2,133l2,133l2,133l1,133l0,0l0,0l2,133l2,133l1,133l1,133l1,133l1,133l1,133l1,133l1,133l1,133l1,133l1,133l1,133l1,133l1,133l1,133l1,133l2,133l2,133l2,133l1,0l1,133l1,133l1,133l1,0l1,0l1,133l0,0l1,0l1,133l0,133l0,0l2,133l2,133l2,133l1,133l0,0l0,0l2,133l2,133l1,133l1,133l1,133l2,133l1,133l1,133l1,133l1,133l1,133l1,133l1,133l1,133l1,133l1,133l1,133l2,133l2,133l2,133l1,133l2,133l1,133l1,133l1,0l1,133l1,133l0,0l1,0l1,133l1,133l0,0l2,133l2,133l2,133l1,133l0,0l0,0l2,133l2,133l1,133l1,133l1,133l1,133l1,133l1,133l1,133l1,133l1,133l1,133l1,133l1,133l1,133l1,133l2,0l2,133l1,133l1,133l1,133l1,133l1,0l1,0l0,0l1,0l0,0l0,0l1,0l0,0l1,0l1,0l1,133l1,0l1,133l0,0l1,0l1,133l1,133l1,133l1,133l1,133l1,133l0,133l1,133l1,133l1,133l1,133l2,133l2,133l1,0l1,133l1,133l1,133l0,133l1,133l1,133l1,133l0,133l1,133l1,133l2,0l2,0l1,0l1,133l0,0l1,133l1,133l1,0l0,0l2,133l0,133l2,133l1,133l0,0l0,0l2,133l0,133l1,133l1,133l1,133l1,133l1,133l1,133l1,133l1,133l1,133l1,133l1,133l2,133l2,133l2,133l1,133l1,0l1,133l1,133l1,0l1,133l1,133l0,0l1,0l1,133l2,133l0,0l2,133l1,133l2,133l1,133l0,0l0,0l2,133l2,133l1,133l1,133l1,133l1,0l1,133l1,133l1,133l1,133l1,133l1,133l1,133l1,133l0,133l1,133l1,133l1,133l2,133l1,133l1,133l1,0l1,0l2,0l1,0l1,133l1,133l1,133l2,133l2,133l1,133l1,0l1,0l1,0l1,0l0,133l1,133l1,133l2,133l1,133l1,133l0,0l1,0l1,0l1,0l1,133l1,133l1,133l2,133l1,133l1,133l0,0l2,0l1,0l1,0l2,133l1,133l1,133l2,133l1,133l1,133l1,0l1,0l1,0l1,0l1,133l1,133l1,133l0,133l1,133l1,133l1,133l1,133l1,133l1,133l1,133l1,133l1,133l1,138l2,0l1,133l2,133l2,133l2,133l1,133l1,133l1,173l1,181l1,133l1,133l1,133l1,207l1,133l1,133l1,133l1,133l1,0l1,248l1,133l1,0l1,0l1,0l1,0l1,0l1,0l1,0l1,0l1,0l1,0l1,0l1,0l1,0l1,0l1,0l1,0l1,0l1,133l1,133l1,133l1,133l1,133l0,133l2,0l1,133l1,133l0,0l1,0l1,133l2,0l0,0l2,133l2,133l2,133l1,0l0,0l0,0l2,133l2,133l1,133l1,133l1,133l1,0l1,133l1,133l1,133l1,133l1,206l1,133l1,133l1,133l1,133l2,0l2,0l1,0l1,0l2,0l1,0l1,0l1,0l1,0l1,0l1,0l2,0l1,0l1,0l1,133l1,133l1,133l1,133l1,133l1,133l2,133l1,133l1,133l1,133l0,0l1,133l1,133l1,133l1,0l2,0l1,133l1,0l1,133l1,0l1,0l0,0l1,0l0,0l0,0l1,0l0,0l1,0l1,0l1,133l1,0l1,133l2,91l0,206l1,133l1,133l1,133l1,133l1,133l1,133l1,133l0,133l1,133l2,133l0,133l1,0l1,0l1,133l1,133l1,133l1,0l1,0l0,0l2,0l0,0l2,0l1,0l1,0l2,0l0,0l1,0l1,133l2,0l2,0l1,0l1,0l0,0l0,0l0,0l0,0l1,0l1,0l2,0l2,0l1,133l1,133l2,133l1,133l1,133l1,133l1,133l1,133l1,133l2,0l2,133l1,133l1,0l1,133l1,133l1,133l1,133l1,133l1,133l1,133l1,133l1,133l1,133l1,133l1,133l1,133l1,133l1,133l1,133l1,133l1,133l0,133l0,133l1,133l1,133l1,133l1,133l1,133l1,133l1,133l2,133l0,133l1,137l1,133l1,154l1,133l1,133l0,133l0,133l1,133l1,133l1,133l1,133l1,133l1,133l1,133l1,133l1,133l1,133l1,133l1,133l1,133l1,133l1,133l2,0l2,138l1,137l1,133l1,133l1,133l1,133l1,133l1,133l1,133l0,133l0,133l0,133l1,133l1,133l1,133l1,0l1,133l1,133l1,133l1,133l2,133l0,133l0,133l1,133l1,133l0,133l0,133l0,133l1,133l1,133l0,133l1,171l1,133l1,0l1,133l1,133l1,133l1,133l1,133l1,251l1,133l1,133l1,133l1,133l1,0l0,0l1,133l1,0l1,133l1,0l1,0l1,0l1,0l1,133l1,0l0,133l1,133l1,0l1,133l1,0l1,133l1,133l2,0l1,133l2,0l1,0l1,133l1,0l1,133l1,133l2,0l1,133l2,0l1,0l1,133l1,0l1,0l1,133l1,133l1,0l2,133l0,133l2,133l1,133l1,0l1,0l0,133l1,133l1,133l1,133l0,133l2,133l1,133l1,133l1,133l0,133l1,133l1,133l2,133l2,133l1,133l1,0l1,0l1,133l1,133l1,0l2,133l1,133l2,133l1,0l1,0l1,0l2,133l2,133l1,133l0,133l2,133l0,133l1,133l1,133l1,133l1,133l2,133l2,133l1,133l0,133l0,133l0,133l1,133l2,133l1,133l0,133l0,133l0,133l1,0l1,133l1,133l1,133l1,133l1,133l1,133l1,133l1,133l1,133l2,0l2,133l1,133l0,0l1,133l1,133l1,0l0,0l2,133l1,133l2,133l1,0l0,0l0,0l2,133l1,133l1,133l1,133l1,133l1,133l1,133l1,133l1,133l1,133l1,133l1,133l1,133l1,133l1,133l1,133l1,133l1,133l1,133l0,133l0,133l1,133l1,133l1,133l1,133l1,133l1,133l1,133l2,0l2,137l1,133l2,133l1,133l1,0l1,0l1,133l1,133l1,133l1,133l1,133l1,0l1,0l1,0l1,133l0,133l0,133l1,133l1,133l1,133l1,133l1,133l1,133l1,133l1,133l0,0l1,133l1,133l2,0l1,133l2,133l2,133l2,133l1,133l0,133l1,133l1,133l1,133l2,133l1,0l1,133l1,133l2,133l2,133l2,133l1,133l1,133l1,133l2,133l2,133l2,133l1,133l1,133l0,133l1,133l1,133l0,0l2,133l1,133l2,133l2,133l1,133l1,133l1,133l1,134l1,138l1,134l1,137l1,135l1,133l0,133l1,133l1,133l1,133l1,133l1,133l1,133l2,133l2,133l1,133l1,0l1,0l2,0l1,133l1,133l2,0l1,133l1,133l1,133l2,0l2,133l1,133l2,0l2,0l2,133l1,133l2,0l1,0l1,138l1,133l1,133l2,0l2,133l1,133l1,133l2,0l2,138l1,133l2,133l2,133l0,133l1,133l1,133l0,133l1,133l2,133l1,133l2,133l2,133l2,133l2,133l2,133l1,133l1,133l1,133l2,0l2,133l1,133l1,133l1,133l1,133l1,0l1,0l0,0l1,0l0,0l0,0l1,0l0,0l1,0l1,0l1,133l1,129l1,133l1,0l2,0l1,133l1,133l1,133l1,133l1,133l1,133l1,0l2,133l1,133l1,133l1,133l1,133l1,133l1,133l1,133l1,133l1,133l1,133l1,133l1,133l0,133l2,133l1,133l1,133l2,0l2,138l1,133l1,133l1,133l1,133l1,133l1,133l1,133l1,133l2,0l2,0l2,0l1,0l2,0l2,0l2,0l2,0l1,133l1,133l1,0l1,133l1,133l1,133l1,0l1,0l1,0l1,0l1,0l1,0l1,0l1,0l1,0l1,0l1,0l1,0l1,0l1,0l1,0l1,0l1,0l1,0l1,0l1,133l1,133l2,133l2,133l1,133l1,133l1,133l1,133l2,133l2,133l1,133l1,133l1,133l1,133l2,133l2,133l1,133l1,133l1,133l1,133l2,133l2,133l1,133l1,133l1,0l1,133l2,133l2,133l1,133l1,0l1,133l1,133l2,133l2,133l1,133l1,133l1,133l1,133l2,133l2,133l1,133l1,133l1,133l1,133l1,133l1,0l1,133l1,133l1,133l1,133l1,133l1,133l1,133l1,133l1,133l1,133l1,133l1,133l1,0l1,133l1,133l2,133l1,133l1,133l1,133l0,133l2,0l2,0l2,0l2,0l2,0l1,133l1,133l1,133l1,133l1,133l1,133l1,133l1,133l2,0l2,0l2,133l1,133l2,0l1,0l1,133l1,133l1,0l1,133l2,0l1,133l1,133l1,133l1,133l2,0l2,0l2,0l2,0l1,133l1,133l1,133l1,133l2,0l2,0l2,0l2,0l1,133l1,133l1,133l2,133l1,133l1,133l1,133l1,133l1,133l1,0l1,133l1,133l1,133l1,0l1,133l1,133l1,0l1,133l1,133l1,133l1,133l2,0l2,138l1,0l1,133l0,0l1,133l1,133l1,0l0,0l2,133l2,133l2,133l1,0l0,0l0,0l0,133l0,133l1,49l0,0l1,133l1,0l1,133l1,133l1,133l1,133l1,133l1,133l1,133l1,133l1,133l1,133l1,0l2,133l1,133l1,133l1,133l1,133l1,133l0,0l1,133l1,133l1,133l0,0l2,133l0,133l2,133l1,133l0,0l0,0l2,133l2,133l1,133l1,133l1,133l1,133l1,133l1,133l1,133l1,133l1,133l1,133l1,133l1,133l1,133l1,133l1,133l0,133l1,133l1,133l1,133l1,133l1,133l1,133l1,133l1,133l0,133l1,133l1,133l0,133l2,0l1,133l1,133l1,0l1,0l1,0l1,0l1,0l1,0l1,0l1,0l1,0l1,0l1,0l1,0l1,133l1,133l0,133l1,0l1,133l1,133l2,133l2,133l2,133l1,133l1,133l1,133l1,0l1,0l1,0l1,0l1,133l1,133l1,133l1,133l1,133l1,133l1,133l1,133l1,133l1,133l2,133l1,0l1,133l1,133l1,133l1,133l0,133l2,0l2,133l1,133l1,133l1,133l1,133l1,133l1,133l1,133l1,133l1,133l1,133l1,133l2,133l2,133l2,133l1,133l1,133l1,133l1,133l1,133l1,0l1,0l1,133l1,133l1,133l1,133l1,133l1,133l1,133l1,133l1,133l1,133l1,133l1,133l1,133l1,133l1,133l1,133l0,0l1,0l1,133l1,133l0,0l2,133l2,133l2,133l1,133l0,0l0,0l2,133l1,133l2,133l2,133l2,133l0,133l1,133l1,133l1,133l1,133l1,133l1,133l1,133l1,133l1,133l1,133l1,133l2,133l2,133l2,133l1,133l1,133l1,0l1,0l1,133l1,0l1,0l1,0l1,133l1,133l1,133l1,133l1,133l1,133l1,133l1,133l1,133l1,133l1,133l1,133l1,133l1,133l1,133l0,0l1,0l1,133l1,133l0,0l2,133l2,133l2,133l1,133l0,0l0,0l2,133l1,133l2,133l2,133l2,133l0,0l1,133l1,133l1,133l1,133l1,133l1,133l1,133l1,133l1,133l1,133l1,133l1,133l1,133l1,133l2,133l2,133l1,133l1,133l2,133l0,133l1,133l1,0l1,0l1,0l1,0l1,133l1,133l1,133l2,133l1,133l1,133l1,0l1,0l1,0l1,0l1,133l1,133l1,0l0,0l1,0l1,0l1,0l1,133l1,133l2,133l1,0l1,133l1,133l1,133l1,133l1,133l1,133l1,0l1,133l1,133l1,133l1,136l1,134l1,133l1,133l1,133l1,133l1,133l1,133l1,133l1,133l1,133l1,0l0,0l1,0l0,0l0,0l1,0l1,0l1,133l1,0l1,133l0,0l1,0l1,133l1,133l1,133l1,133l1,133l1,133l1,133l1,133l1,133l1,133l1,133l1,133l2,133l1,133l1,133l1,133l1,133l1,133l2,133l1,133l1,133l1,133l1,133l1,133l1,133l1,133l1,133l1,133l1,133l1,133l1,133l2,133l1,133l0,133l1,133l1,133l1,133l1,133l1,133l1,133l2,133l2,0l2,0l1,133l0,0l1,133l1,133l1,133l0,0l2,133l1,133l2,133l1,133l0,0l0,0l2,133l1,133l1,133l1,133l1,133l1,133l1,133l1,133l1,133l1,133l1,133l1,133l1,133l1,133l0,133l1,133l1,133l1,133l2,133l1,133l1,133l1,0l1,0l0,0l1,0l1,133l1,133l1,133l2,133l1,133l1,133l1,133l0,133l1,133l1,133l1,133l0,133l1,133l1,133l1,133l1,133l0,133l1,133l1,133l2,0l0,133l1,133l1,0l1,133l1,133l1,133l1,133l1,133l1,0l1,133l1,133l2,133l1,133l2,133l0,133l1,133l1,133l2,0l0,133l0,133l1,0l1,133l2,133l1,133l1,133l2,133l1,133l1,133l1,133l2,0l1,133l1,133l1,0l1,133l2,133l1,133l1,133l1,0l1,0l1,133l0,133l1,133l1,133l1,133l1,133l1,133l1,133l2,0l1,133l1,133l1,133l1,133l1,133l1,133l1,133l1,133l1,133l1,133l1,0l1,0l1,133l1,133l1,0l2,133l1,133l2,133l1,133l1,0l1,0l1,133l0,0l0,133l1,133l1,133l1,133l1,133l1,133l1,133l0,133l0,133l2,0l1,133l1,133l1,133l1,0l1,238l1,0l1,0l1,133l1,133l1,133l1,133l0,133l2,0l2,0l1,133l1,133l1,133l1,133l1,133l1,133l1,133l1,133l1,133l1,133l2,133l0,133l1,133l1,133l1,133l1,133l1,133l1,133l1,133l1,0l1,0l1,0l1,0l2,0l1,0l1,0l1,0l2,0l0,0l1,133l1,91l1,0l0,0l1,133l0,133l1,133l1,133l1,133l1,133l1,133l1,133l1,133l1,133l0,0l1,0l1,0l1,0l1,133l1,133l1,133l1,133l1,133l1,133l1,133l1,133l1,133l1,133l1,149l1,0l1,149l1,0l1,149l1,0l1,149l1,0l1,149l1,0l1,133l1,133l1,133l1,133l1,133l1,133l1,133l1,133l1,133l1,133l1,133l1,133l1,133l2,133l0,133l1,133l1,133l1,133l1,133l1,133l1,133l1,133l1,0l1,0l2,0l1,0l1,0l1,0l1,0l1,0l1,0l0,0l1,143l1,133l0,0l0,0l1,133l1,0l2,133l1,133l1,133l1,133l1,133l1,133l1,133l1,133l1,133l1,133l1,133l2,133l0,133l1,133l1,0l1,133l1,133l1,133l1,133l1,133l1,133l1,133l1,133l1,133l1,133l1,133l0,133l1,0l1,133l1,133l1,133l1,133l2,0l2,133l1,133l1,133l1,0l1,133l1,133l1,133l1,133l1,133l1,133l1,133l1,133l1,133l1,133l1,133l1,133l1,133l1,133l1,133l1,133l1,133l1,133l1,133l1,133l1,133l2,133l1,133l1,133l1,137l1,133l1,133l1,133l1,133l1,133l1,133l1,133l1,133l1,133l1,133l1,133l1,133l1,133l1,133l1,133l1,133l1,133l1,133l1,133l1,133l1,133l1,133l1,133l1,133l1,133l1,133l0,133l2,133l1,133l1,133l2,0l1,133l2,0l1,133l1,133l1,0l2,133l0,133l0,133l1,133l1,133l1,133l1,133l1,133l1,133l1,133l1,133l1,133l1,133l1,133l1,133l1,133l0,133l0,133l1,133l1,133l2,133l1,133l1,133l1,133l1,133l1,133l1,0l2,133l1,0l2,133l1,133l1,137l1,133l2,0l1,133l1,133l1,133l2,133l0,0l1,133l1,133l1,133l2,0l2,0l2,133l1,133l1,133l1,133l0,0l1,0l1,209l1,133l1,0l1,133l0,0l1,0l0,0l1,0l1,0l0,0l1,0l0,0l1,133l1,0l1,133l1,133l1,133l1,133l1,133l1,133l1,133l1,133l0,133l1,133l0,133l1,133l1,133l1,133l2,133l1,133l1,133l1,0l1,133l1,133l1,133l0,133l1,133l1,133l2,0l2,138l1,133l1,133l1,133l1,133l1,133l1,133l1,133l1,133l1,0l0,133l1,133l1,133l2,0l1,133l1,133l1,0l1,133l1,133l1,0l1,133l1,0l1,0l0,0l2,0l0,0l2,0l1,0l1,0l2,0l0,0l1,0l1,133l1,0l1,133l1,133l1,133l1,133l1,133l1,133l1,133l1,133l1,133l1,133l1,133l1,133l1,133l2,16l1,0l1,0l1,0l1,0l1,0l1,0l1,0l0,0l2,0l1,0l1,0l1,0l1,0l1,0l1,0l1,0l1,0l1,0l1,0l1,133l1,133l1,133l1,133l1,133l1,0l1,133l1,0l1,0l0,0l1,0l0,0l0,0l1,0l0,0l1,0l1,0l1,133l1,0l1,0l0,0l1,133l1,0l0,0l0,0l1,0l1,133l1,133l0,0l1,133l1,133l1,133l0,0l0,133l0,133l0,133l1,0l0,0l0,0l0,133l0,133l1,133l1,133l1,133l2,0l1,133l1,133l1,133l1,133l1,133l1,133l1,133l1,133l1,133l1,133l1,133l1,133l1,133l1,133l2,0l2,133l1,133l1,133l1,133l1,133l1,133l1,133l1,0l0,0l1,133l1,133l1,133l1,133l1,133l1,133l1,133l0,0l1,0l1,133l1,133l0,0l0,133l2,133l0,133l1,133l0,0l0,0l0,133l1,133l2,133l0,133l0,133l1,133l1,133l1,133l1,133l1,133l1,133l1,133l1,133l1,133l1,133l0,133l2,0l1,133l1,133l2,143l1,212l1,0l1,0l1,133l1,133l1,0l2,133l2,0l1,133l2,0l2,0l2,0l2,0l1,133l1,133l1,0l0,133l1,0l1,0l1,0l1,0l1,0l1,0l1,0l1,0l1,0l1,0l1,136l1,133l1,133l1,135l1,133l1,133l1,133l1,0l1,0l1,0l2,133l1,133l1,133l2,133l1,133l1,133l0,133l1,133l1,133l1,133l2,133l1,0l1,133l1,133l0,133l1,133l1,133l1,133l0,0l0,133l0,133l0,133l1,133l1,0l1,0l0,133l1,133l1,133l1,133l1,133l1,133l1,133l2,133l1,133l1,133l1,133l1,133l1,133l1,133l1,133l1,133l1,133l1,133l1,133l1,0l1,0l2,133l0,133l1,133l1,133l0,133l2,133l2,133l1,133l1,133l1,133l1,133l1,133l1,133l1,133l1,0l1,133l1,0l1,0l1,0l1,0l1,0l1,0l1,0l1,0l1,0l1,0l1,0l1,0l1,0l2,0l1,133l1,133l1,133l1,133l1,133l1,133l1,133l1,133l1,133l2,137l2,133l1,133l1,133l2,133l1,0l1,133l2,133l2,133l2,133l1,133l2,133l1,0l1,0l1,133l1,133l1,133l1,133l1,0l1,133l1,133l1,133l0,0l1,133l1,133l1,133l1,133l0,133l0,133l0,133l1,133l1,133l1,133l1,133l1,133l1,133l1,133l1,133l1,0l1,133l1,133l1,133l2,0l2,133l1,133l1,0l1,0l1,0l1,0l1,133l1,133l1,134l2,0l2,0l2,138l1,136l1,133l1,0l1,133l1,133l1,133l1,0l2,133l1,133l1,133l1,133l1,133l1,133l1,0l1,133l1,133l1,133l1,133l1,133l1,133l1,133l1,133l0,133l1,133l1,80l1,133l1,133l1,133l1,133l1,133l1,133l1,133l1,133l1,0l0,133l1,133l2,133l0,133l1,133l1,133l1,134l2,133l2,133l2,133l0,133l0,133l0,133l0,133l0,133l1,133l1,133l1,133l1,133l1,133l1,133l0,133l0,133l0,133l2,133l2,133l1,133l1,133l2,133l1,133l1,133l1,0l1,0l1,133l2,133l1,0l1,133l1,133l1,0l1,0l1,133l2,133l1,133l1,133l1,133l1,133l1,0l1,133l1,0l1,133l1,133l1,133l1,0l0,133l1,133l0,133l1,133l1,0l1,0l2,133l2,133l0,133l1,133l0,133l1,133l1,133l1,133l1,133l2,133l1,133l1,0l1,0l1,0l1,0l1,0l1,0l1,0l1,0l1,0l1,0l1,133l0,133l1,133l1,133l2,0l2,138l1,133l1,133l1,133l1,133l1,133l1,0l1,0l0,0l1,0l0,0l0,0l1,0l0,0l1,0l1,0l1,133l0,0l1,133l1,0l1,0l1,133l1,133l1,133l1,133l1,133l1,133l1,133l2,133l1,133l1,133l1,133l0,133l0,133l1,133l1,133l1,133l1,133l1,133l0,133l1,133l1,0l1,0l1,133l1,133l1,133l1,133l1,133l1,133l1,133l1,133l1,0l1,133l0,0l1,0l0,0l1,0l1,0l0,0l0,0l1,0l1,0l0,0l1,133l1,133l1,133l1,133l1,133l1,133l1,0l1,0l0,0l1,0l2,0l1,0l1,0l0,0l1,0l0,0l2,0l1,0l2,0l1,133l1,133l1,0l1,0l1,133l0,0l1,0l1,133l0,0l0,0l0,133l2,133l0,133l1,0l0,0l0,0l0,133l0,133l1,133l1,133l1,133l1,0l1,133l1,133l1,133l1,133l1,133l1,133l1,133l1,133l1,133l1,133l1,133l1,133l1,133l0,133l0,133l0,133l1,133l1,133l1,0l1,133l1,133l0,133l0,133l0,133l1,0l0,0l1,133l1,133l1,0l1,133l1,133l1,133l1,133l1,133l1,133l1,133l1,133l1,0l1,133l1,133l1,133l1,133l1,0l2,0l1,133l0,0l2,0l1,0l1,0l2,0l0,0l2,0l0,0l1,0l1,0l0,0l2,0l1,133l1,0l1,133l1,0l1,0l1,133l2,133l2,133l2,133l1,133l1,133l1,133l1,133l1,133l1,133l2,0l2,133l1,133l0,0l1,133l1,133l1,135l0,0l0,133l0,133l0,133l1,134l0,0l0,0l0,133l1,133l1,133l1,133l1,133l1,137l1,133l1,133l1,133l1,133l1,133l1,133l1,133l1,133l1,133l1,137l1,133l0,133l0,133l0,133l1,0l1,137l1,133l0,133l0,133l0,133l1,137l1,137l1,133l1,133l1,133l1,133l1,133l1,133l1,133l1,133l1,133l1,133l2,0l2,133l1,133l1,0l1,0l1,0l1,0l1,133l1,133l1,133l1,136l1,138l0,133l1,137l1,137l1,138l1,0l1,133l1,133l0,133l0,133l0,133l1,133l0,0l1,133l1,0l1,0l1,0l2,0l1,0l1,0l1,133l1,133l1,133l1,133l1,133l1,133l1,0l1,133l0,0l0,0l1,133l1,133l1,133l1,133l1,133l1,133l0,133l0,133l1,133l1,133l0,133l1,133l1,0l0,0l1,0l1,0l1,0l2,0l1,0l2,0l1,0l1,0l1,0l0,0l1,133l1,133l1,133l1,0l1,133l1,133l0,133l0,133l0,133l1,133l1,133l1,133l1,133l1,133l0,133l0,133l0,133l0,133l1,133l1,133l1,133l1,133l0,133l0,133l0,133l1,133l0,133l1,133l1,0l1,0l1,0l0,0l1,0l1,0l1,133l1,0l1,0l1,133l1,133l1,133l2,0l1,0l1,0l1,0l1,133l1,133l1,133l1,133l1,133l1,133l0,133l0,133l1,133l1,133l0,133l1,133l1,0l1,0l1,0l1,0l1,0l1,0l1,0l1,0l1,0l1,0l1,0l1,0l0,133l1,133l1,133l0,133l1,0l1,133l0,133l0,133l0,133l1,133l1,133l1,133l1,133l1,133l1,0l0,0l1,0l1,0l1,0l2,0l1,0l2,0l1,0l1,0l1,0l0,0l1,133l1,133l1,133l1,133l1,133l1,133l0,133l0,133l0,133l0,133l1,133l0,133l1,133l1,133l0,133l0,133l0,133l1,133l1,133l2,0l1,0l1,133l1,0l1,0l1,0l1,0l1,0l2,0l1,0l1,0l1,133l1,133l1,133l1,133l0,133l1,133l1,133l1,133l1,0l1,0l1,0l1,0l0,0l1,0l0,0l2,0l1,133l1,133l1,133l1,133l1,133l1,133l0,133l1,133l1,133l1,133l1,133l1,133l0,133l1,133l1,133l1,133l0,133l0,133l0,133l1,0l1,133l1,133l1,0l1,0l1,0l1,0l1,0l1,0l1,0l1,0l1,0l1,0l1,0l1,0l1,0l1,0l1,0l1,133l1,133l1,133l0,133l0,133l0,133l0,133l1,133l1,0l1,0l1,133l0,133l0,133l0,133l1,133l1,133l0,0l1,133l1,133l1,0l1,0l1,0l1,0l1,0l0,0l1,0l1,0l1,133l1,133l0,133l1,133l1,133l1,133l1,133l1,133l1,0l1,133l0,0l1,0l0,0l1,0l0,0l2,0l1,133l1,133l1,133l1,133l1,133l1,133l2,133l0,133l1,133l1,133l0,133l0,133l0,133l1,133l0,133l1,133l1,0l1,0l1,0l1,0l1,0l1,0l1,0l1,0l1,0l1,0l1,0l1,0l0,133l1,133l1,133l1,133l1,133l1,133l0,133l0,133l0,133l1,133l1,133l0,133l1,133l1,133l0,133l0,133l0,133l1,0l0,133l1,133l1,0l1,0l1,0l1,0l1,0l1,0l1,0l1,0l1,0l1,0l1,0l1,0l0,0l1,133l1,133l1,133l1,133l1,133l0,133l0,133l0,133l0,133l1,133l0,0l1,133l1,133l0,133l0,133l0,133l1,133l1,133l1,0l1,133l1,133l1,0l1,0l1,0l1,0l1,0l1,0l1,0l1,0l0,133l0,133l1,133l1,133l0,133l1,133l1,133l1,133l1,0l1,0l0,0l1,0l0,0l1,0l1,0l1,133l1,133l1,133l1,133l1,133l1,133l1,133l1,0l1,0l1,0l1,0l1,0l1,0l1,0l1,133l0,133l1,133l2,133l2,133l2,133l1,0l1,0l1,133l1,0l0,0l1,0l1,0l1,0l2,0l1,0l2,0l1,0l1,0l1,0l0,0l1,133l1,133l0,133l0,133l1,133l1,133l2,133l2,133l2,133l0,133l1,133l0,133l1,133l1,133l1,0l0,133l1,133l1,133l1,0l1,0l1,0l1,0l1,0l1,0l1,0l1,0l1,0l1,0l1,0l1,0l1,138l1,134l1,134l1,137l1,137l1,133l1,38l1,38l1,0l1,0l1,137l1,133l1,133l0,133l1,137l1,133l1,133l1,133l1,133l1,133l1,133l1,0l1,137l1,133l1,133l1,133l1,133l1,133l1,133l1,133l1,133l1,133l1,133l1,133l1,133l1,133l1,133l2,137l2,137l1,133l1,133l1,133l1,133l1,133l1,133l1,133l1,0l1,133l2,0l0,133l2,0l2,0l2,0l2,0l1,133l1,133l1,0l1,133l1,133l1,133l1,133l1,133l1,0l1,133l1,133l1,133l1,133l1,0l1,0l1,133l1,0l1,0l1,133l1,133l1,0l0,133l1,133l0,133l1,133l1,0l1,0l1,133l0,133l1,133l1,133l0,133l0,133l1,133l1,133l1,133l0,133l1,133l1,133l0,133l1,133l1,133l1,0l1,0l1,133l1,133l1,0l0,133l0,133l0,133l1,133l1,0l1,0l1,133l0,133l1,133l0,133l0,133l0,133l1,0l0,0l1,133l1,133l0,133l1,133l1,133l1,0l1,0l0,133l1,133l0,133l0,133l0,133l1,133l0,133l1,0l1,0l1,133l1,0l1,0l1,133l1,133l0,0l1,0l1,133l1,133l0,0l0,133l0,133l0,133l1,133l0,0l0,0l0,133l1,133l1,133l1,133l1,133l0,133l1,133l1,133l1,133l1,133l1,133l1,133l1,133l1,133l1,133l1,133l1,133l1,133l0,133l1,133l1,133l1,0l1,0l1,0l1,0l2,133l1,133l0,133l0,133l0,133l1,133l1,133l1,0l1,133l1,133l1,0l1,0l1,0l1,0l1,0l1,0l1,0l1,0l1,0l1,0l1,133l1,133l1,133l1,133l1,133l1,133l1,133l1,0l1,133l1,133l1,133l1,133l1,133l1,133l1,133l1,133l0,0l1,0l1,133l1,133l0,0l0,133l0,133l0,133l1,133l0,0l0,0l0,133l1,133l0,133l0,133l0,133l1,133l1,133l1,133l1,133l1,133l1,133l1,133l1,133l1,133l1,133l1,133l1,133l0,133l0,133l0,133l1,133l1,133l0,133l1,133l1,133l1,0l1,0l1,133l1,133l1,133l1,133l1,133l1,133l1,133l1,133l0,133l1,133l1,133l1,133l1,133l1,133l1,0l1,133l0,0l1,0l1,133l1,133l0,0l0,133l0,133l0,133l1,133l0,0l0,0l0,133l0,133l0,133l0,133l0,133l1,0l1,133l1,133l1,133l1,133l1,133l1,133l1,133l1,133l1,133l1,133l1,133l0,133l0,133l0,133l1,133l1,133l1,133l1,133l1,133l1,0l1,0l1,0l1,133l1,133l1,133l1,133l1,133l1,133l1,0l1,0l1,133l1,133l1,133l1,133l1,133l1,133l1,133l0,0l1,0l1,133l1,133l0,0l0,133l0,133l0,133l1,0l0,0l0,0l0,133l0,133l0,133l0,133l0,133l1,133l1,133l1,133l1,133l1,133l1,133l1,133l1,133l1,133l1,133l1,133l1,133l1,133l0,133l0,133l0,133l0,133l1,133l1,133l0,133l1,133l1,133l1,0l1,0l1,0l1,0l1,133l1,133l1,133l0,133l1,133l1,133l1,0l1,0l1,0l1,0l1,133l1,133l1,0l0,0l1,0l1,0l1,0l1,133l1,133l0,133l0,0l1,133l0,133l0,133l0,133l1,133l0,133l1,0l1,133l1,133l1,133l1,133l1,133l1,0l1,133l1,133l1,133l1,0l1,133l1,133l1,122l1,133l1,133l1,133l1,133l1,133l0,133l1,133l1,133l1,133l1,133l1,133l1,133l1,133l1,133l1,133l2,0l2,138l1,133l1,133l0,133l0,133l0,133l2,133l2,133l2,0l1,0l1,133l1,133l1,133l1,133l1,133l1,0l2,0l1,0l1,0l1,0l0,0l1,0l0,0l1,0l1,0l1,0l2,0l1,0l1,0l1,0l0,0l1,133l1,133l0,133l0,133l0,133l1,133l1,133l1,133l1,133l1,133l1,133l1,133l1,133l1,133l1,133l1,133l0,133l0,133l0,133l1,0l1,0l1,133l1,0l1,133l1,0l1,133l1,133l1,0l1,133l1,0l0,133l1,133l0,133l0,133l0,133l0,133l1,133l1,0l1,0l1,133l1,0l1,0l1,0l1,0l1,0l1,0l1,0l1,0l1,0l1,0l1,0l1,0l1,133l1,0l1,133l1,133l1,133l1,133l1,133l1,133l1,133l1,0l1,133l1,133l1,0l1,0l2,0l1,0l1,0l1,0l1,0l1,0l1,0l0,0l1,0l1,0l0,133l1,133l0,133l0,133l1,133l1,133l0,133l1,0l1,0l1,133l1,133l1,133l1,133l1,0l1,0l0,0l1,0l0,0l0,0l1,0l0,0l1,0l1,0l1,133l0,0l1,133l1,0l0,0l1,133l1,133l1,133l1,133l1,133l1,133l1,133l1,133l0,133l1,0l1,0l1,0l0,133l1,133l0,133l0,133l1,133l1,133l0,133l1,0l1,0l1,0l1,133l1,133l0,133l0,133l0,133l1,133l1,133l1,0l1,0l1,133l1,133l1,133l1,133l1,133l1,133l1,133l0,133l1,133l1,133l0,133l1,133l2,0l1,0l1,133l1,0l1,0l1,0l1,0l1,0l1,0l1,0l1,0l1,0l1,0l1,0l1,0l0,0l1,0l1,0l1,0l1,0l1,133l1,133l1,133l1,133l1,133l1,133l0,133l1,133l1,133l1,133l1,133l1,133l1,133l1,0l0,0l1,0l1,0l0,0l1,0l1,0l1,0l1,0l1,0l1,0l1,0l0,133l1,133l0,133l0,133l1,133l1,133l0,133l1,0l0,133l1,133l1,133l1,133l1,0l1,0l0,0l1,0l0,0l1,0l1,0l0,0l1,0l0,0l1,133l1,0l1,133l1,133l1,133l1,133l1,133l1,133l1,133l1,133l1,133l1,133l0,133l0,133l1,133l1,0l1,0l0,133l1,133l1,133l1,133l0,133l1,133l1,133l1,133l1,133l1,133l1,133l1,133l1,133l0,0l1,0l1,133l1,0l0,0l0,133l0,133l0,133l1,133l0,0l0,0l0,133l2,133l1,133l1,133l1,133l1,0l1,133l0,133l0,133l0,133l1,0l0,0l1,133l2,133l1,0l1,0l1,133l0,0l1,0l1,133l1,0l0,0l0,133l0,133l0,133l1,133l0,0l0,0l0,133l0,133l1,133l1,133l1,133l0,0l1,133l1,133l1,133l1,133l1,133l1,133l1,133l1,133l1,133l1,133l1,133l1,0l1,0l0,0l1,0l1,0l1,0l1,0l1,0l1,0l1,0l1,0l1,0l1,133l1,133l0,0l1,133l1,133l1,133l1,133l1,0l1,0l1,133l1,133l1,133l1,133l1,133l1,133l0,133l1,133l1,0l1,133l1,133l1,133l1,133l1,133l0,133l1,133l1,232l1,0l1,133l1,133l1,133l1,133l1,0l1,133l1,133l0,133l1,0l1,0l1,133l1,133l1,133l1,133l1,133l1,133l1,133l1,134l2,0l2,0l2,0l2,0l1,133l1,133l1,133l1,133l1,133l0,0l1,133l1,133l1,133l0,0l1,133l1,133l1,133l1,0l0,0l0,0l1,133l1,133l1,133l1,133l1,133l1,0l1,133l1,133l1,133l1,133l1,133l1,133l1,133l1,133l0,133l1,133l1,133l1,133l1,133l1,133l1,133l1,0l2,0l1,0l1,0l1,0l1,133l1,133l1,133l1,133l1,133l0,0l2,0l1,0l1,0l1,0l1,133l1,133l1,133l1,133l1,133l1,0l1,0l1,0l1,0l2,0l1,133l1,133l1,133l1,133l1,133l1,0l1,0l1,0l1,0l1,0l1,133l1,133l1,133l1,133l1,133l2,0l1,0l1,0l1,0l1,0l1,133l1,133l1,133l1,133l1,133l2,0l0,0l1,0l1,0l1,0l1,133l1,0l1,0l1,0l1,0l1,133l1,133l1,133l1,133l1,133l1,133l1,133l1,133l1,133l1,133l1,133l1,133l1,133l1,0l1,0l1,133l1,0l1,0l1,0l1,0l1,0l1,0l1,0l1,0l1,0l1,0l1,0l1,0l0,133l1,133l1,133l1,133l1,133l1,133l1,0l1,0l1,0l1,0l0,133l1,133l1,133l1,133l1,133l1,133l1,133l1,133l1,133l1,133l0,133l1,0l1,133l1,133l0,0l1,0l1,133l1,133l0,0l1,133l1,133l1,133l1,133l0,0l0,0l1,133l1,133l1,133l1,133l1,133l0,133l1,133l1,133l1,133l1,133l1,133l1,133l1,133l1,133l1,133l1,133l1,133l1,133l1,133l1,133l1,0l1,0l1,133l1,0l1,0l1,0l1,0l1,0l1,0l1,0l1,0l1,0l1,0l1,0l1,0l1,133l1,133l1,133l1,133l1,133l1,133l1,0l1,0l1,0l1,0l0,0l1,133l1,133l1,133l1,133l1,133l1,133l1,133l1,133l1,133l1,133l1,0l1,133l1,133l0,0l1,0l1,133l1,133l0,0l1,133l1,133l1,133l1,133l0,0l0,0l1,133l1,133l1,133l1,133l1,133l2,133l1,133l1,133l1,133l1,133l1,133l1,133l1,133l1,133l1,133l1,133l1,133l1,133l0,133l1,133l1,133l1,133l2,133l1,133l1,133l1,133l1,133l1,133l1,133l1,133l1,133l1,133l1,133l1,133l1,133l1,133l1,133l1,133l1,133l1,133l1,133l1,133l1,133l1,133l1,133l1,133l1,133l1,133l1,133l1,133l1,133l1,133l1,133l1,133l1,133l1,133l0,133l1,133l1,133l1,133l1,133l1,133l1,133l1,133l1,133l1,133l1,133l1,133l1,133l1,133l1,133l1,0l1,133l1,133l1,133l1,133l1,133l1,133l1,133l1,133l1,133l1,133l1,133l1,133l1,133l1,133l1,133l1,133l1,133l1,0l1,133l1,133l1,133l1,133l1,133l1,133l1,133l1,133l1,133l1,133l1,0l2,0l1,133l1,0l1,133l1,0l1,133l1,0l1,0l1,133l1,0l1,0l1,133l1,133l1,133l1,133l2,0l1,133l1,0l0,215l2,0l1,133l1,133l1,133l1,133l0,133l1,133l1,0l1,0l1,133l1,133l1,0l1,133l1,133l1,133l1,133l1,0l1,0l1,133l1,133l0,133l1,133l0,133l1,133l1,133l1,133l1,133l1,133l1,133l1,133l1,133l1,133l1,133l1,0l1,0l1,133l1,133l1,0l1,133l1,133l1,133l1,0l1,0l1,0l1,133l1,133l1,133l0,133l1,133l0,133l1,0l1,0l1,133l1,133l1,133l1,133l1,133l1,133l1,133l1,133l1,133l1,0l1,133l1,0l1,0l1,0l1,0l1,0l1,0l1,0l1,0l1,0l1,0l1,0l1,0l1,0l1,133l1,0l1,0l1,133l1,133l1,0l1,0l1,133l1,133l0,0l1,0l1,133l1,133l0,0l1,133l1,133l1,133l1,133l0,0l0,0l1,133l1,133l1,133l1,49l1,0l1,133l1,133l1,133l1,133l1,133l1,133l1,133l1,133l1,133l1,133l1,133l1,133l1,133l1,133l0,133l1,133l1,0l1,0l1,0l1,0l1,0l1,133l1,133l1,133l1,133l1,133l1,133l1,133l1,133l1,133l1,0l1,0l1,0l1,0l1,0l1,0l1,0l1,0l1,0l1,0l1,0l1,0l1,133l1,133l1,133l1,133l1,133l1,133l1,133l1,0l1,0l1,133l1,133l1,133l1,133l1,133l1,133l1,133l0,0l1,0l1,133l1,0l0,0l1,133l1,133l1,133l1,133l0,0l0,0l1,133l0,133l1,133l1,133l1,133l1,133l1,133l1,133l1,133l1,133l1,133l1,133l1,133l1,133l1,133l1,133l1,133l1,133l1,133l1,133l1,133l1,133l1,0l1,0l1,133l1,0l1,0l1,133l1,133l1,133l1,133l1,133l1,133l1,133l1,133l2,133l1,133l1,133l1,133l1,133l1,133l1,0l1,0l1,133l1,133l1,133l2,0l2,133l1,133l1,0l1,0l1,0l1,0l1,0l1,0l1,0l1,0l2,2l1,0l1,0l1,133l1,133l1,133l1,133l1,133l1,133l1,133l1,133l1,133l1,133l1,133l1,133l1,133l2,0l1,0l1,0l1,0l1,133l1,133l1,133l1,133l1,133l1,133l1,133l1,133l1,133l1,133l1,133l1,133l1,133l1,133l1,133l1,133l1,133l1,133l1,133l1,133l1,133l1,0l1,133l1,133l1,133l1,133l1,133l1,133l2,133l1,133l1,0l1,133l1,133l1,133l1,133l1,133l1,133l1,133l1,133l1,133l1,133l1,133l1,0l1,0l1,0l1,0l2,0l0,0l1,0l1,0l0,20l2,0l1,22l1,0l1,0l1,133l1,133l1,133l1,133l1,133l1,133l1,133l1,133l1,133l1,133l1,133l0,0l1,0l1,0l1,0l1,133l1,133l1,133l1,133l1,133l1,133l1,133l1,133l1,0l1,0l1,80l1,0l1,133l1,133l1,133l1,133l1,133l1,133l1,133l0,133l1,133l1,133l0,133l1,133l1,133l1,133l1,133l1,133l2,133l1,133l1,133l1,133l1,133l2,137l1,133l1,133l1,0l0,0l1,0l1,0l2,0l1,0l1,0l1,0l1,0l1,0l1,0l1,0l1,133l1,133l2,133l1,133l1,133l1,133l1,133l1,133l1,133l1,133l1,133l1,133l1,133l1,133l1,133l1,0l1,0l1,133l0,133l0,133l0,133l1,133l0,133l1,133l1,133l1,133l0,133l2,0l1,133l1,133l1,133l1,133l1,133l1,0l1,133l2,133l1,133l1,0l1,133l1,133l2,133l1,133l0,133l0,133l0,133l1,133l1,133l2,133l1,0l1,133l1,133l2,0l1,0l1,133l1,133l1,133l1,133l1,0l1,133l1,133l1,133l1,133l1,133l1,133l1,133l1,133l1,133l1,133l1,0l1,133l1,133l1,133l1,133l1,133l1,133l1,133l1,133l1,133l1,133l1,133l1,133l1,133l1,133l1,133l1,133l1,133l1,133l1,133l1,133l1,133l2,133l1,133l1,133l1,137l1,133l1,133l1,133l1,133l1,133l1,133l1,133l1,133l1,133l1,133l1,133l1,133l1,133l1,133l1,133l1,133l1,133l1,133l1,133l1,133l1,133l1,133l1,133l1,133l1,133l1,133l2,133l2,133l1,133l1,133l2,0l1,133l2,0l1,133l1,133l1,0l1,133l1,133l1,133l1,133l1,133l1,133l1,133l0,133l1,133l1,133l1,133l1,133l1,133l1,133l1,133l1,133l0,133l0,133l1,133l1,133l2,133l1,0l1,133l1,133l1,133l1,133l1,0l2,133l2,0l2,133l2,133l1,137l1,133l2,0l1,133l1,133l1,133l1,133l0,0l1,133l1,133l1,133l0,133l1,133l1,133l1,133l1,0l1,133l2,0l1,133l1,133l1,133l1,133l2,0l2,0l2,0l2,0l1,133l1,133l1,133l1,133l2,0l2,0l2,0l2,0l1,133l1,133l1,133l1,133l1,133l1,133l1,133l1,133l1,133l1,0l1,133l1,133l1,137l1,137l1,133l1,133l1,133l1,133l1,133l1,133l1,133l1,133l2,138l1,133l1,133l1,133l1,133l1,133l1,133l1,133l1,133l2,133l2,0l1,133l1,133l1,0l0,133l1,0l1,135l1,133l1,133l1,0l1,0l1,0l0,0l1,259l1,133l1,133l1,133l2,0l1,133l2,0l0,0l2,0l0,0l0,0l1,133l1,133l1,133l1,6l1,133l2,0l1,0l1,0l1,0l2,0l1,133l1,133l1,133l1,0l1,133l1,0l1,0l1,0l1,0l1,101l1,133l1,133l1,133l1,0l1,133l1,0l1,0l0,0l1,0l2,0l1,133l1,133l1,133l1,0l1,133l0,0l2,0l0,0l2,0l1,0l1,133l1,0l1,0l1,0l1,0l1,0l1,133l1,133l1,133l2,0l1,133l1,133l1,133l1,0l1,133l1,133l1,133l1,133l1,0l1,133l1,133l1,0l1,0l1,0l1,0l1,0l1,0l1,0l1,0l1,0l1,0l1,0l1,0l0,0l2,0l0,0l1,0l2,0l1,133l1,0l1,0l1,0l1,0l1,228l1,133l1,133l1,133l2,0l1,133l1,133l1,133l1,133l1,133l0,133l1,0l1,0l1,133l1,133l1,133l1,133l1,133l1,133l1,133l1,133l1,133l1,133l1,133l1,133l1,133l1,133l1,133l2,0l1,0l2,137l1,133l1,133l1,133l1,133l1,133l1,133l1,133l1,133l1,133l1,149l1,0l1,0l1,133l1,133l1,133l1,133l1,133l1,133l1,133l1,133l1,133l1,133l1,133l1,133l1,133l1,133l1,133l1,0l1,0l1,133l1,133l1,133l1,133l1,133l1,133l1,133l1,0l1,133l1,133l2,0l2,138l1,133l1,133l0,0l1,133l1,133l2,133l0,0l1,133l2,133l1,133l1,0l0,0l0,0l1,133l0,133l1,0l1,0l1,0l1,0l1,133l1,133l1,133l1,133l1,133l1,133l1,133l1,133l1,133l1,133l1,133l1,0l1,0l1,0l1,0l1,133l1,133l1,133l1,133l1,133l1,133l1,133l1,133l1,0l1,133l1,0l1,0l1,0l1,0l1,0l1,0l1,0l1,0l1,0l1,0l1,0l1,133l1,133l1,133l1,133l1,133l1,133l1,133l1,133l1,133l1,133l1,133l1,133l1,133l1,133l1,133l0,0l1,0l1,133l1,133l0,0l1,133l1,133l1,133l1,133l0,0l0,0l1,133l0,133l1,133l1,133l1,133l2,133l1,133l1,133l1,133l1,133l1,133l1,133l1,133l1,133l1,133l1,133l1,133l1,133l1,133l1,133l1,133l1,133l0,0l1,133l1,133l1,0l1,0l1,133l1,133l1,133l1,133l1,133l1,133l1,133l1,133l1,133l1,133l1,133l1,133l1,133l1,133l1,133l1,133l0,0l1,0l1,133l0,133l0,0l1,133l1,133l1,133l1,0l0,0l0,0l1,133l1,133l1,133l1,133l1,133l0,0l1,133l1,133l1,133l1,133l1,133l1,133l1,133l1,133l1,133l1,133l1,133l1,133l1,133l1,133l1,133l1,133l1,133l1,133l1,133l1,0l1,0l1,0l1,133l1,133l1,133l1,133l1,133l1,133l1,133l1,133l1,133l1,133l1,133l1,133l1,133l1,133l1,133l0,0l1,0l1,133l1,133l0,0l1,133l0,133l1,133l1,0l0,0l0,0l1,133l1,133l1,133l1,133l1,133l0,133l1,133l1,133l1,133l1,133l1,133l1,133l1,0l1,133l1,133l0,133l2,137l1,133l1,133l1,133l1,133l1,133l1,133l1,133l1,133l1,133l1,133l0,133l1,133l1,133l1,0l1,133l1,133l0,0l1,0l1,133l1,133l0,0l1,133l1,133l1,133l1,0l0,0l0,0l1,133l1,133l1,133l1,133l1,133l2,133l1,133l1,133l1,133l1,133l1,133l1,133l1,133l1,133l1,133l1,133l1,133l1,133l1,133l1,133l1,133l2,133l1,133l1,133l1,0l1,133l1,133l0,0l1,0l1,133l1,133l0,0l1,133l1,133l1,133l1,133l0,0l0,0l1,133l1,133l1,133l1,133l1,133l1,133l1,133l1,133l1,133l1,133l1,133l1,133l1,133l1,133l1,133l1,133l1,133l1,133l1,133l1,133l1,133l2,133l1,133l0,133l1,0l1,133l1,133l0,0l1,0l1,133l1,133l0,0l1,133l1,133l1,133l1,133l0,0l0,0l1,133l1,133l1,133l1,133l1,133l1,133l1,133l1,133l1,133l1,133l1,133l1,133l1,133l1,133l1,133l1,133l1,133l1,133l1,133l1,133l1,0l1,0l1,133l0,133l1,0l2,133l1,133l1,133l1,133l1,133l1,133l2,133l1,133l1,133l1,0l2,133l1,133l1,133l1,133l1,133l1,133l2,0l2,0l1,133l1,133l1,133l1,133l1,133l1,0l1,0l1,133l1,133l1,0l0,0l1,133l0,0l1,0l1,133l1,133l0,0l1,133l1,133l1,133l1,133l0,0l0,0l0,133l1,133l1,133l1,133l1,133l1,133l1,133l1,0l1,133l1,0l1,133l1,0l1,0l1,133l1,0l1,133l1,133l1,133l1,133l1,133l1,133l1,0l1,0l1,0l1,0l1,0l1,0l1,0l1,0l1,0l1,0l1,133l1,133l1,133l1,133l1,133l1,133l1,133l1,133l1,133l1,133l1,133l1,133l1,133l1,133l1,133l1,133l2,133l2,137l2,137l1,133l1,0l0,133l1,0l1,0l1,133l1,133l1,0l2,133l1,133l1,133l1,133l1,133l1,0l1,133l1,133l1,133l1,133l1,0l0,0l1,133l1,133l0,133l1,133l1,133l1,133l1,133l1,133l1,133l1,133l1,133l1,133l1,133l0,133l1,133l1,0l1,133l1,133l1,0l1,133l1,0l1,133l1,133l2,133l2,133l2,133l1,133l1,133l1,0l1,0l1,133l2,133l1,0l1,133l1,133l1,133l0,0l1,133l1,133l0,133l2,133l1,0l1,0l2,0l1,0l2,0l1,0l1,0l1,0l0,0l1,0l1,133l1,133l1,0l1,0l0,0l1,0l1,0l1,0l1,0l1,0l1,0l0,0l1,0l1,0l1,133l1,0l1,133l1,133l1,133l1,133l1,133l1,133l2,133l1,133l1,133l1,133l1,133l1,133l1,133l1,133l1,133l1,0l0,133l1,133l0,133l0,133l0,133l1,133l2,133l1,133l1,133l1,133l0,133l1,0l1,137l1,133l1,0l1,133l1,133l1,133l1,0l1,133l0,133l1,133l1,133l1,0l1,0l1,133l1,133l1,133l0,133l1,133l0,133l1,133l2,133l1,133l1,133l1,133l1,133l1,133l2,133l2,133l2,133l1,133l1,0l1,133l1,0l1,0l1,248l1,0l1,0l1,0l1,0l1,0l1,0l1,0l1,0l1,133l1,0l1,0l1,0l1,133l1,254l1,0l1,133l1,133l0,0l1,0l1,133l1,0l0,0l1,133l1,133l1,133l1,133l0,0l0,0l1,133l1,133l1,6l1,49l1,133l1,133l1,133l1,133l1,133l1,133l1,133l1,133l1,133l1,133l1,133l1,133l1,133l1,133l1,133l1,133l1,133l1,0l1,248l1,0l1,0l1,133l1,133l1,133l1,133l1,133l1,133l1,133l1,133l1,133l1,133l1,0l1,0l1,248l1,0l1,0l1,0l1,0l1,0l1,0l1,0l1,133l1,133l2,0l1,0l1,0l1,133l2,0l2,138l1,0l1,133l1,133l2,0l2,135l1,133l1,133l2,0l2,0l1,133l2,0l2,138l1,133l1,133l2,0l2,0l2,137l1,133l0,0l1,133l1,133l0,133l0,133l1,133l0,133l1,133l1,133l1,0l1,133l1,133l1,133l1,133l1,0l1,133l0,133l0,133l1,133l1,133l1,133l1,133l1,133l2,0l1,133l1,133l1,0l1,133l1,133l1,133l1,133l1,133l1,133l1,133l1,133l2,0l1,133l1,133l1,0l1,133l1,133l1,133l1,133l1,133l2,133l1,133l1,133l2,0l2,133l1,133l1,0l1,133l1,133l2,133l1,133l1,133l1,133l1,133l1,133l2,0l1,133l1,133l1,0l1,133l1,133l1,133l1,133l1,133l1,133l0,133l1,133l1,133l1,133l0,133l1,133l1,133l0,133l1,133l1,133l2,0l0,133l1,133l1,0l1,133l1,133l0,133l1,133l1,133l1,133l1,133l1,133l2,0l1,133l1,0l1,0l1,133l1,133l1,133l1,133l1,133l0,133l1,133l1,133l2,0l0,133l1,133l1,0l1,133l1,133l0,133l1,133l1,133l2,133l1,133l1,133l2,0l2,133l1,133l1,0l1,133l1,133l2,133l1,133l1,133l1,133l1,133l1,133l2,0l1,133l2,133l1,133l1,133l1,133l1,133l1,133l1,133l1,133l1,133l1,133l1,133l1,0l1,0l1,0l1,133l1,133l1,133l1,133l1,133l0,133l1,133l1,133l2,0l0,133l1,133l1,0l1,133l1,133l0,133l1,133l1,133l1,133l1,133l1,133l2,0l1,133l1,133l1,0l1,133l1,133l1,133l1,133l1,133l1,133l1,133l1,133l2,0l1,133l1,133l1,0l1,133l1,133l1,133l1,133l1,133l2,133l1,133l1,133l2,0l2,133l1,133l1,0l1,133l1,133l2,133l1,133l1,133l1,133l1,133l1,133l1,133l1,133l1,133l1,133l1,133l1,133l1,133l1,133l2,0l1,133l1,133l1,0l1,133l1,133l1,133l1,133l1,133l2,133l1,133l1,133l2,0l2,133l1,133l1,0l1,133l1,133l2,133l1,133l1,133l1,133l1,133l1,0l2,0l1,133l1,133l1,0l1,133l1,133l1,133l1,133l1,133l0,133l1,133l1,133l2,0l0,133l1,133l1,0l1,133l1,133l0,133l1,133l1,133l0,133l1,133l1,133l2,0l0,133l1,133l1,133l1,133l1,133l1,133l1,133l1,133l1,133l1,133l1,133l1,133l1,0l1,0l1,0l1,133l1,133l0,133l1,133l1,0l0,133l1,133l1,133l2,0l0,133l1,133l1,0l1,133l1,133l0,133l1,133l2,133l2,133l1,133l1,133l2,0l2,133l1,133l1,0l1,133l1,133l2,133l1,133l1,133l2,133l1,133l1,133l2,0l2,133l1,133l1,0l1,133l1,133l2,133l1,133l1,133l1,133l1,133l1,133l2,0l1,133l1,133l1,0l1,133l1,133l1,133l1,133l1,133l1,133l1,133l1,133l1,133l1,133l1,133l1,133l1,133l2,133l1,133l1,133l2,0l2,133l1,133l1,0l1,133l1,133l2,133l1,133l1,133l1,133l1,133l1,133l2,0l1,133l1,133l1,0l1,133l1,133l1,133l1,133l1,133l1,133l1,133l1,133l2,0l1,133l1,133l1,0l1,133l1,133l1,133l1,133l1,133l0,133l1,133l1,133l2,0l0,133l1,133l1,0l1,133l1,133l0,133l1,133l1,133l2,133l1,133l1,133l2,0l2,133l1,133l1,133l1,133l1,133l1,133l1,133l1,133l2,133l1,133l1,133l1,133l1,0l1,133l1,0l1,133l1,133l1,133l2,0l1,133l1,0l1,133l1,133l1,0l1,133l1,133l1,133l1,133l1,133l1,133l1,133l1,133l1,133l1,133l1,133l1,133l1,133l1,133l1,133l1,133l1,133l1,0l1,0l1,133l1,0l1,133l1,133l1,0l1,0l2,0l1,0l2,0l1,133l1,133l1,133l2,240l1,133l1,133l1,133l1,0l1,133l1,133l1,133l2,133l1,133l1,133l2,133l1,133l2,133l1,133l1,133l1,133l1,133l1,133l1,133l1,133l1,134l1,137l1,137l1,137l1,138l1,137l1,137l1,135l1,133l1,133l1,133l1,138l1,137l1,137l1,0l1,133l1,134l1,137l1,137l1,138l1,138l1,137l1,134l1,136l1,133l1,133l1,133l1,133l1,133l1,133l1,133l2,133l1,133l1,133l1,133l2,0l0,133l1,133l1,0l1,133l2,133l1,133l1,0l1,133l0,0l1,133l1,133l2,0l1,133l1,133l2,0l1,133l1,133l1,133l1,0l1,133l1,133l1,133l1,133l2,0l0,133l1,133l1,0l0,133l1,133l1,133l1,133l0,133l0,133l1,133l1,133l2,0l1,133l1,133l1,0l1,133l1,133l1,133l1,137l0,133l2,133l1,133l1,133l2,0l1,133l1,133l1,0l0,133l2,133l0,133l0,0l2,0l1,133l1,133l1,0l1,133l1,133l2,0l1,133l1,133l1,133l1,133l1,133l1,133l0,0l1,133l1,133l1,133l0,133l1,133l1,133l1,133l2,0l2,138l1,133l1,133l1,133l2,0l2,137l1,133l2,133l2,0l2,0l1,133l1,133l1,133l1,133l1,133l1,133l1,133l1,133l1,133l1,133l1,133l1,133l1,133l1,0l0,133l0,133l1,0l1,133l1,133l1,133l1,133l1,137l1,133l1,133l2,0l1,133l1,133l1,133l2,0l1,0l1,133l1,133l2,0l1,133l1,133l1,133l2,0l1,0l1,133l1,133l2,0l1,133l1,133l1,133l2,0l1,133l1,133l1,133l2,138l1,133l1,133l1,133l2,0l1,133l1,133l1,0l1,133l2,0l2,0l1,133l1,133l1,0l1,0l1,137l1,133l1,133l1,133l1,133l1,133l1,0l0,133l1,133l1,0l1,133l1,133l1,133l2,0l2,133l1,133l2,0l1,0l1,138l1,0l1,133l1,133l1,133l2,0l1,138l1,133l0,133l1,133l1,133l1,133l1,133l1,133l2,0l2,133l1,0l1,133l1,0l1,133l2,133l1,123l1,133l1,133l1,0l1,133l2,0l2,0l1,133l1,133l1,133l2,0l1,133l1,133l1,0l1,133l2,133l1,159l1,133l1,133l0,133l2,0l1,133l1,133l2,0l2,0l2,133l1,133l2,0l1,0l1,133l1,133l1,133l1,137l1,133l1,133l1,133l1,133l1,133l1,133l1,133l1,133l1,133l1,133l1,133l1,133l1,133l1,133l1,133l1,133l1,133l1,133l1,133l1,133l1,133l1,133l1,133l1,133l1,133l0,133l1,0l1,133l1,133l1,133l2,133l1,138l2,0l1,133l2,0l1,0l2,0l2,0l1,133l1,133l1,133l1,133l1,133l1,133l2,0l1,133l0,133l1,133l1,133l2,0l2,133l1,133l2,0l2,138l1,133l1,133l1,0l1,133l2,0l2,137l1,133l1,133l2,0l1,0l1,133l1,133l2,0l2,138l1,0l1,133l1,133l2,0l1,133l1,133l1,133l1,0l1,133l1,133l1,133l2,0l1,137l1,133l1,133l1,0l1,0l1,133l1,133l2,137l1,133l1,133l1,0l2,133l1,0l1,133l1,133l1,133l1,0l1,133l2,0l1,133l2,0l1,0l2,137l1,133l1,133l1,138l1,137l1,133l1,133l2,0l1,133l1,133l2,0l1,0l1,133l1,133l1,133l2,137l1,133l1,133l0,133l1,133l1,133l1,133l1,133l1,133l2,0l2,138l1,0l1,133l1,133l2,0l2,133l1,133l1,133l1,137l1,137l1,136l1,135l1,133l1,133l2,0l2,137l1,133l2,0l2,138l1,0l1,133l1,133l2,138l1,133l1,133l1,133l2,138l2,0l1,133l1,133l2,0l2,135l1,133l2,0l2,133l2,0l2,136l1,133l1,133l2,0l2,133l1,0l1,133l1,0l1,133l2,133l1,0l1,133l1,133l2,0l2,0l2,0l1,133l2,0l2,0l1,133l1,133l2,0l1,0l1,0l1,133l2,0l2,138l1,138l1,133l1,133l2,0l2,0l1,133l1,133l2,0l2,133l1,133l2,0l2,138l1,133l1,133l1,133l1,133l1,133l1,133l1,0l1,133l2,0l1,133l2,133l1,138l2,0l1,133l1,0l1,133l2,135l2,133l1,133l1,133l1,133l2,137l1,134l1,133l2,0l2,138l1,138l1,133l2,0l2,0l2,0l1,135l1,133l1,133l1,133l2,0l1,133l1,133l2,133l2,0l1,133l1,133l1,133l2,138l1,0l1,133l1,133l2,0l2,137l1,133l1,133l2,0l2,133l1,133l1,133l2,0l2,0l1,133l1,133l2,0l2,133l1,133l1,133l1,133l1,133l1,133l2,0l2,133l2,0l2,0l1,133l1,133l2,0l2,138l1,133l1,133l0,133l2,0l2,133l1,133l1,133l2,138l1,133l1,133l1,0l0,133l1,133l2,0l1,133l1,133l2,0l1,133l1,133l1,133l2,0l1,133l1,133l1,133l2,133l2,0l1,138l1,133l1,133l2,0l2,133l1,133l1,133l2,0l1,133l1,133l1,133l2,0l1,0l1,133l2,0l2,138l1,133l1,133l1,133l1,133l2,133l1,133l1,133l1,133l1,0l2,133l1,133l1,0l1,133l1,133l2,0l2,133l1,133l1,133l1,146l1,137l1,137l1,137l1,137l1,137l1,137l1,137l1,138l1,137l1,138l1,138l1,138l1,137l1,137l1,137l1,137l1,136l1,134l1,137l1,136l1,138l1,137l1,136l1,134l1,137l1,137l1,134l1,135l1,135l1,136l1,136l1,137l1,135l1,135l1,135l1,135l1,138l1,137l1,134l1,138l1,137l1,134l1,134l1,138l1,137l1,137l1,137l1,137l1,137l1,134l1,137l1,135l1,137l1,137l1,135l1,137l1,137l1,138l1,137l1,137l1,137l1,138l1,137l1,137l1,137l1,137l1,137l1,138l1,138l1,134l1,137l1,134l1,135l1,137l1,137l1,135l1,134l1,138l1,135l1,137l1,134l1,0l1,133l1,0l0,133l2,133l1,0l1,133l1,133l1,133l2,0l1,0l1,133l2,133l2,0l1,133l1,133l2,0l1,0l1,133l1,133l1,0l1,133l1,133l2,0l1,133l1,133l2,0l1,133l1,133l1,133l1,133l1,133l2,133l1,133l1,133l1,0l2,133l1,133l2,0l2,138l1,138l1,133l0,133l2,0l1,138l1,133l2,0l1,133l1,133l1,133l1,133l2,0l1,133l1,133l2,0l1,0l2,133l1,133l2,0l2,0l2,133l1,133l1,0l1,133l1,133l1,133l1,0l1,133l1,133l1,133l1,133l1,0l1,133l1,133l1,133l2,0l1,133l1,133l0,133l2,0l1,137l1,133l2,0l1,0l1,137l1,135l1,133l1,133l0,0l1,133l1,133l1,133l1,133l1,133l2,0l1,0l2,136l2,0l1,133l1,133l2,0l1,133l2,133l1,133l2,0l1,133l1,133l1,133l1,133l2,133l2,0l1,133l1,133l2,0l2,133l1,133l0,133l2,135l1,133l1,133l2,0l1,0l1,133l1,133l1,133l1,138l1,0l1,133l1,133l2,0l1,137l1,133l1,133l1,0l1,0l1,133l1,133l2,0l1,133l1,133l2,133l2,0l1,133l1,133l1,133l1,138l1,0l1,133l2,133l2,0l1,133l1,133l1,133l1,0l1,133l1,133l2,0l2,138l1,133l1,133l1,133l2,138l1,133l1,133l2,0l1,0l1,0l1,133l2,0l2,138l1,0l1,133l1,133l1,133l1,133l1,133l2,133l2,0l2,133l1,133l1,133l2,0l1,133l1,133l1,133l2,0l2,133l1,133l1,133l1,138l1,133l1,133l1,0l1,0l1,133l1,133l1,133l2,0l2,133l1,133l1,0l0,133l2,133l0,0l1,133l1,133l2,0l1,133l1,133l1,133l2,0l1,0l1,133l1,133l2,0l2,138l1,133l1,133l1,133l2,0l0,133l1,133l1,133l2,0l2,0l1,133l1,0l1,133l0,133l0,78l1,133l1,133l2,133l2,0l2,135l1,133l1,133l2,137l1,133l1,133l1,133l2,0l1,133l1,133l1,133l2,0l1,133l1,133l1,133l2,0l1,133l1,133l1,133l2,0l1,133l1,133l1,133l2,0l1,133l1,133l1,133l2,0l1,133l1,133l1,133l2,0l1,133l1,133l2,0l2,138l1,133l1,133l2,133l2,0l2,137l1,133l1,133l2,0l1,133l1,133l2,0l2,133l1,133l1,133l2,133l2,0l2,133l1,133l2,0l2,138l1,135l1,133l1,0l2,133l2,133l1,0l1,133l1,133l1,133l2,0l1,133l1,133l1,133l2,0l1,133l1,133l2,0l2,133l2,0l1,133l1,0l1,133l1,137l1,135l1,133l1,133l1,133l2,0l2,0l1,133l2,0l2,138l1,133l1,133l1,134l1,137l1,137l1,138l1,137l1,133l1,133l1,133l2,133l1,133l1,133l1,133l1,133l1,133l1,133l1,133l1,133l1,133l2,0l2,138l1,133l1,133l2,0l2,0l1,0l1,133l2,0l2,133l1,133l1,133l0,133l2,137l2,137l1,133l2,0l1,0l1,133l1,133l1,133l2,0l0,133l1,133l2,0l2,138l1,0l1,133l2,0l2,138l1,133l1,133l2,0l1,0l1,137l1,133l2,0l2,138l1,0l1,133l1,133l2,0l2,133l1,133l2,133l2,0l2,133l1,133l2,0l2,138l1,133l1,133l1,133l2,0l2,0l1,133l1,0l1,133l2,133l1,0l1,133l1,133l1,133l2,0l1,0l1,133l1,0l1,133l1,133l1,133l2,0l2,138l1,0l1,133l2,0l2,133l1,0l1,133l2,0l2,138l1,137l1,133l1,133l2,0l1,133l1,133l1,133l2,0l2,133l1,133l2,0l2,138l1,133l1,133l1,133l2,0l1,133l1,133l1,133l2,0l2,133l1,133l1,133l2,0l1,133l1,133l2,0l2,138l1,133l1,133l1,133l2,0l1,0l1,133l1,133l2,0l1,133l1,133l1,133l1,0l1,0l1,133l2,0l2,138l1,0l1,133l2,0l2,138l1,137l1,133l1,133l2,0l1,133l1,133l1,133l0,133l1,0l1,133l0,133l1,133l1,133l1,133l0,133l1,133l1,133l2,0l0,133l1,133l1,0l1,133l1,133l0,133l1,133l1,133l0,133l1,133l1,137l2,0l0,133l1,133l1,0l1,133l1,133l0,133l1,133l1,133l2,133l1,133l1,137l2,0l2,133l1,133l1,0l1,133l1,133l2,133l1,133l1,133l1,133l1,133l1,133l2,0l1,133l1,133l1,0l1,133l1,133l1,133l1,133l1,133l0,133l2,133l1,133l1,133l1,133l0,133l1,138l1,133l1,133l1,133l1,133l2,0l1,133l0,133l1,0l1,133l1,133l1,133l1,133l1,133l1,133l1,133l1,133l2,0l1,133l1,137l1,0l1,133l1,133l1,133l1,133l1,138l1,133l1,133l1,133l2,0l1,133l1,133l1,0l1,133l1,133l1,133l1,133l1,137l1,133l1,133l1,137l2,0l1,133l1,133l1,0l1,133l1,133l1,133l1,133l1,133l2,133l1,133l1,133l2,0l2,133l1,133l1,0l1,0l1,133l1,133l1,133l1,133l1,133l1,133l1,133l1,133l1,133l1,0l2,0l1,133l2,0l2,138l1,133l1,133l2,0l1,0l2,138l1,133l1,133l2,0l2,133l1,133l1,133l1,0l2,0l1,133l2,0l2,138l1,133l1,133l2,0l2,133l1,0l1,133l2,0l2,138l1,133l1,133l1,133l2,0l2,133l1,133l0,133l2,0l2,138l1,133l1,133l2,0l1,0l1,133l1,133l2,0l1,0l1,133l2,133l2,0l2,133l1,133l2,0l2,138l1,133l1,133l1,133l2,0l1,133l1,133l0,133l1,138l2,0l1,133l2,0l2,138l1,133l1,133l1,133l2,0l1,133l1,133l1,133l2,0l1,133l1,133l1,133l2,138l1,133l1,133l1,133l1,0l1,133l1,133l0,0l1,133l1,133l1,133l2,133l1,133l1,133l1,133l1,133l1,133l1,133l1,133l2,0l2,133l1,0l1,133l1,133l2,133l1,133l1,133l2,0l1,0l1,137l1,133l1,133l2,0l2,133l1,133l2,0l2,138l1,133l1,133l0,0l1,133l1,138l1,133l2,133l1,133l1,133l1,133l0,133l2,0l0,133l1,133l2,0l2,138l1,137l1,133l2,0l1,0l1,137l1,133l0,0l1,133l1,133l1,0l0,0l1,133l1,133l1,133l1,0l0,0l0,0l1,133l1,133l2,133l0,133l2,133l1,133l1,133l1,133l1,133l1,133l1,133l1,133l1,133l1,133l1,133l1,133l1,133l1,133l1,133l1,133l1,133l1,133l1,0l1,0l1,133l1,0l1,0l1,0l1,133l1,133l1,133l1,133l1,133l1,133l1,133l1,133l1,133l1,133l1,133l1,133l1,133l1,133l1,133l1,0l1,0l1,0l1,0l1,133l1,133l1,133l1,133l1,133l1,133l1,0l1,133l1,133l1,133l1,133l1,133l1,133l1,133l1,133l1,133l1,133l1,133l1,133l1,133l1,133l1,133l1,133l1,133l1,133l1,133l1,133l1,133l1,133l1,133l1,133l1,137l1,133l1,133l1,133l1,133l1,133l1,133l1,133l1,133l1,133l1,133l1,133l1,133l1,133l1,133l1,133l1,133l1,133l1,133l1,133l1,133l1,133l1,133l1,133l1,133l1,133l1,133l1,133l2,133l1,133l1,133l2,0l1,133l2,0l1,133l1,133l1,0l1,133l0,133l1,0l1,133l1,133l1,133l1,133l1,0l2,133l1,133l1,0l1,133l1,133l1,133l1,133l1,133l1,133l1,133l1,133l1,133l0,133l2,133l1,49l2,0l1,133l1,133l1,0l1,0l2,0l1,0l1,0l1,0l1,0l1,0l1,0l0,0l1,0l1,0l0,133l0,133l0,133l0,133l0,133l0,133l1,133l1,133l1,133l1,133l1,133l1,133l1,0l1,133l1,0l1,0l1,133l1,0l1,133l1,133l1,133l1,133l1,0l2,0l1,133l1,133l1,0l1,133l1,133l1,133l1,133l1,133l1,133l1,133l1,133l2,0l1,133l1,133l1,0l1,133l1,133l1,133l1,133l1,133l1,133l1,133l1,0l2,0l1,133l1,133l1,0l1,133l1,133l1,133l1,133l1,133l0,133l1,133l1,133l2,0l0,133l1,133l1,0l1,133l1,133l0,133l1,133l1,133l2,133l1,133l1,133l2,0l2,133l1,0l1,133l1,133l1,133l1,133l1,133l1,133l1,133l0,133l1,133l1,133l1,0l1,0l1,0l1,133l1,133l2,133l1,133l1,0l2,133l1,133l1,133l2,0l2,133l1,133l1,0l1,133l1,133l2,133l1,133l1,133l1,133l1,133l1,133l2,0l1,133l1,133l1,0l1,133l1,133l1,133l1,133l1,133l1,133l1,133l1,133l2,0l1,133l1,133l1,0l1,133l1,133l1,133l1,133l1,133l0,133l1,133l1,133l2,0l0,133l1,133l1,0l1,133l1,133l0,133l1,133l1,133l1,133l1,133l1,133l1,133l1,133l1,133l1,133l1,133l0,133l1,133l1,133l2,0l0,133l1,133l1,0l1,133l1,133l0,133l1,133l2,133l1,133l1,133l1,133l2,0l1,133l2,133l1,0l1,133l1,133l1,133l1,133l1,133l1,133l1,133l1,0l2,0l1,133l1,133l1,0l1,133l1,133l1,133l1,133l1,133l1,133l1,133l1,133l2,0l1,133l2,133l1,0l1,133l1,133l1,133l1,133l1,133l2,133l1,133l1,133l2,0l2,133l2,133l1,133l1,133l2,133l1,133l1,133l1,133l2,133l1,133l1,133l1,133l1,0l2,133l2,133l1,133l1,133l1,133l1,133l1,133l1,133l2,133l1,133l0,133l0,133l1,133l1,133l1,133l1,133l1,133l1,133l1,133l1,133l2,133l1,133l1,133l1,133l1,133l1,133l1,133l1,133l1,133l1,133l2,133l1,133l1,133l1,133l1,133l1,133l1,133l1,133l1,133l1,133l0,133l1,133l1,133l2,133l1,133l1,133l2,133l2,133l2,133l2,133l2,133l1,133l1,133l1,133l1,133l1,133l2,133l1,133l1,133l1,133l2,133l2,133l2,133l1,133l1,133l1,134l1,135l1,137l1,138l1,134l1,137l1,135l1,137l1,133l1,133l1,133l2,0l2,137l1,133l0,133l2,0l2,133l1,133l1,133l1,133l2,0l1,0l0,0l1,0l1,0l0,0l1,133l1,0l1,133l1,0l1,0l0,0l1,0l1,0l0,0l0,55l1,133l1,133l1,133l1,133l1,133l1,133l1,133l1,133l1,133l1,133l1,133l1,133l1,133l1,133l1,133l1,133l1,133l1,133l1,138l1,134l1,134l1,137l1,138l1,133l1,133l1,133l0,133l0,133l1,0l1,133l1,133l2,133l1,133l0,133l2,133l1,133l1,133l2,0l2,133l2,133l1,0l1,133l2,133l2,133l1,133l2,133l0,133l1,133l1,133l2,0l0,133l2,133l1,0l1,133l2,133l0,133l1,133l1,133l0,133l1,133l1,133l2,0l0,133l1,133l1,0l1,133l2,133l0,133l1,133l1,133l2,133l1,133l1,133l2,0l2,133l1,133l1,0l1,133l2,133l2,133l1,133l2,133l1,133l0,133l1,133l1,133l1,133l1,133l1,133l1,133l1,133l1,133l1,133l1,133l0,133l1,0l1,0l1,133l2,133l2,133l2,133l1,133l0,133l1,0l1,133l1,133l1,133l1,133l1,133l1,133l1,133l1,133l1,0l1,0l0,0l1,0l1,0l1,0l1,0l1,0l0,0l1,0l1,0l1,0l1,133l0,133l1,133l1,133l0,133l0,133l1,133l1,133l0,0l1,133l2,0l1,0l1,0l1,0l0,0l1,0l0,0l1,0l1,0l1,0l2,0l1,0l2,133l1,133l1,133l1,133l0,133l1,0l1,133l1,133l1,0l1,133l1,0l1,133l1,133l1,133l1,133l1,133l0,133l1,133l1,133l2,0l0,133l1,133l1,0l1,133l2,133l0,133l1,133l1,133l2,133l1,133l1,133l2,0l2,133l1,133l1,0l1,133l2,133l2,133l1,133l1,133l0,133l1,133l1,133l2,0l0,133l1,133l1,0l1,133l2,133l0,133l1,133l1,133l1,133l1,133l1,133l2,0l1,133l1,133l1,0l1,133l2,133l1,133l1,133l1,133l1,133l1,0l1,133l1,133l2,133l1,133l1,133l1,133l0,133l1,133l1,133l2,0l0,133l1,0l1,0l1,133l2,133l0,133l1,133l1,0l1,133l1,133l1,0l2,0l1,133l1,0l1,0l1,133l2,133l1,133l1,133l1,0l1,133l1,133l1,0l2,0l1,133l1,133l1,0l1,133l2,133l1,133l1,133l1,0l1,133l1,133l1,0l2,0l1,133l1,0l1,0l1,133l2,133l1,133l1,133l1,0l2,133l1,133l1,0l2,0l2,133l1,0l1,133l1,133l1,0l1,133l1,133l1,0l2,133l2,133l1,0l1,133l1,0l1,0l1,0l1,133l2,133l2,133l1,133l1,0l1,133l1,133l1,0l2,0l1,133l1,0l1,0l1,133l2,133l1,133l1,133l1,0l0,133l1,133l1,0l2,0l0,133l1,0l1,0l1,133l2,133l0,133l1,133l1,0l2,133l1,133l1,0l2,0l2,133l1,0l1,0l1,133l2,133l2,133l1,133l1,0l1,133l1,133l1,0l2,0l1,133l1,0l1,0l1,133l2,133l1,133l1,133l1,0l1,133l1,133l1,133l1,133l0,133l2,133l1,133l1,133l1,0l0,133l1,133l1,0l1,133l1,133l1,133l2,0l1,133l1,133l1,0l1,133l2,133l1,133l1,133l1,133l1,133l1,133l1,133l1,133l2,133l1,0l1,133l1,133l1,133l1,133l1,0l1,133l2,133l1,133l1,133l1,0l0,0l2,133l2,133l2,133l1,133l1,0l1,0l2,133l0,0l1,133l1,133l0,133l1,133l1,133l1,133l1,133l1,133l1,133l2,133l1,133l1,133l1,0l2,0l1,133l1,133l2,0l1,133l1,133l1,0l1,133l0,133l1,133l1,133l1,133l1,0l1,133l1,133l1,133l0,133l1,133l1,133l1,133l1,133l1,133l0,0l1,133l1,133l1,133l0,0l2,133l0,133l2,133l1,0l0,0l0,0l2,133l2,133l0,0l0,0l0,0l2,0l1,133l1,133l1,133l1,133l1,133l1,133l1,133l1,133l1,133l1,133l1,133l1,133l1,0l1,133l1,133l1,0l0,133l1,0l2,0l1,133l1,133l2,133l2,0l2,0l1,133l2,0l2,0l2,0l1,0l1,133l1,133l1,133l2,0l1,133l1,133l1,0l1,133l0,133l1,133l1,133l0,0l2,133l1,133l1,133l2,0l2,133l1,133l1,0l1,133l2,133l2,133l1,133l1,0l1,133l1,133l1,0l2,0l1,133l1,0l1,0l1,133l2,133l1,133l1,133l1,133l1,133l1,133l1,133l2,0l1,133l2,133l1,0l1,133l2,133l1,133l1,133l2,133l1,133l1,133l1,133l2,0l1,133l1,133l1,0l1,133l2,133l1,133l1,133l1,133l2,133l1,0l1,133l1,133l1,133l1,133l2,133l0,133l1,133l1,133l1,0l1,0l1,133l1,133l1,0l2,0l1,133l2,133l1,0l1,133l2,133l1,133l1,133l1,133l2,133l1,133l1,133l2,0l2,133l1,133l1,0l1,133l2,133l2,133l1,133l2,133l2,133l1,133l1,133l2,0l2,133l1,133l1,0l1,133l2,133l2,133l1,133l1,133l2,133l1,133l1,133l2,0l2,133l2,133l1,0l1,133l2,133l2,133l1,133l2,133l1,133l1,133l1,133l2,0l1,133l1,133l2,133l1,133l1,133l1,133l2,133l2,133l2,133l1,133l1,0l1,133l2,133l1,133l1,133l1,133l1,133l1,133l1,133l2,0l1,133l1,133l1,0l1,133l2,133l1,133l1,133l2,133l2,133l1,133l1,133l2,0l2,133l2,133l1,0l1,133l2,133l2,133l1,133l1,133l2,133l1,133l1,133l2,0l2,133l1,133l1,0l1,133l2,133l2,133l1,133l2,133l2,133l1,133l1,133l2,0l2,133l1,0l1,0l1,133l2,133l2,133l1,133l1,133l0,0l2,133l2,133l2,133l1,133l1,0l2,133l2,133l1,133l1,133l1,0l1,0l0,133l1,133l1,133l2,0l0,133l1,0l1,0l1,133l2,133l0,133l1,133l1,133l0,133l1,133l1,133l2,0l0,133l1,133l1,0l1,133l2,133l0,133l1,133l1,133l2,133l1,133l1,0l2,0l2,133l2,133l1,0l1,133l2,133l2,133l1,133l1,133l0,133l1,133l1,133l2,0l0,133l1,133l1,0l1,133l2,133l0,133l1,133l2,133l2,133l1,133l1,133l2,0l2,133l1,133l0,0l1,133l1,133l1,0l2,133l2,133l2,133l1,133l1,0l1,133l2,133l2,133l1,133l1,133l1,133l1,133l1,133l2,0l1,133l1,133l1,0l1,133l2,133l1,133l1,133l1,133l1,133l1,133l1,133l2,0l1,133l2,133l1,0l1,133l2,133l1,133l1,133l1,133l1,133l1,133l1,0l2,0l1,133l1,133l1,0l1,133l2,133l1,133l1,133l1,0l1,133l1,133l1,133l2,0l1,133l2,133l1,0l1,133l2,133l1,133l1,133l1,0l1,133l1,133l2,133l2,133l1,133l1,133l2,133l2,133l2,0l1,133l1,0l1,0l1,133l1,133l1,133l2,0l1,133l1,0l1,0l1,133l2,133l1,133l1,133l2,133l0,133l1,133l1,133l2,0l0,133l1,0l1,0l1,133l2,133l0,133l1,133l1,0l1,133l1,133l1,133l2,0l1,133l1,133l1,0l1,133l2,133l1,133l1,133l2,133l1,133l1,133l1,133l2,0l1,133l1,0l1,0l1,133l2,133l1,133l1,133l1,0l0,133l1,133l1,0l2,0l0,133l1,0l1,0l1,0l1,133l1,133l2,133l2,133l1,0l1,133l2,133l1,133l1,133l2,0l2,133l1,133l1,0l1,133l2,133l2,133l1,133l1,133l2,133l1,133l1,133l2,0l2,133l1,133l1,0l1,133l2,133l2,133l1,133l2,133l2,133l1,133l1,133l2,0l2,133l1,133l1,0l1,133l2,133l2,133l1,133l1,133l2,133l1,133l1,133l2,0l2,133l0,133l1,0l1,133l2,133l2,133l1,133l0,133l1,133l1,133l1,133l2,0l1,133l2,133l2,133l2,133l2,133l2,133l1,133l1,133l1,133l1,133l2,133l1,133l1,133l1,133l1,133l1,133l1,133l2,0l1,0l1,133l1,0l1,0l1,0l1,0l1,0l1,0l1,0l1,0l1,0l1,0l1,0l1,0l0,0l1,133l1,0l1,133l1,133l1,133l2,133l2,133l2,133l1,133l1,133l1,0l1,0l1,133l1,133l1,133l1,133l1,0l1,133l1,133l1,133l1,0l1,133l1,133l0,0l1,0l1,0l1,0l0,0l1,0l1,0l1,0l1,0l1,0l1,133l1,133l0,133l1,133l1,0l1,0l1,133l1,133l1,133l1,133l1,133l1,133l1,133l1,133l2,133l1,133l1,133l1,0l1,133l1,0l1,133l1,133l2,0l2,133l0,133l1,159l1,133l1,133l0,0l1,133l1,137l0,133l0,133l1,133l1,133l1,133l2,0l1,0l1,138l1,133l2,133l2,0l1,133l1,133l1,133l1,137l1,137l1,133l1,133l1,133l1,0l1,133l1,135l2,133l1,137l1,137l1,138l1,137l1,136l1,133l2,133l2,0l2,0l1,133l2,0l1,0l1,133l1,133l1,133l1,133l0,0l2,0l1,0l1,133l1,0l1,133l0,0l1,0l1,133l1,133l1,133l1,133l1,133l1,133l1,133l1,133l0,133l1,133l1,133l1,133l1,133l1,133l1,133l1,133l2,133l2,133l2,133l1,133l1,133l0,0l1,0l1,133l1,133l1,133l1,0l1,0l1,133l0,133l1,133l1,0l1,133l1,133l2,133l2,133l2,133l1,133l1,133l1,133l1,133l1,133l1,133l1,133l1,133l1,133l2,0l2,0l1,137l1,133l2,0l2,138l1,138l1,133l1,0l1,133l1,135l1,133l1,137l1,137l1,138l1,137l1,136l1,133l0,133l2,138l1,133l1,133l1,133l2,0l2,0l1,133l1,0l2,133l2,0l2,137l1,133l1,133l1,134l1,135l1,137l1,138l1,134l1,137l1,135l1,137l1,133l1,133l1,0l2,133l1,138l2,133l1,133l1,133l1,0l1,133l1,0l1,0l1,133l1,133l1,133l2,133l1,135l1,133l1,133l2,135l1,133l1,133l2,0l1,0l1,0l1,133l2,0l2,138l1,138l1,133l1,133l1,133l1,133l1,133l1,133l1,133l1,133l1,133l0,202l1,0l1,0l1,0l0,0l1,0l1,0l0,0l1,0l0,0l1,133l1,0l1,133l1,0l1,0l0,0l2,0l0,0l2,0l2,0l1,133l1,133l1,133l1,133l1,133l1,133l1,133l1,133l1,133l1,133l1,133l0,133l0,0l2,133l2,133l2,133l1,133l1,0l1,0l2,133l0,133l1,133l1,133l1,133l1,133l1,133l2,133l1,133l1,133l1,49l1,0l1,133l1,133l0,133l1,133l1,0l1,133l1,133l1,133l1,133l1,133l1,133l1,0l0,133l1,133l1,133l1,133l1,133l1,133l1,133l2,133l2,133l2,133l1,133l1,133l1,133l1,133l1,133l1,133l1,133l1,133l1,133l1,133l1,133l1,133l1,133l2,133l1,133l1,133l1,133l0,133l1,133l1,133l1,133l1,133l1,133l1,134l1,137l1,137l1,138l1,138l1,137l1,133l1,133l2,133l2,0l2,133l1,133l2,133l0,133l1,159l1,169l1,133l1,133l1,133l2,0l2,0l1,133l2,133l2,133l0,133l1,52l1,133l1,133l0,133l2,0l2,133l1,133l0,133l1,0l1,137l1,133l1,0l1,133l1,135l1,133l1,137l1,137l1,138l1,137l1,136l1,133l1,133l1,133l1,133l1,133l2,133l2,133l1,133l1,133l1,0l1,133l1,133l1,133l1,133l1,133l0,0l1,133l1,133l1,133l1,133l1,133l1,133l1,133l1,134l1,137l1,137l1,136l1,137l1,133l1,133l1,133l0,133l2,0l1,0l1,133l2,0l2,138l1,0l1,133l2,0l1,0l1,133l1,0l1,133l1,133l1,134l1,137l1,134l1,137l1,138l1,133l1,133l1,133l1,133l1,133l1,0l1,133l1,133l0,133l1,133l1,133l1,0l1,0l1,0l1,0l1,133l1,133l1,0l1,133l1,133l1,133l1,133l1,133l1,133l1,133l1,133l1,133l0,133l2,133l1,0l1,133l1,0l2,133l1,133l1,133l1,133l1,133l1,133l1,133l1,133l1,133l1,133l1,133l1,133l1,133l1,133l1,133l1,133l1,133l1,133l1,133l1,133l1,133l1,133l1,133l1,133l1,133l1,133l1,133l1,133l1,133l1,133l1,133l1,133l1,133l1,133l1,133l1,133l1,133l1,133l1,133l1,133l1,133l1,133l1,133l1,133l1,133l1,133l1,133l1,133l1,133l1,133l1,133l1,133l1,133l1,137l2,133l1,133l2,133l1,133l0,133l1,133l1,133l1,133l1,133l0,133l1,133l1,0l1,133l1,0l1,209l1,162l1,133l1,133l1,133l1,133l1,133l2,133l1,133l1,133l1,133l0,133l2,133l1,133l1,133l1,133l1,133l1,133l1,133l1,133l1,133l1,133l1,133l1,133l1,133l0,0l1,133l1,137l0,133l0,133l1,133l1,133l1,133l2,133l1,133l1,133l1,133l1,133l1,133l1,133l1,133l1,133l1,133l2,0l1,0l2,138l1,123l1,133l1,133l1,133l1,137l1,133l1,133l1,133l2,0l2,0l1,133l2,0l2,138l1,133l1,133l1,133l1,133l2,133l0,133l0,133l2,133l1,133l0,133l0,133l2,133l1,133l1,133l1,137l1,133l1,133l1,138l1,133l1,133l1,133l1,133l1,133l1,133l1,133l1,133l1,0l1,133l1,133l0,133l1,133l1,133l1,133l1,133l0,133l1,133l1,0l1,133l1,133l1,0l1,133l1,133l1,133l1,133l1,133l1,133l1,133l1,133l1,133l1,133l1,0l0,133l2,0l2,0l1,133l1,133l1,133l2,0l2,0l1,133l2,133l2,0l1,0l1,133l0,0l1,133l1,137l0,133l0,133l1,133l1,133l1,133l1,0l0,133l1,133l1,133l1,133l1,133l1,133l1,133l0,133l1,133l1,133l1,133l1,133l1,133l1,133l1,133l0,133l1,133l1,133l1,133l1,133l1,133l1,133l2,133l1,133l1,133l1,133l2,133l2,133l1,133l1,133l0,133l1,133l1,133l1,133l1,133l1,133l1,133l1,133l1,133l1,133l1,133l1,133l1,133l1,133l1,133l1,133l1,133l0,133l1,133l1,0l1,133l1,0l1,0l1,133l1,0l1,133l1,133l0,133l2,133l1,133l1,133l0,0l2,133l1,133l1,133l1,0l1,0l1,0l0,133l0,0l1,133l1,133l0,133l1,133l1,133l1,0l1,133l1,133l1,133l1,0l2,133l1,133l2,133l1,0l1,0l1,0l1,133l0,0l1,133l2,0l1,0l2,133l1,133l0,133l0,133l0,133l1,133l0,133l1,133l1,133l1,133l2,0l2,0l2,133l1,133l1,133l1,133l1,133l1,133l1,133l1,133l2,0l2,138l1,0l1,133l1,0l1,133l2,0l2,133l1,133l1,133l2,133l2,0l2,0l1,133l1,133l2,0l2,133l1,133l1,0l1,133l0,133l1,0l0,133l2,133l1,133l1,0l1,0l1,133l1,133l1,133l1,133l1,133l2,0l2,133l1,133l1,133l1,133l1,133l1,133l1,133l1,133l1,133l2,133l1,0l1,137l1,133l2,133l2,0l2,0l1,133l1,133l1,133l1,133l1,133l2,0l2,138l1,0l1,133l2,133l2,0l1,138l1,133l2,133l2,137l2,133l1,133l1,133l1,133l1,133l1,133l1,133l1,133l1,133l1,133l1,133l1,133l1,0l1,0l1,0l1,0l1,0l1,0l1,0l1,0l1,133l1,133l1,133l1,133l1,133l1,133l2,133l2,133l2,133l1,133l1,133l0,133l1,133l1,133l1,133l2,133l2,133l2,133l1,133l1,133l1,133l1,133l1,133l1,133l2,133l1,133l1,133l1,133l1,133l1,0l1,0l1,0l1,0l1,0l1,0l1,0l1,0l1,133l0,133l1,0l1,133l1,133l0,0l0,0l1,133l1,133l1,133l1,133l1,133l1,133l0,133l1,0l1,133l1,133l1,133l1,133l1,0l1,0l1,0l1,0l1,0l1,0l1,0l1,0l1,0l1,0l1,0l1,0l0,0l2,133l2,133l2,133l1,133l1,133l2,133l2,133l2,133l1,133l1,133l1,133l1,133l1,133l2,133l2,133l2,133l2,133l1,133l2,133l1,133l1,133l1,133l2,133l2,133l1,133l1,133l1,133l2,133l1,0l1,0l1,0l1,0l1,0l2,133l0,133l1,133l1,133l0,133l2,133l1,133l1,133l0,0l0,0l1,133l1,133l1,133l1,133l1,133l1,133l1,133l1,133l2,133l1,133l1,133l1,133l1,0l1,0l1,0l1,0l1,0l1,0l1,0l1,0l1,0l1,0l1,0l1,0l1,133l1,0l1,133l1,133l1,133l1,133l2,133l0,133l0,133l1,133l1,133l0,133l1,133l1,133l0,133l1,0l1,133l1,133l1,0l1,0l1,0l1,0l1,0l1,0l1,0l1,0l1,133l2,133l0,133l1,133l1,133l1,133l0,133l0,133l0,133l1,133l1,133l2,133l1,133l1,133l2,133l0,133l1,0l1,0l1,0l1,0l1,0l1,0l1,0l1,0l1,0l1,0l0,0l1,133l1,133l1,133l1,133l1,133l2,133l1,133l1,133l1,133l1,133l1,133l1,133l1,133l0,133l1,0l1,133l1,133l1,133l1,0l1,133l1,133l1,133l1,133l1,0l1,0l0,0l1,0l0,0l1,0l1,0l1,133l1,133l1,133l1,133l1,133l1,133l1,133l1,0l0,133l1,133l1,133l1,133l1,133l1,133l1,133l1,133l1,133l1,0l1,0l1,0l1,0l1,0l1,0l1,0l1,0l1,0l1,0l1,0l1,0l2,133l2,133l1,133l1,0l1,133l1,133l0,133l1,133l1,133l2,133l1,133l0,133l1,133l1,133l0,133l1,0l1,133l1,133l1,133l1,0l1,133l1,133l0,133l0,133l1,133l1,0l1,0l0,0l1,0l0,0l1,0l1,0l1,133l1,133l1,133l1,133l1,133l1,133l1,0l2,133l1,133l1,0l1,133l1,133l0,133l0,133l1,133l1,133l0,133l0,133l0,133l1,133l1,133l0,0l1,0l1,133l1,133l2,133l0,133l1,133l1,133l1,133l0,133l0,133l1,133l1,133l0,133l0,133l0,133l2,133l1,133l1,133l1,133l1,133l0,133l1,0l1,0l1,0l1,0l1,0l1,0l1,0l1,0l1,0l1,0l1,0l1,133l1,133l1,133l1,133l1,133l1,133l1,133l1,133l2,0l1,0l1,0l1,0l1,0l1,0l1,0l1,0l1,133l1,133l1,133l2,133l0,133l0,133l1,133l1,133l1,133l1,0l2,0l1,0l0,81l0,0l1,0l0,0l1,133l1,0l1,133l1,133l1,133l1,133l1,133l1,133l1,133l1,133l1,133l1,133l1,0l0,133l1,133l1,133l1,133l1,133l1,133l1,133l0,133l1,133l1,133l1,133l1,133l1,133l1,0l1,0l1,0l1,0l1,0l1,0l1,0l1,0l1,0l1,0l1,0l1,0l1,133l0,0l1,133l1,133l1,133l1,133l0,133l0,133l0,133l0,133l1,133l1,0l1,0l1,133l0,133l0,133l0,133l1,133l1,133l1,0l1,133l1,133l1,133l1,0l0,0l1,0l1,0l1,0l1,0l1,0l0,133l0,133l0,133l1,133l0,133l1,133l1,133l1,0l1,133l1,133l0,81l0,0l1,0l0,0l1,133l1,0l1,133l1,133l1,133l1,133l1,133l1,133l1,133l1,133l1,133l1,133l1,133l1,133l0,133l1,133l1,133l1,133l1,133l0,133l0,133l1,133l1,133l1,133l0,133l0,133l1,0l1,0l1,0l1,0l1,0l1,0l1,0l1,0l1,0l1,0l1,133l1,133l0,0l0,133l1,133l1,133l0,133l0,133l0,133l0,133l1,133l1,133l1,133l1,133l0,133l0,133l0,133l1,133l1,133l1,0l1,133l1,133l0,133l1,0l0,0l1,0l1,0l1,0l1,0l1,0l1,0l2,133l1,133l1,0l1,133l1,133l1,133l1,0l1,133l1,133l1,0l0,0l2,0l1,0l1,0l2,0l1,133l1,133l1,133l1,133l1,133l1,133l1,133l1,133l0,133l1,133l1,133l1,133l1,133l2,133l1,133l1,133l1,133l0,133l0,133l1,133l0,133l1,133l0,133l0,133l1,0l1,0l1,0l1,0l1,0l1,0l1,0l1,0l1,0l1,0l0,133l0,133l1,133l1,0l1,133l1,133l0,133l0,133l0,133l0,133l1,133l1,133l1,133l1,133l0,133l0,133l0,133l1,133l1,133l1,0l1,133l1,133l0,133l1,0l2,0l1,0l1,0l1,0l1,0l1,0l1,133l1,133l0,133l0,133l1,133l1,133l1,133l1,0l1,133l1,133l1,0l0,0l2,0l1,0l1,0l2,0l1,133l1,133l1,133l1,133l1,133l1,133l1,133l1,133l1,133l2,133l0,133l1,133l1,133l1,133l1,133l1,133l0,133l1,133l1,133l1,133l1,133l1,133l0,133l0,133l0,133l0,133l1,133l1,133l1,0l1,133l1,133l0,133l0,133l1,133l1,133l1,133l2,133l1,0l2,0l1,0l1,0l1,0l0,133l1,133l1,133l1,133l1,133l1,0l1,133l1,133l1,0l2,0l1,133l1,133l1,133l1,133l1,133l1,133l1,133l1,0l1,133l1,133l1,133l1,133l0,0l1,0l1,0l1,0l2,0l1,0l2,0l1,0l1,0l1,0l0,0l1,0l1,133l1,133l1,133l1,133l1,133l1,133l0,133l0,133l0,133l1,133l1,133l1,133l1,133l1,133l0,133l0,133l0,133l0,133l1,133l2,133l1,133l1,133l1,133l0,133l0,133l1,133l1,133l1,133l0,133l1,0l0,0l1,0l1,0l1,0l1,0l0,133l1,133l1,133l0,133l0,133l1,133l1,0l1,0l2,0l1,133l1,133l1,133l1,133l1,133l1,133l1,133l1,133l0,133l0,133l1,133l1,133l1,0l1,0l1,0l1,0l1,0l1,0l1,0l1,0l1,0l1,0l1,0l1,0l0,133l0,133l1,0l1,0l1,133l1,133l0,133l0,133l0,133l1,133l1,133l1,133l1,133l1,133l0,133l0,133l1,0l1,0l1,0l1,0l1,0l1,0l1,0l1,0l1,0l1,0l0,133l2,133l1,133l1,0l1,133l1,133l0,133l0,133l0,133l1,133l1,133l0,133l1,133l1,133l1,133l1,133l1,133l1,133l1,133l1,0l1,133l1,133l0,133l1,0l1,0l1,0l1,0l1,0l1,0l1,0l0,133l0,133l1,133l1,133l0,133l1,133l2,133l1,133l1,133l1,133l1,133l2,0l1,133l1,133l1,133l1,133l1,133l1,133l1,133l1,133l1,133l1,133l1,133l1,0l1,0l0,133l1,133l1,133l1,133l1,133l1,133l1,133l0,133l1,133l1,133l1,133l0,0l0,133l1,133l0,133l1,133l1,0l1,0l0,133l1,133l1,133l1,133l1,133l1,133l1,133l1,133l1,133l1,133l1,133l1,133l0,133l1,133l0,133l1,133l1,133l1,133l0,133l0,133l1,0l1,133l1,133l0,0l0,133l1,133l0,133l1,133l1,0l1,0l0,133l1,133l1,133l1,133l1,133l1,133l1,133l0,133l1,133l1,133l1,133l1,133l0,133l1,133l0,133l1,133l1,133l0,133l0,133l0,133l1,0l1,133l1,133l0,0l0,133l1,133l0,133l1,0l1,0l1,0l0,133l1,133l1,133l1,133l1,133l1,133l1,133l0,133l1,133l1,133l1,133l1,133l0,133l1,133l1,133l1,133l1,133l0,133l0,133l0,133l1,0l1,133l1,133l0,0l0,133l0,133l0,133l1,133l1,0l1,0l0,133l1,133l1,133l1,133l1,133l1,133l1,133l0,133l1,133l1,133l1,133l1,133l0,133l1,133l0,133l1,133l1,133l1,133l0,133l0,133l1,0l1,133l1,133l0,133l1,133l1,133l1,133l0,0l0,133l0,133l0,133l1,133l1,0l1,0l0,133l1,133l1,133l1,133l1,133l1,133l1,133l0,133l1,133l1,133l1,133l1,133l0,133l1,133l1,133l1,133l1,133l1,133l0,133l0,133l1,133l1,133l0,133l0,133l1,0l1,133l1,133l0,133l1,133l1,133l1,133l0,0l0,133l0,133l0,133l1,133l1,0l1,0l0,133l1,133l1,133l1,133l1,133l1,133l1,133l0,133l1,133l1,133l1,133l1,133l0,133l1,133l0,133l1,133l1,133l0,133l0,133l0,133l1,133l1,133l0,133l0,133l1,0l1,133l1,133l0,133l1,133l1,133l1,133l0,0l0,133l0,133l0,133l1,133l1,0l1,0l0,133l1,133l1,133l1,133l1,133l1,133l1,133l0,133l1,133l1,133l1,133l1,133l0,133l1,133l1,133l1,133l1,133l1,133l0,133l0,133l1,133l1,133l0,133l0,133l1,0l1,133l1,133l0,133l1,133l1,133l1,133l0,0l0,133l0,133l0,133l1,133l1,0l1,0l0,133l1,133l1,133l1,133l1,133l1,133l1,133l0,133l1,133l1,133l1,133l1,133l0,133l1,133l0,133l1,133l1,133l0,133l0,133l0,133l1,133l1,133l0,133l0,133l1,0l1,133l1,133l0,133l1,133l1,133l1,133l0,0l0,133l0,133l0,133l1,133l1,0l1,0l0,133l1,133l1,133l1,133l1,133l1,133l1,133l0,133l1,133l1,133l1,133l1,133l0,133l1,133l1,133l1,133l1,133l1,133l0,133l0,133l1,133l1,133l0,133l0,133l1,0l1,133l1,133l0,133l1,133l1,133l1,133l0,0l0,133l0,133l0,133l1,133l1,0l1,0l0,133l1,133l1,133l1,133l1,133l1,133l1,133l0,133l1,133l1,133l1,133l1,133l0,133l1,133l0,133l1,133l1,133l0,133l0,133l0,133l1,133l1,133l0,133l0,133l1,0l1,133l1,133l0,133l1,133l1,133l1,133l0,0l0,133l0,133l0,133l1,133l1,0l1,0l0,133l1,133l1,133l1,133l1,133l1,133l1,133l0,133l1,133l1,133l1,133l1,133l0,133l0,133l1,0l1,133l1,133l1,133l0,133l0,133l1,133l1,133l2,133l1,133l1,0l1,133l1,133l0,133l1,133l1,133l1,133l0,0l0,133l0,133l0,133l1,133l1,0l1,0l0,133l1,133l1,133l1,133l1,133l1,133l1,133l0,133l1,133l1,133l1,133l1,133l2,133l0,133l1,133l1,133l1,133l1,133l0,133l0,133l1,133l1,133l2,133l1,133l1,0l1,133l1,133l0,133l1,133l1,133l1,133l0,0l0,133l0,133l0,133l1,133l1,0l1,0l0,133l1,133l1,133l1,133l1,133l1,133l1,133l0,133l1,133l1,133l1,133l1,133l2,133l1,133l0,133l1,133l1,133l0,133l0,133l0,133l1,133l1,133l2,133l1,133l1,0l1,133l1,133l1,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1,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1,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1,133l1,133l1,133l1,133l0,0l0,133l0,133l0,133l1,133l1,0l1,0l0,133l1,133l1,133l1,133l1,133l1,133l1,133l0,133l1,133l1,133l1,133l1,133l2,133l0,133l1,133l1,133l1,133l1,133l0,133l0,133l1,133l1,133l2,133l1,133l1,0l1,133l1,133l0,133l1,133l1,133l1,133l0,0l0,133l0,133l0,133l1,133l1,0l1,0l0,133l1,133l1,133l1,133l1,133l1,133l1,133l0,133l1,133l1,133l1,133l1,133l2,133l0,133l1,133l1,133l1,133l1,133l0,133l0,133l1,133l1,133l2,133l1,133l1,0l1,133l1,133l1,133l1,133l1,133l1,133l0,0l0,133l0,133l0,133l1,133l1,0l1,0l0,133l1,133l1,133l1,133l1,133l1,133l1,133l0,133l1,133l1,133l1,133l1,133l2,133l1,133l0,133l1,133l1,133l0,133l0,133l0,133l1,133l1,133l2,133l1,133l1,0l1,133l1,133l1,133l1,133l1,133l1,133l0,0l0,133l0,133l0,133l1,133l1,0l1,0l0,133l1,133l1,133l1,133l1,133l1,133l1,133l0,133l1,133l1,133l1,133l1,133l2,133l1,133l1,133l1,133l1,133l1,133l0,133l0,133l1,133l1,133l2,133l1,133l1,0l1,133l1,133l1,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1,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1,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1,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0,133l1,133l1,133l1,133l0,0l0,133l0,133l0,133l1,133l1,0l1,0l0,133l1,133l1,133l1,133l1,133l1,133l1,133l0,133l1,133l1,133l1,133l1,133l2,133l1,133l1,133l1,133l1,133l1,133l0,133l0,133l1,133l1,133l2,133l1,133l1,0l1,133l1,133l0,133l1,133l1,133l1,133l0,0l0,133l0,133l0,133l1,133l1,0l1,0l1,133l1,133l1,133l1,133l1,133l1,133l1,133l0,133l1,133l1,133l1,133l1,133l2,133l1,133l1,133l1,133l1,133l1,133l1,133l1,133l1,133l1,133l2,133l1,133l1,0l1,133l1,133l0,133l1,133l1,133l1,133l0,0l1,133l1,133l1,133l1,133l1,0l1,0l1,133l1,133l1,133l1,133l1,133l1,133l1,133l1,133l1,133l1,133l1,133l1,133l2,133l1,133l1,133l1,133l1,133l1,133l1,133l1,133l1,133l1,133l2,133l1,133l1,0l1,133l1,133l1,133l1,133l1,133l1,133l0,0l1,133l1,133l1,133l1,133l1,0l1,0l1,133l1,133l1,133l1,133l1,133l1,133l1,133l1,133l1,133l1,133l1,133l1,133l2,133l1,133l1,133l1,133l1,133l1,133l1,133l1,133l1,133l1,133l2,133l1,133l1,0l1,133l1,133l1,133l1,133l1,133l1,133l0,0l1,133l1,133l1,133l1,133l1,0l1,0l1,133l1,133l1,133l1,133l1,133l1,133l1,133l1,133l1,133l1,133l1,133l1,133l2,133l1,133l1,133l1,133l1,133l1,133l1,133l1,133l1,133l1,133l2,133l1,133l1,0l1,133l1,133l1,133l1,133l1,133l1,133l0,0l1,133l1,133l1,133l1,133l1,0l1,0l1,133l1,133l1,133l1,133l1,133l1,133l1,133l1,133l1,133l1,133l1,133l1,133l2,133l1,133l1,133l1,133l1,133l1,133l1,133l1,133l1,133l1,133l2,133l1,133l1,0l1,133l1,133l1,133l1,133l1,133l1,133l0,0l1,133l1,133l1,133l1,133l1,0l1,0l1,133l1,133l1,133l1,133l1,133l1,133l1,133l1,133l1,133l1,133l1,133l1,133l2,133l1,133l1,133l1,133l1,133l1,133l1,133l1,133l1,133l1,133l2,133l1,133l1,0l1,133l1,133l1,133l1,133l1,133l1,133l0,0l1,133l1,133l1,133l1,133l1,0l1,0l1,133l1,133l1,133l1,133l1,133l1,133l1,133l1,133l1,133l1,133l1,133l1,133l2,133l1,133l1,133l1,133l1,133l1,133l1,133l1,133l1,133l1,133l2,133l1,133l1,0l1,133l1,133l1,133l1,133l1,133l1,133l0,0l1,133l1,133l1,133l1,133l1,0l1,0l1,133l1,133l1,133l1,133l1,133l1,133l1,133l1,133l1,133l1,133l1,133l1,133l2,133l1,133l1,133l1,133l1,133l1,133l1,133l1,133l1,133l1,133l2,133l1,133l1,0l1,133l1,133l1,133l1,133l1,133l1,133l0,0l1,133l1,133l1,133l1,133l1,0l1,0l1,133l1,133l1,133l1,133l1,133l1,133l1,133l1,133l1,133l1,133l1,133l1,133l2,133l1,133l1,133l1,133l1,133l1,133l1,133l1,133l1,133l1,133l2,133l1,133l1,0l1,133l1,133l1,133l1,133l1,133l1,133l0,0l1,133l1,133l1,133l1,133l1,0l1,0l1,133l1,133l1,133l1,133l1,133l1,133l1,133l1,133l1,133l1,133l1,133l1,133l2,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1,133l1,133l1,133l1,133l1,133l1,133l1,133l1,133l1,133l1,133l1,133l1,0l1,133l1,133l1,133l1,133l1,133l1,133l0,0l1,133l1,133l1,133l1,133l1,0l1,0l1,133l1,133l1,133l1,133l1,133l1,133l1,133l1,133l1,133l1,133l1,133l1,133l1,133l2,133l1,133l1,133l1,133l1,133l1,133l1,133l1,133l1,133l1,133l1,133l1,0l1,133l1,133l1,133l2,133l1,133l1,133l0,0l1,133l1,133l1,133l1,133l1,0l1,0l1,133l1,133l1,133l1,133l1,133l1,133l1,133l1,133l1,133l1,133l1,133l1,133l1,133l2,133l1,133l1,133l1,133l1,133l1,133l1,133l1,133l1,133l1,133l1,133l1,0l1,133l1,133l2,133l2,133l1,133l1,133l0,0l1,133l1,133l1,133l1,133l1,0l1,0l1,133l1,133l1,133l1,133l1,133l1,133l1,133l1,133l1,133l1,133l1,133l1,133l1,133l2,133l2,133l1,133l1,133l2,133l1,133l1,133l1,133l1,133l1,133l1,133l1,0l1,133l1,133l1,133l2,133l1,133l1,133l0,0l1,133l1,133l1,133l1,133l1,0l1,0l1,133l1,133l1,133l1,133l1,133l1,133l1,133l1,133l1,133l1,133l1,133l1,133l1,133l2,133l1,133l1,133l1,133l1,133l1,133l1,133l1,133l1,133l1,133l1,133l1,0l1,133l1,133l1,133l2,133l1,133l1,133l0,0l1,133l1,133l1,133l1,133l1,0l1,0l1,133l1,133l1,133l1,133l1,133l1,133l1,133l1,133l1,133l1,133l1,133l1,133l1,133l1,133l2,133l1,133l1,133l2,133l1,133l1,133l1,133l1,133l1,133l1,133l1,0l1,133l1,133l1,133l2,133l1,133l1,133l0,0l1,133l1,133l1,133l1,133l1,0l1,0l1,133l1,133l1,133l1,133l1,133l1,133l1,133l1,133l1,133l1,133l1,133l1,133l1,133l1,133l1,133l1,133l1,133l1,133l1,133l1,133l1,133l1,133l1,133l1,133l1,0l1,133l1,133l1,133l2,133l1,133l1,133l0,0l1,133l1,133l1,133l1,133l1,0l1,0l1,133l1,133l1,133l1,133l1,133l1,133l1,133l1,133l1,133l1,133l1,133l1,133l1,133l1,133l1,133l1,133l1,133l1,133l1,133l1,133l1,133l1,133l1,133l1,133l1,0l1,133l1,133l2,133l0,133l1,133l1,133l0,0l1,133l1,133l1,133l1,133l1,0l1,0l1,133l1,133l1,133l1,133l1,133l1,133l1,133l1,133l1,133l1,133l1,133l1,133l1,133l2,133l1,133l1,133l1,133l1,133l1,133l1,133l1,133l1,133l1,133l1,133l1,0l1,133l1,133l1,133l0,133l1,133l1,133l0,0l1,133l1,133l1,133l1,133l1,0l1,0l1,133l1,133l1,133l1,133l1,133l1,133l1,133l1,133l1,133l1,133l1,133l1,133l1,133l2,133l1,133l1,133l1,133l1,133l1,133l1,133l1,133l1,133l1,133l1,133l1,0l1,133l1,133l0,133l0,133l1,133l1,133l0,0l1,133l1,133l1,133l1,133l1,0l1,0l1,133l1,133l1,133l1,133l1,133l1,133l1,133l1,133l1,133l1,133l1,133l1,133l1,133l0,133l2,133l1,133l1,133l2,133l1,133l1,133l1,133l1,133l1,133l1,133l1,0l1,133l1,133l1,133l0,133l1,133l1,133l0,0l1,133l1,133l1,133l1,133l1,0l1,0l1,133l1,133l1,133l1,133l1,133l1,133l1,133l1,133l1,133l1,133l1,133l1,133l1,133l2,133l1,133l1,133l1,133l1,133l1,133l1,133l1,133l2,133l1,133l1,133l1,0l1,133l1,133l1,133l0,133l1,133l1,133l0,0l1,133l1,133l1,133l1,0l1,0l1,0l1,133l1,133l1,133l1,133l1,133l1,133l1,133l1,133l1,133l1,133l1,133l1,133l1,133l0,133l2,133l1,133l1,133l2,133l1,133l1,133l1,133l0,133l1,133l1,133l1,0l1,133l1,133l1,133l0,133l1,133l1,133l0,0l1,133l1,133l1,133l1,133l1,0l1,0l1,133l1,133l1,133l1,133l1,133l1,133l1,133l1,133l1,133l1,133l1,133l1,133l1,133l0,133l1,133l1,133l1,133l1,133l1,133l1,133l1,133l0,133l1,133l1,133l1,0l1,133l1,133l1,133l0,133l1,133l1,133l0,0l1,133l1,133l1,133l1,133l1,0l1,0l1,133l1,133l1,133l1,133l1,133l1,133l1,133l1,133l1,133l1,133l1,133l1,133l1,133l0,133l0,133l1,133l1,133l0,133l1,133l1,133l1,133l1,0l1,133l1,133l1,0l1,133l1,133l1,133l0,133l1,133l1,133l0,0l1,133l1,133l1,133l1,133l1,0l1,0l1,133l1,133l1,133l1,133l1,133l1,133l1,133l1,133l1,133l1,133l1,133l1,133l1,133l0,133l1,133l1,133l1,133l1,133l1,133l1,133l1,133l0,133l1,133l1,133l1,0l1,133l1,133l1,133l0,133l1,133l1,133l0,0l1,133l1,133l1,133l1,0l1,0l1,0l1,133l1,133l1,133l1,133l1,133l1,133l1,133l1,133l1,133l1,133l1,133l1,133l1,133l0,133l0,133l1,133l1,133l0,133l1,133l1,133l1,133l1,133l1,133l1,133l1,0l1,133l1,133l1,133l0,133l1,133l1,133l0,0l1,133l1,133l1,133l1,0l1,0l1,0l1,133l1,133l1,133l1,133l1,133l1,133l1,133l1,133l1,133l1,133l1,133l1,133l1,133l0,133l1,133l1,133l1,133l1,133l1,133l1,133l1,133l0,133l1,133l1,133l1,0l1,133l1,133l0,133l0,133l1,133l1,133l0,0l1,133l1,133l1,133l1,133l1,0l1,0l1,133l1,133l1,133l1,133l1,133l1,133l1,133l1,133l1,133l1,133l1,133l1,133l1,133l0,133l0,133l1,133l1,133l0,133l1,133l1,133l1,133l1,0l1,133l1,133l1,0l1,133l1,133l1,133l0,133l1,133l1,133l0,0l1,133l1,133l1,133l1,133l1,0l1,0l1,133l1,133l1,133l1,133l1,133l1,133l1,133l1,133l1,133l1,133l1,133l1,133l1,133l0,133l1,133l1,133l1,133l1,133l1,133l1,133l1,133l0,0l1,133l1,133l1,0l1,133l1,133l0,133l0,133l1,133l1,133l0,0l1,133l1,133l1,133l1,133l1,0l1,0l1,133l1,133l1,133l1,133l1,133l1,133l1,133l1,133l1,133l1,133l1,133l1,133l1,133l0,133l0,133l1,133l1,133l0,133l1,133l1,133l1,133l0,133l1,133l1,133l1,0l1,133l1,133l1,133l0,133l1,133l1,133l0,0l1,133l1,133l1,133l1,133l1,0l1,0l1,133l1,133l1,133l1,133l1,133l1,133l1,133l1,133l1,133l1,133l1,133l1,133l1,133l0,133l1,133l1,133l1,133l1,133l1,133l1,133l1,133l1,133l1,133l1,133l1,0l1,133l1,133l1,133l0,133l1,133l1,133l0,0l1,133l1,133l1,133l1,0l1,0l1,0l1,133l1,133l1,133l1,133l1,133l1,133l1,133l1,133l1,133l1,133l1,133l1,133l1,133l1,133l0,133l1,133l1,133l0,133l1,133l1,133l1,133l1,133l1,133l1,133l1,0l1,133l1,133l1,133l0,133l1,133l1,133l0,0l1,133l1,133l1,133l1,133l1,0l1,0l1,133l1,133l1,133l1,133l1,133l1,133l1,133l1,133l1,133l1,133l1,133l1,133l1,133l1,133l1,133l1,133l1,133l1,133l1,133l1,133l1,133l1,0l1,133l1,133l1,0l1,133l1,133l1,133l0,133l1,133l1,133l0,0l1,133l1,133l1,133l1,133l1,0l1,0l1,133l1,133l1,133l1,133l1,133l1,133l1,133l1,133l1,133l1,133l1,133l1,133l1,133l0,133l1,133l1,133l1,133l1,133l1,133l1,133l1,133l1,0l1,133l1,133l1,0l1,133l1,133l1,133l0,133l1,133l1,133l0,0l1,133l1,133l1,133l1,133l1,0l1,0l1,133l1,133l1,133l1,133l1,133l1,133l1,133l1,133l1,133l1,133l1,133l1,133l1,133l0,133l1,133l1,133l1,133l1,133l1,133l1,133l1,133l0,133l1,133l0,133l1,0l1,133l1,133l0,133l0,133l1,133l1,133l0,0l1,133l1,133l1,133l1,0l1,0l1,0l1,133l1,133l1,133l1,133l1,133l1,133l1,133l1,133l1,133l1,133l1,133l2,133l1,133l0,133l1,0l1,0l1,0l1,133l1,133l0,133l1,133l1,133l1,133l0,133l2,0l2,0l0,0l1,133l1,133l0,133l0,133l1,133l1,133l0,133l2,0l1,0l1,0l1,133l1,133l1,133l0,133l1,133l1,133l0,133l1,0l1,0l1,0l1,133l1,133l1,133l0,133l1,133l1,133l0,133l1,0l1,0l1,0l1,133l1,133l1,133l0,133l1,133l1,133l0,133l1,0l1,0l1,0l1,133l1,133l1,133l0,133l1,133l1,133l0,133l1,0l1,0l1,0l1,133l1,133l1,133l0,133l1,133l1,133l0,133l1,0l1,0l1,0l1,0l1,133l1,133l0,133l1,133l1,133l0,133l1,0l1,0l1,0l1,133l1,133l1,133l0,133l1,133l1,133l0,133l1,0l1,0l1,0l1,0l1,133l1,133l0,133l1,133l1,133l0,133l1,0l1,0l1,0l1,133l1,133l1,133l0,133l1,133l1,133l0,133l1,0l1,0l1,0l1,133l1,133l1,133l0,133l1,133l1,133l0,133l1,0l1,0l1,0l1,133l1,133l0,133l0,133l1,133l1,133l0,133l1,0l1,0l1,0l1,133l1,133l0,133l0,133l1,133l1,133l0,133l1,0l1,0l1,0l1,133l1,133l1,133l0,133l1,133l1,133l0,133l2,0l2,0l0,0l1,133l1,133l1,133l0,133l1,133l1,133l0,133l1,0l2,0l1,0l1,0l1,133l1,133l0,133l1,133l1,133l0,133l1,0l1,0l1,0l1,133l1,133l1,133l0,133l1,133l1,133l0,133l1,0l1,0l1,0l1,133l1,133l1,133l0,133l1,133l1,133l0,133l1,0l1,0l1,0l1,133l1,133l1,133l0,133l1,133l1,133l0,133l1,0l1,0l0,0l1,0l1,133l1,133l0,133l1,133l1,133l0,133l0,0l2,0l0,0l1,0l1,133l1,133l0,133l1,133l1,133l0,133l0,0l1,0l1,0l1,133l1,133l1,133l0,133l1,133l1,133l0,133l1,0l1,0l1,0l1,0l1,133l1,133l0,133l1,133l1,133l0,133l1,0l1,0l1,0l1,133l1,133l1,133l0,133l1,133l1,133l0,133l1,0l1,0l1,0l1,133l1,133l1,133l0,133l1,133l1,133l1,133l1,0l1,0l1,0l1,133l1,133l1,133l1,133l1,133l1,133l1,133l1,0l1,0l1,0l0,133l1,133l1,133l1,133l1,133l1,133l1,133l1,0l1,0l1,0l1,133l1,133l1,133l1,133l1,133l1,133l1,133l0,0l2,0l0,0l1,133l1,133l1,133l1,133l1,133l1,133l1,133l0,0l1,0l1,0l1,0l1,133l1,133l1,133l1,133l1,133l1,133l1,259l1,0l1,0l1,133l1,133l1,133l1,133l1,133l1,133l1,133l1,248l1,0l1,0l1,0l1,133l1,133l1,133l1,133l1,133l1,133l1,0l1,0l1,0l1,133l1,133l1,133l1,133l1,133l1,133l1,133l1,0l1,0l1,0l1,133l1,133l1,133l1,133l1,133l1,133l1,133l1,0l1,0l1,0l1,0l1,133l1,133l1,133l1,133l1,133l1,133l1,0l1,0l1,0l1,133l1,133l1,133l1,133l1,133l1,133l1,133l1,0l1,0l1,0l1,133l1,133l1,133l1,133l1,133l1,133l1,133l1,222l1,0l1,0l1,0l1,133l1,133l1,133l1,133l1,133l1,133l1,0l1,0l1,0l1,133l1,133l1,133l1,133l1,133l1,133l1,133l1,0l1,0l1,0l1,0l1,133l1,133l1,133l1,133l1,133l1,133l1,222l1,0l1,0l1,133l1,133l1,133l1,133l1,133l1,133l1,133l1,212l1,0l1,0l1,133l1,133l1,133l1,133l1,133l1,133l1,133l1,201l1,0l1,0l1,133l1,133l1,133l1,133l1,133l1,133l1,133l1,191l1,0l1,0l1,0l1,133l1,133l1,133l1,133l1,133l1,133l1,220l1,0l1,0l1,133l1,133l1,133l1,133l1,133l1,133l1,133l1,175l1,0l1,0l0,133l1,133l1,133l1,133l1,133l1,133l1,133l0,218l2,0l0,0l2,0l1,133l1,133l1,133l1,133l1,133l1,133l0,208l1,0l1,0l1,133l1,133l1,133l1,133l1,133l1,133l1,133l1,201l1,0l1,0l1,133l1,133l1,133l1,133l1,133l1,133l1,133l1,154l1,0l1,0l0,133l1,133l1,133l1,133l1,133l1,133l1,133l0,197l2,0l0,0l1,0l1,133l1,133l1,133l1,133l1,133l1,133l0,187l1,0l0,0l1,133l1,133l1,133l1,133l1,133l1,133l1,133l1,186l2,0l0,0l1,133l1,133l1,133l1,133l1,133l1,133l1,133l1,117l2,0l1,0l1,133l1,133l1,133l1,133l1,133l1,133l1,133l1,170l1,0l1,0l1,133l1,133l1,133l1,133l1,133l1,133l1,133l1,117l1,0l0,0l1,133l1,133l1,133l1,133l1,133l1,133l1,133l0,180l2,0l0,0l1,133l1,133l1,133l1,133l1,133l1,133l1,133l1,154l1,0l1,0l1,0l1,133l1,133l1,133l1,133l1,133l1,133l1,222l1,0l1,0l0,133l1,133l1,133l1,133l1,133l1,133l1,133l1,228l1,0l1,0l0,133l1,133l1,133l1,133l1,133l1,133l1,133l1,0l0,0l2,0l1,133l1,133l1,133l1,133l1,133l1,133l1,133l0,0l0,0l1,0l1,133l1,133l1,133l1,133l1,133l1,133l1,133l0,0l1,0l1,0l1,133l1,133l1,133l1,133l1,133l1,133l1,133l1,0l1,0l1,0l1,0l1,133l2,133l1,133l1,133l1,133l1,133l1,0l1,0l1,0l1,133l1,133l2,133l1,133l1,133l1,133l1,133l1,0l1,0l1,0l0,133l1,133l2,133l1,133l1,133l1,133l1,133l1,0l1,0l1,0l1,133l1,133l2,133l1,133l1,133l1,133l1,133l1,0l1,0l1,0l0,133l1,133l1,133l1,133l1,133l1,133l1,133l1,0l1,0l1,0l0,133l1,133l1,133l1,133l1,133l1,133l1,133l1,0l1,0l1,0l0,133l1,133l1,133l1,133l1,133l1,133l1,133l1,0l1,0l1,0l0,133l1,133l2,133l1,133l1,133l1,133l1,133l1,0l1,0l1,0l0,133l1,133l2,133l1,133l1,133l1,133l1,133l1,0l1,0l1,0l0,133l1,133l0,133l1,133l1,133l1,133l1,133l1,0l1,0l1,0l0,133l1,133l2,133l1,133l1,133l1,133l1,133l1,0l1,0l1,0l0,133l1,133l0,133l1,133l1,133l1,133l1,133l1,0l1,0l1,0l0,133l1,133l0,133l1,133l1,133l1,133l1,133l1,0l1,0l1,0l0,133l1,133l0,133l1,133l1,133l1,133l1,133l1,0l1,0l1,0l1,133l1,133l0,133l1,133l1,133l1,133l1,133l1,0l1,0l1,0l1,133l1,133l0,133l1,133l1,133l1,133l1,133l1,0l1,0l1,0l2,133l1,133l0,133l1,133l1,133l1,133l1,133l1,0l1,0l1,0l0,133l1,133l0,133l1,133l1,133l1,133l1,133l1,0l1,0l1,0l1,0l1,133l0,133l1,133l1,133l1,133l1,133l1,0l1,0l1,0l1,133l1,133l0,133l1,133l1,133l1,133l1,133l0,0l1,0l1,0l1,133l1,133l0,133l1,133l1,133l1,133l1,133l1,0l1,0l1,0l1,133l1,133l1,133l1,133l1,133l1,133l1,133l1,0l1,0l1,0l1,0l1,133l1,133l1,133l1,133l1,133l1,133l1,0l1,0l1,0l1,133l1,133l0,133l1,133l1,133l1,133l1,133l1,0l1,0l1,0l1,0l1,133l1,133l1,133l1,133l1,133l1,133l1,133l1,133l1,0l1,133l1,133l1,133l1,133l1,133l1,133l1,133l1,133l1,133l1,0l1,133l1,133l1,133l1,0l1,133l1,133l1,117l1,0l1,117l1,0l1,117l1,0l1,117l1,0l1,0l1,0l1,0l1,0l1,133l1,133l1,133l1,0l1,0l1,0l1,133l1,133l1,133l1,133l1,133l1,133l1,133l1,133l1,133l1,133l1,133l1,0l1,133l1,133l1,133l1,133l1,133l1,133l0,0l1,133l1,133l1,133l1,133l1,0l1,0l1,133l1,133l1,133l1,133l1,133l1,133l1,133l1,133l1,133l1,133l1,133l1,133l1,133l1,133l1,133l1,133l1,133l1,133l1,133l1,133l1,0l1,133l1,133l1,133l1,0l1,0l1,0l1,0l1,0l1,0l1,0l1,0l1,0l1,0l1,0l1,133l1,133l1,133l1,133l1,133l1,133l1,133l1,0l1,0l1,0l1,133l1,133l1,133l1,133l1,133l1,133l1,133l1,133l1,133l1,133l1,133l1,0l1,133l1,133l1,133l1,133l1,133l1,133l0,0l1,133l1,133l1,133l1,133l1,0l1,0l1,133l1,133l1,133l1,133l1,133l1,133l1,133l1,133l1,133l1,133l1,133l1,133l1,133l0,133l1,133l1,133l1,133l1,133l1,0l1,0l1,0l1,133l1,133l0,133l1,0l1,133l1,133l1,133l1,0l1,0l1,0l1,0l1,133l1,133l1,133l1,0l1,0l1,133l1,133l1,133l1,133l0,133l1,133l1,133l1,133l1,133l1,133l1,133l0,133l1,0l1,133l0,133l0,133l1,0l1,0l1,133l1,133l1,133l0,133l1,133l1,133l0,133l0,0l2,0l0,0l2,133l1,133l1,133l0,133l1,133l1,133l0,133l1,0l1,0l1,0l2,133l1,133l1,133l0,133l1,133l1,133l0,133l1,0l1,0l1,0l2,133l1,133l1,133l0,133l1,133l1,133l0,133l1,0l1,0l0,0l2,133l1,133l1,133l0,133l1,133l1,133l0,133l2,0l2,0l0,0l2,133l1,133l1,133l0,133l1,133l1,133l0,133l1,0l1,0l1,0l0,133l1,133l2,133l0,133l1,133l1,133l0,133l1,0l1,0l1,0l1,133l1,133l2,133l0,133l1,133l1,133l0,133l1,0l1,0l1,0l0,133l1,133l1,133l0,133l1,133l1,133l0,133l1,0l1,0l1,0l0,133l1,133l1,133l0,133l1,133l1,133l0,133l1,0l1,0l1,0l1,0l1,133l1,133l0,133l0,133l1,133l1,133l1,133l1,133l1,133l0,133l1,0l1,133l1,133l1,133l1,133l1,133l1,133l1,133l2,133l2,133l1,133l1,133l1,133l2,133l2,133l2,133l1,0l1,133l1,133l1,133l1,133l1,133l1,133l1,133l1,133l1,133l1,133l1,0l1,0l1,0l1,0l1,0l1,0l1,0l1,0l1,0l1,0l1,0l1,0l1,133l1,133l0,133l1,133l1,133l1,133l1,133l1,133l1,133l1,133l1,133l1,133l1,133l1,0l1,133l1,133l1,133l1,133l1,133l1,133l1,133l1,0l1,0l1,133l1,133l1,133l2,133l1,133l1,133l1,133l0,133l2,133l0,0l1,0l1,0l1,0l1,0l1,0l1,0l1,0l1,133l1,133l1,133l1,133l1,133l1,133l1,133l1,133l1,133l1,0l1,0l1,202l2,0l2,0l1,0l0,0l0,0l1,0l1,0l1,0l1,0l1,0l1,133l1,133l1,133l1,133l1,133l1,133l1,133l1,133l1,133l1,133l1,133l1,133l1,133l1,133l1,133l1,133l1,0l1,0l1,133l1,133l0,133l1,133l1,133l1,0l2,0l1,133l1,133l1,133l1,0l1,0l2,0l2,0l2,0l2,0l1,0l1,0l0,0l0,0l1,0l1,0l1,133l0,133l1,133l1,133l1,133l1,133l1,133l1,133l0,133l1,0l1,0l1,133l1,133l1,133l1,133l1,133l1,133l1,0l0,133l1,133l1,133l0,0l1,0l1,0l1,0l1,0l1,0l1,0l0,133l1,133l1,133l1,133l1,133l2,133l2,133l1,0l1,133l1,133l0,0l1,0l1,0l1,0l1,0l1,0l1,133l1,133l1,133l1,133l1,133l1,133l0,133l1,133l2,133l1,133l2,0l1,133l1,133l1,133l1,133l1,133l1,133l1,133l1,133l1,0l1,133l1,133l1,133l1,133l1,133l1,0l1,133l1,133l1,133l1,133l1,133l1,133l1,133l1,0l1,0l1,133l1,133l1,133l1,133l1,133l1,133l0,0l1,133l1,133l0,133l1,0l1,0l1,0l1,0l1,0l1,133l1,133l1,133l1,133l1,133l0,133l1,133l1,133l2,0l2,0l2,0l2,0l1,0l1,0l0,0l0,0l0,0l1,0l0,0l1,0l1,133l1,133l1,133l1,133l1,133l1,133l1,133l1,0l1,0l1,133l1,133l1,133l1,133l1,133l1,133l1,0l1,133l1,133l0,133l0,133l2,133l1,0l1,133l1,133l1,133l0,133l0,133l1,133l1,133l1,0l1,133l1,133l0,133l0,133l0,133l0,133l1,133l1,0l1,133l1,133l1,133l1,133l1,0l1,0l1,0l1,0l1,0l1,0l1,0l1,0l1,0l1,0l0,0l1,0l1,0l1,0l1,133l1,133l2,133l1,133l1,133l1,133l2,133l2,133l1,0l1,0l1,0l1,0l1,0l1,0l1,0l1,0l1,0l1,0l1,133l1,133l1,133l1,133l1,133l1,133l1,133l1,133l1,133l1,133l0,133l1,0l0,0l1,0l0,0l1,0l0,0l1,0l1,0l1,133l1,0l1,133l0,0l1,0l1,0l1,0l1,39l1,0l1,133l1,133l1,133l1,133l1,133l1,133l0,0l1,133l2,133l1,133l1,0l1,0l1,0l1,133l0,0l2,133l1,133l1,133l1,133l1,133l1,133l1,133l1,133l1,133l1,133l0,0l1,0l1,0l1,0l1,0l1,0l1,0l1,0l1,0l1,133l1,133l1,133l2,133l2,133l1,0l1,133l1,133l1,0l1,81l1,0l1,0l1,39l1,0l1,133l1,133l1,133l1,133l1,133l1,133l1,0l1,0l1,0l0,0l0,0l1,133l2,133l1,133l1,133l1,133l1,133l1,133l1,133l1,133l1,133l1,0l1,0l1,133l1,133l1,133l1,133l1,133l1,133l1,133l1,133l1,0l0,0l0,0l1,0l1,0l0,133l1,133l0,133l1,133l2,133l0,133l1,133l1,133l1,0l1,0l1,133l1,133l1,133l1,133l1,133l1,133l1,133l1,133l1,133l1,133l1,133l1,133l1,133l2,133l2,133l1,0l1,133l1,133l2,133l1,133l2,133l1,133l2,133l1,133l2,133l1,133l2,133l1,0l1,133l1,133l1,133l2,133l1,0l1,0l1,0l1,0l1,0l1,0l1,0l1,0l1,0l1,0l1,133l1,133l1,0l1,0l1,133l1,133l2,133l2,133l2,133l1,133l1,133l1,0l1,133l1,133l1,133l1,133l1,133l2,133l1,133l1,133l1,133l1,133l2,133l1,0l2,133l1,133l1,0l1,133l0,133l2,133l1,0l1,133l1,0l1,0l1,133l1,133l1,133l1,133l1,133l1,133l2,0l1,0l1,0l1,0l1,133l1,133l1,0l1,0l1,0l1,0l1,0l1,0l1,0l1,0l1,0l1,0l1,0l1,0l2,0l1,133l2,133l2,133l1,133l1,133l1,133l2,133l2,133l1,133l1,133l1,0l1,0l1,133l2,133l1,0l1,0l1,0l1,0l1,0l1,0l1,0l1,0l1,0l1,0l1,0l1,133l1,133l2,133l2,133l1,133l1,133l2,133l2,133l2,133l1,133l1,133l1,0l1,0l1,133l1,133l0,133l1,0l1,0l1,0l1,0l1,0l1,0l1,0l1,0l1,0l1,0l1,133l1,133l1,0l1,0l1,133l1,133l2,133l2,133l2,133l1,133l1,133l1,0l1,0l1,133l2,133l2,133l2,133l1,133l1,133l1,0l1,133l1,133l1,133l1,0l1,0l1,0l1,0l1,0l1,0l1,0l2,133l1,133l1,133l1,133l1,133l2,133l2,133l1,0l1,133l1,133l0,0l1,0l2,0l1,0l1,0l1,0l1,133l1,133l1,133l1,133l1,133l1,133l1,133l2,133l2,133l1,133l2,0l1,91l1,133l2,133l1,133l1,133l1,133l2,133l2,133l1,133l1,0l1,133l2,133l2,133l1,0l1,0l1,0l1,0l1,0l1,0l1,0l1,0l1,0l1,0l1,0l1,133l2,133l2,133l1,133l1,133l2,133l2,133l2,133l2,133l1,133l1,0l1,0l1,133l2,133l2,133l2,133l1,133l1,133l1,0l1,133l1,133l2,133l1,0l2,0l1,0l1,0l1,0l1,0l1,0l2,133l1,133l1,133l1,0l1,133l2,133l2,133l1,0l1,133l1,133l2,0l1,0l1,0l1,0l1,0l2,0l1,133l1,133l1,133l1,133l1,133l1,133l1,133l1,133l0,0l1,0l2,0l2,91l2,0l2,0l1,133l1,133l2,133l2,133l2,133l2,133l1,133l0,0l1,0l1,133l2,133l2,133l1,0l1,0l1,0l1,0l1,0l1,0l1,0l1,0l1,0l1,0l1,133l1,0l1,133l1,133l1,133l1,133l2,133l2,133l2,133l1,133l1,133l2,133l1,133l1,133l2,133l2,133l1,0l1,0l1,0l1,0l1,0l1,0l1,0l1,0l1,0l1,0l1,133l2,0l1,0l1,0l1,133l1,133l2,133l2,133l2,133l1,133l1,133l2,133l1,0l1,133l2,133l2,133l2,133l1,133l1,133l1,0l1,133l1,133l2,133l1,0l1,0l1,0l1,0l1,0l1,0l1,0l2,133l1,133l1,133l1,133l1,133l2,133l2,133l1,0l1,133l1,133l1,133l1,0l1,133l1,133l1,133l1,133l1,133l1,133l1,133l1,133l1,133l1,133l1,0l1,0l1,133l1,133l1,133l2,133l1,133l1,133l1,133l1,133l1,0l1,0l1,0l1,0l1,0l1,0l1,0l1,0l1,0l1,0l1,0l1,0l1,133l0,0l1,133l1,133l1,133l1,133l2,133l2,133l2,133l1,133l1,133l1,133l1,133l1,133l2,133l2,133l2,133l1,133l1,133l1,0l1,133l1,133l2,133l1,0l0,0l1,0l1,0l1,0l1,0l1,0l1,133l1,133l0,133l1,0l1,133l2,133l2,133l1,0l1,133l1,133l2,0l1,0l1,0l0,0l1,133l1,0l1,133l1,133l1,133l1,133l1,133l1,133l1,0l1,0l1,0l1,0l1,0l1,0l1,264l1,0l1,133l1,133l2,133l2,133l2,133l1,133l1,133l2,0l1,0l1,133l2,133l2,133l1,0l1,0l1,0l1,0l1,0l1,0l1,0l1,0l1,0l1,0l1,0l1,0l1,0l1,0l1,133l1,133l2,133l2,133l2,133l1,133l1,133l1,133l1,133l1,133l1,133l2,133l2,133l1,0l1,133l1,133l2,133l2,133l2,133l2,133l1,133l1,133l1,0l1,133l1,133l1,133l2,133l1,0l1,133l1,133l1,133l0,0l1,0l1,0l1,0l1,0l1,133l2,133l2,133l1,133l2,133l2,133l1,133l1,133l0,0l0,0l1,133l1,133l1,133l1,133l1,133l1,133l0,0l1,0l1,0l1,133l1,133l1,133l1,133l2,133l2,133l1,0l1,0l1,133l1,133l1,133l1,133l1,133l1,133l0,133l1,0l1,0l1,0l1,0l1,0l1,0l1,0l1,0l1,0l1,0l0,0l0,0l1,0l1,0l1,133l1,133l1,133l2,133l0,133l1,133l1,133l1,0l1,0l0,0l1,0l1,91l0,0l1,0l1,0l1,133l1,0l1,133l0,0l1,0l2,0l1,0l1,0l1,0l1,133l1,133l1,133l1,133l1,133l1,133l1,133l1,133l1,101l2,0l1,143l1,0l1,186l0,0l1,160l0,0l1,117l1,0l1,74l2,0l1,133l1,133l1,133l1,133l0,0l0,0l1,0l1,0l2,0l2,0l2,0l2,0l1,0l1,0l0,0l0,0l1,117l1,0l1,170l1,0l1,133l1,133l2,133l2,133l2,133l1,133l1,133l2,133l1,133l1,133l2,133l0,133l1,0l1,0l1,0l1,0l1,0l1,0l1,0l1,0l1,0l1,0l0,0l1,133l1,133l1,133l1,133l1,133l2,133l2,133l2,133l1,133l1,133l1,133l1,133l1,133l2,133l2,133l2,133l1,133l1,133l1,0l1,133l1,133l2,133l2,0l1,0l1,0l1,0l1,0l1,0l1,0l1,133l2,0l1,0l1,133l2,133l2,133l2,133l1,0l1,133l1,133l0,0l1,0l0,0l1,0l1,0l1,133l1,133l1,133l1,133l1,133l1,133l1,133l2,133l1,0l1,133l1,133l1,0l1,0l1,258l1,0l1,133l1,133l1,0l1,0l1,0l1,0l1,0l1,0l1,0l1,0l1,0l1,0l1,0l1,0l1,0l1,0l1,0l1,0l1,133l1,133l2,133l2,133l2,133l2,133l1,133l1,0l1,133l1,133l2,133l2,133l2,133l1,133l1,133l1,0l1,133l1,133l2,133l1,0l1,0l1,0l1,0l1,0l1,0l1,0l1,133l1,133l1,133l2,133l1,133l2,133l2,133l1,0l1,133l1,133l0,0l1,0l1,0l0,0l1,39l1,0l1,133l1,133l1,133l1,133l1,133l1,133l1,0l1,133l0,0l1,0l0,0l1,0l1,0l0,0l1,133l1,133l1,133l2,133l2,133l1,133l1,133l1,133l2,133l2,133l2,133l2,133l1,133l0,133l1,133l1,133l2,133l2,133l2,133l1,133l1,133l1,133l2,133l1,0l1,0l1,0l1,0l1,0l1,133l1,133l1,133l1,133l2,133l1,0l1,133l1,133l1,0l1,0l1,133l1,133l1,133l1,133l1,133l1,133l1,133l1,133l1,133l1,133l1,133l1,133l1,0l1,0l1,0l1,0l1,0l1,0l1,0l1,0l1,0l1,0l1,0l1,0l1,133l1,133l1,133l1,133l1,133l1,133l2,133l2,133l2,133l1,133l1,133l1,133l1,133l1,133l2,133l2,133l2,133l1,133l1,133l2,0l1,0l1,133l2,133l2,133l2,133l1,0l1,133l1,133l1,133l0,133l1,133l1,133l2,133l2,133l2,133l1,133l1,133l1,0l1,0l1,133l2,133l2,133l1,133l1,133l1,0l1,0l1,0l1,0l1,0l1,0l1,0l1,0l1,133l1,133l1,133l1,133l1,133l1,133l1,133l1,133l2,0l1,0l1,0l1,0l1,0l1,0l1,0l1,0l0,0l1,0l1,0l1,133l1,0l1,133l0,0l1,133l1,133l1,0l1,0l1,0l1,0l2,0l1,0l0,0l1,133l1,0l1,133l1,133l1,133l1,133l1,133l1,133l1,133l1,133l1,133l1,133l2,133l1,133l1,133l1,133l2,226l2,0l1,0l1,0l0,0l0,0l0,0l0,0l1,133l1,133l2,0l1,0l1,0l1,0l0,0l1,0l0,0l1,0l1,0l1,0l2,0l1,0l2,133l2,133l2,133l2,133l1,133l1,133l2,133l0,133l0,133l1,133l1,133l2,133l1,133l1,133l1,133l0,133l0,133l1,133l1,133l1,133l0,133l1,133l1,133l2,133l1,133l2,133l1,133l1,133l2,133l2,133l2,133l1,133l2,133l1,133l0,133l1,133l1,133l1,133l1,133l1,133l1,133l1,133l1,133l1,133l1,133l1,133l1,133l1,133l1,133l1,133l1,133l1,133l1,133l1,133l1,133l2,133l2,133l1,133l0,0l1,133l2,133l2,133l1,0l1,0l1,0l1,0l1,0l1,0l1,0l1,0l1,0l1,0l1,0l1,133l1,133l1,133l1,133l1,133l2,133l2,133l2,133l1,133l1,133l1,0l1,133l1,133l2,133l2,0l0,0l1,0l1,0l1,0l1,133l1,0l1,133l1,133l2,133l2,133l2,133l2,133l1,133l1,133l1,133l2,133l1,133l1,133l2,133l2,133l1,133l1,133l0,0l1,0l1,0l1,0l1,0l1,0l1,133l1,133l1,133l1,133l1,133l1,133l1,133l1,133l1,133l1,0l1,0l1,133l0,0l1,0l0,0l1,0l1,0l0,0l1,0l0,0l1,133l1,0l1,133l1,133l1,133l1,133l1,133l1,133l1,0l1,133l2,133l2,133l1,133l1,133l1,0l1,0l1,0l1,0l1,238l1,0l1,133l1,133l1,0l1,0l1,0l1,0l1,0l1,0l1,0l1,0l1,0l1,0l1,0l1,0l1,0l1,133l1,133l1,133l1,133l1,133l2,133l2,133l2,133l1,133l1,133l1,0l1,133l1,133l2,133l2,133l2,133l2,133l1,133l1,0l1,133l1,133l0,133l1,0l2,0l1,0l1,0l1,0l1,0l1,0l1,0l1,0l1,238l1,133l2,133l2,133l2,133l1,133l1,185l1,133l1,133l1,0l1,133l1,0l1,0l0,0l1,0l0,0l0,0l1,0l0,0l1,0l1,0l1,133l1,133l1,133l1,133l1,133l1,133l1,133l1,222l1,0l1,248l1,0l1,248l1,0l1,133l1,133l1,133l1,133l2,133l1,133l1,133l1,133l2,133l1,0l0,0l1,0l1,0l1,0l1,0l1,0l0,0l1,0l0,0l1,0l1,0l1,133l2,133l1,0l1,133l1,133l1,0l0,0l1,0l2,0l1,0l1,0l1,133l1,133l1,133l1,133l1,133l1,133l1,133l1,133l1,133l1,133l2,133l2,133l2,133l1,133l1,133l1,133l1,133l2,133l2,133l1,0l1,133l1,133l2,133l2,133l2,133l1,133l1,133l2,0l1,0l1,133l2,133l2,133l2,133l1,0l1,0l1,133l2,133l0,133l1,133l1,133l2,133l2,133l2,133l2,133l1,133l1,0l1,259l1,133l2,133l2,133l1,0l1,0l1,0l1,0l1,0l1,0l1,0l1,0l1,0l1,0l1,0l1,0l1,133l1,133l1,133l1,133l1,133l1,133l1,0l1,0l1,0l1,0l1,0l1,0l1,0l1,0l2,0l1,0l1,264l1,0l1,238l1,0l1,212l1,133l1,133l1,0l2,0l2,0l1,0l2,0l0,0l1,0l1,0l1,133l1,0l1,133l1,0l1,0l1,133l1,133l1,133l1,133l1,133l1,133l1,133l1,0l1,0l1,0l1,0l1,0l1,0l0,0l0,0l1,0l0,0l1,0l1,133l1,133l2,0l0,0l1,0l1,0l0,0l2,0l0,0l2,0l1,0l1,0l2,0l0,0l1,133l1,133l1,133l1,133l1,133l1,133l2,133l2,133l2,133l2,133l1,133l1,0l1,133l1,133l2,133l2,133l2,133l1,133l1,133l2,0l1,133l1,133l2,133l1,0l1,0l1,0l0,0l2,0l1,0l1,0l1,133l1,133l1,133l1,133l1,0l1,133l2,133l1,0l1,133l1,133l1,0l1,0l2,0l2,0l1,0l1,0l1,133l1,133l1,133l1,133l1,133l1,133l1,133l1,133l1,133l1,133l0,0l2,133l2,133l2,133l1,133l1,133l1,133l0,133l0,133l1,0l1,133l1,133l2,133l2,133l2,133l2,133l1,133l1,0l1,222l1,133l2,133l2,133l2,133l1,133l1,133l1,133l2,133l1,0l2,0l0,0l1,0l1,0l1,133l1,133l1,133l1,133l0,133l1,0l1,133l1,133l1,0l2,0l1,133l1,133l1,133l1,133l1,133l1,133l1,170l1,0l1,222l1,0l1,133l1,133l1,0l1,0l1,0l1,0l1,0l1,0l1,0l1,0l1,0l1,0l1,0l1,0l1,133l1,0l1,133l1,133l1,133l1,133l2,133l2,133l2,133l1,133l1,133l2,133l1,133l1,133l2,133l2,133l2,133l2,133l1,133l2,133l1,133l1,133l2,133l2,133l2,133l1,133l1,133l1,133l2,133l1,0l1,0l1,0l1,0l1,0l1,133l1,133l1,222l1,133l2,133l2,133l1,133l1,133l1,0l1,0l1,133l1,133l1,133l1,133l1,133l1,133l2,133l2,133l2,133l1,133l1,133l1,133l1,0l1,0l1,0l1,0l1,0l1,0l1,0l1,0l1,0l1,0l1,0l1,0l1,201l1,0l1,0l0,0l1,133l1,133l2,133l2,133l2,133l1,133l1,133l1,133l1,133l1,133l2,133l2,133l2,133l2,133l1,133l2,0l1,0l1,133l2,133l1,0l1,133l1,133l1,0l1,0l1,0l1,0l1,0l1,0l1,0l1,0l2,0l1,0l1,0l1,0l1,133l1,133l2,133l2,133l2,133l1,133l1,133l1,0l1,133l1,133l2,133l1,0l1,133l1,133l1,0l1,0l1,0l1,0l1,0l1,0l1,0l1,0l0,0l1,0l1,0l1,133l1,133l1,133l2,133l2,133l2,133l1,133l1,133l1,0l1,133l1,133l2,133l2,133l2,133l1,133l1,0l1,133l2,133l2,133l1,0l1,0l1,0l1,0l1,0l1,0l1,0l1,0l1,0l1,0l0,0l1,0l0,0l1,0l1,133l1,133l2,133l2,133l2,133l2,133l1,133l0,0l1,0l1,133l2,133l2,133l1,133l1,133l1,133l1,133l2,0l1,0l1,0l1,0l1,0l1,0l1,0l1,0l1,0l1,0l1,0l1,0l0,0l1,133l1,133l1,133l1,133l1,133l2,133l2,133l2,133l2,133l1,133l1,133l1,133l1,0l1,133l1,0l1,0l0,0l1,0l0,0l0,0l1,0l0,0l1,0l1,0l1,133l1,0l1,133l0,0l1,0l2,0l0,0l0,0l1,0l1,133l1,133l1,133l1,133l1,133l1,133l2,0l2,91l0,0l1,0l1,0l1,133l1,133l1,133l1,133l1,133l1,133l1,133l1,0l2,133l1,133l1,133l1,133l1,133l1,133l1,133l1,133l1,133l2,133l2,133l2,133l1,133l1,133l1,0l1,133l1,133l2,133l1,0l0,0l1,0l1,0l1,0l1,0l1,0l2,133l1,133l1,133l1,133l2,133l1,133l2,133l1,0l1,133l1,133l1,0l0,0l2,0l1,0l2,0l2,0l1,133l1,133l1,133l1,133l1,133l1,133l1,133l1,133l1,133l1,133l0,133l1,133l1,133l1,133l1,133l1,133l1,133l2,133l2,133l1,0l0,218l1,133l2,133l2,133l1,0l1,0l1,0l1,0l1,0l1,0l1,0l1,0l1,0l1,0l0,0l1,133l1,133l1,133l1,133l1,133l2,133l2,133l2,133l2,133l1,133l2,133l1,133l1,133l2,133l2,133l2,133l1,133l1,133l1,0l1,133l1,133l2,133l1,0l1,0l1,0l1,0l1,0l1,0l1,0l1,133l1,133l0,133l1,0l1,133l1,133l2,133l1,0l1,133l1,133l2,0l1,0l0,0l1,0l1,0l1,133l1,133l1,133l1,133l1,133l1,133l1,133l1,164l1,0l1,201l1,0l1,191l1,0l1,154l1,0l1,133l1,133l1,0l1,0l1,0l1,0l1,0l1,0l1,0l1,0l1,0l1,0l1,0l1,0l1,133l1,133l2,133l2,133l1,133l1,133l2,133l2,133l2,133l1,133l1,133l2,133l1,133l1,133l2,133l1,0l1,0l1,0l1,0l1,0l1,0l1,0l1,0l1,0l1,0l1,0l0,133l1,0l1,133l1,133l1,133l1,133l2,133l2,133l2,133l1,133l1,133l1,133l1,133l1,133l2,133l2,133l2,133l1,0l2,110l1,133l2,133l0,133l1,0l1,0l1,0l1,0l1,0l1,0l1,0l1,0l1,0l1,0l1,133l2,133l1,133l1,133l1,133l1,133l2,133l2,133l2,133l2,133l1,133l1,133l1,133l1,133l2,133l2,133l2,133l1,133l1,133l1,0l1,133l1,133l2,133l1,0l1,0l1,0l1,0l1,0l1,0l1,0l1,143l1,0l1,133l1,133l1,133l1,133l2,133l1,0l1,133l1,133l0,0l1,0l1,0l2,0l2,0l2,0l1,133l1,133l1,133l1,133l1,133l1,133l1,133l1,133l1,137l0,133l0,133l0,133l0,133l0,133l1,133l1,133l1,133l2,133l2,133l1,133l0,133l1,133l2,133l0,133l1,0l1,0l1,0l1,0l1,0l1,0l1,0l1,0l1,0l1,0l1,133l1,133l1,133l1,133l1,133l1,133l2,133l2,133l2,133l2,133l1,133l1,133l1,133l1,133l0,133l2,133l0,133l1,133l1,133l1,0l1,133l1,133l2,133l1,0l2,0l1,0l1,0l1,0l1,0l1,0l1,133l1,133l1,133l1,133l1,133l1,133l2,133l1,0l1,133l1,133l1,0l2,0l0,0l1,0l2,0l2,0l1,133l1,133l1,133l1,133l1,133l1,133l1,133l1,133l1,133l1,133l1,133l1,133l1,133l1,133l1,133l1,133l1,133l0,133l0,133l1,133l1,133l1,133l2,133l0,133l1,0l1,0l1,0l1,0l1,0l1,0l1,0l1,0l1,0l1,0l1,133l1,133l0,0l0,133l1,133l1,133l2,133l0,133l0,133l0,133l1,133l1,133l1,133l1,133l0,133l0,133l0,133l1,133l1,133l1,0l1,133l1,133l2,133l1,0l0,0l1,0l1,0l1,0l1,0l1,0l1,117l1,0l0,133l1,133l2,133l1,133l2,133l1,0l1,133l1,133l1,0l2,0l0,0l1,0l2,0l2,0l1,133l1,133l1,133l1,133l1,133l1,133l1,133l1,133l1,133l1,133l1,133l1,133l0,133l1,133l1,133l1,133l1,133l0,133l0,133l1,133l1,117l1,133l0,133l0,133l1,0l1,0l1,0l1,0l1,0l1,0l1,0l1,0l1,0l1,0l1,133l1,133l0,133l0,133l1,133l1,133l2,133l0,133l0,133l0,133l1,133l0,133l1,133l1,133l2,133l0,133l2,133l1,133l1,133l1,0l1,133l1,133l0,133l1,0l2,0l1,0l1,0l1,0l1,0l1,0l2,133l1,0l2,128l0,0l1,154l1,133l2,133l1,0l1,133l1,133l1,0l2,0l0,81l2,0l1,0l1,0l1,133l1,133l1,133l1,133l1,133l1,133l1,133l1,133l0,133l1,0l1,133l1,133l0,72l1,0l1,133l1,133l1,133l0,133l0,133l1,0l1,133l1,133l0,133l0,133l0,133l0,133l1,133l1,0l1,0l1,133l2,133l0,133l0,133l1,133l1,133l1,133l2,133l1,0l0,0l1,0l1,0l1,0l1,133l1,133l1,133l1,133l0,133l0,133l1,133l1,133l2,0l1,0l1,133l1,133l1,133l1,133l1,133l1,133l1,133l1,133l1,133l1,133l1,133l1,133l1,137l0,133l0,133l0,133l0,133l0,133l0,133l0,133l0,133l0,133l0,133l0,133l0,133l0,133l0,133l0,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1,133l0,0l0,133l1,133l0,133l1,133l1,0l1,0l0,133l1,133l1,133l1,133l1,133l1,133l1,133l1,133l0,133l1,133l1,133l1,133l1,133l1,0l1,0l1,133l1,133l2,133l0,133l1,0l1,0l1,0l1,0l1,0l1,0l1,0l1,0l1,0l1,0l1,133l1,133l0,133l0,133l1,133l1,133l0,133l0,133l0,133l1,133l1,133l1,0l1,0l1,133l2,133l0,133l1,0l1,0l1,0l1,0l1,0l1,0l1,0l1,0l1,0l1,0l0,133l0,133l0,133l1,133l1,133l1,133l2,133l0,133l0,133l2,133l1,133l0,133l1,133l1,133l0,133l1,0l0,133l1,133l1,133l1,0l1,133l1,133l0,133l1,0l1,0l1,0l1,0l1,0l1,0l1,0l0,133l1,133l0,133l1,0l1,133l1,133l2,133l1,0l1,133l1,133l1,133l2,0l1,133l1,133l1,133l1,133l1,133l1,133l1,133l1,133l1,133l1,133l1,0l1,0l1,0l1,0l1,0l1,0l1,0l1,0l1,133l1,133l1,0l1,0l1,0l1,0l1,0l1,0l1,0l1,0l1,0l1,0l1,0l1,0l1,133l1,133l0,133l0,133l1,133l1,133l0,133l0,133l0,133l1,133l1,133l0,133l1,133l1,133l1,133l1,0l1,133l1,133l1,0l1,0l1,0l1,0l1,0l1,0l1,0l1,0l0,133l1,0l1,133l1,133l1,133l1,133l0,133l0,133l0,133l1,133l1,133l1,133l1,133l1,133l0,133l2,133l0,133l1,133l1,0l1,133l0,133l0,133l1,0l1,0l1,0l1,0l1,0l1,0l1,0l1,0l1,0l1,0l0,0l0,0l1,133l1,133l1,133l1,133l0,133l0,133l0,133l0,133l1,133l1,133l1,133l1,133l0,133l0,133l1,0l1,0l1,0l1,0l1,0l1,0l1,0l1,0l1,0l1,0l0,0l0,0l1,133l1,133l1,133l1,133l1,133l1,133l2,0l1,0l1,0l1,0l1,0l1,0l1,0l1,0l1,133l1,133l1,133l1,133l1,133l1,133l0,0l1,133l1,133l1,0l1,133l1,0l1,0l0,0l1,0l0,0l0,0l1,0l1,0l1,0l0,0l0,0l1,133l1,133l1,133l1,133l1,133l1,133l1,133l1,133l0,133l0,133l0,133l1,133l1,133l1,133l1,133l1,133l0,133l1,0l1,133l1,133l0,133l0,133l0,133l1,133l1,133l1,0l1,133l1,133l0,133l1,0l1,0l1,0l1,0l1,0l1,0l1,0l0,133l1,133l1,133l1,133l1,133l1,133l2,133l1,0l1,133l1,133l1,0l1,133l2,10l1,133l0,0l1,0l1,133l1,133l1,133l1,133l1,133l1,133l1,133l1,133l0,133l0,133l0,133l0,133l1,133l1,0l1,133l1,133l1,133l0,133l0,133l1,0l1,133l1,133l0,133l0,133l0,133l1,0l1,133l1,133l1,133l0,133l0,133l0,133l1,133l1,133l1,133l1,133l2,133l0,133l0,133l1,133l1,133l1,133l1,133l0,0l1,0l1,0l1,0l1,0l1,133l1,133l1,0l1,133l0,133l1,0l1,133l1,133l1,0l1,0l1,133l1,133l1,133l1,133l1,133l1,133l1,133l1,133l1,133l1,133l1,133l1,133l0,0l0,0l1,0l1,0l2,0l2,0l2,0l2,0l1,0l1,0l0,0l0,0l1,133l1,133l0,133l1,0l1,133l1,133l0,133l0,133l0,133l1,133l1,133l1,133l1,133l1,133l0,133l0,133l0,133l0,133l1,133l1,133l1,0l1,133l0,133l0,133l0,133l1,133l1,133l1,133l0,133l1,0l0,0l0,0l1,0l1,0l1,133l1,133l1,133l1,133l0,133l1,0l1,133l1,133l1,0l1,0l1,133l1,133l1,133l1,133l1,133l1,133l2,133l0,133l0,133l1,133l1,133l1,133l1,0l1,0l1,0l1,0l1,0l1,0l1,0l1,0l1,0l1,0l1,0l1,0l0,133l0,133l1,0l1,0l1,133l1,133l0,133l0,133l0,133l1,133l1,133l1,0l1,133l1,133l0,133l0,133l0,133l0,133l1,133l1,133l1,0l1,133l0,133l0,133l0,133l1,133l1,133l1,133l0,133l1,0l1,0l0,0l1,0l1,0l1,133l1,133l1,133l1,133l0,133l1,0l1,133l1,133l2,0l1,0l1,133l1,133l1,133l1,133l1,133l1,133l1,133l1,133l1,133l1,133l1,133l1,133l1,0l2,0l1,0l1,0l1,0l0,0l1,0l0,0l1,0l1,0l1,0l2,0l1,133l1,133l1,0l1,0l1,133l1,133l0,133l0,133l0,133l1,133l1,133l1,0l1,133l1,133l0,133l0,133l0,133l0,133l1,133l1,133l1,133l1,133l0,133l0,133l0,133l1,133l1,133l1,133l0,133l1,0l1,0l2,0l1,0l1,0l1,133l1,133l0,133l1,133l0,133l0,133l1,0l1,133l2,0l1,0l1,133l1,133l1,133l1,133l1,133l1,133l0,133l1,0l1,133l1,133l1,133l1,133l1,0l1,0l1,0l1,0l1,0l1,0l1,0l1,0l1,0l1,0l1,0l1,0l1,133l1,133l0,133l1,133l1,133l1,133l0,133l0,133l0,133l1,133l1,133l1,133l1,133l1,133l0,133l0,133l1,0l1,0l1,0l1,0l1,0l1,0l1,0l1,0l1,0l1,0l0,0l0,133l0,133l0,133l1,133l1,133l0,133l0,133l0,133l0,133l1,133l1,133l1,133l1,133l0,133l0,133l0,133l1,133l1,133l1,0l1,133l1,133l0,133l1,0l1,0l1,0l1,0l1,0l1,0l1,0l1,133l1,0l1,133l1,133l0,133l1,133l2,133l1,0l1,133l1,133l0,0l1,0l0,0l1,0l1,0l1,0l1,133l1,133l1,133l1,133l1,133l1,133l0,133l1,133l1,133l1,133l1,133l1,133l1,133l1,133l1,133l1,133l1,133l0,133l0,133l1,133l1,133l1,133l0,133l0,133l0,133l1,133l1,133l0,0l1,0l1,133l0,133l1,133l1,133l1,133l1,133l1,133l1,133l2,133l1,133l1,133l0,133l0,133l0,133l0,133l1,133l1,133l1,133l1,133l0,133l0,133l1,0l1,0l1,0l1,0l1,0l1,0l1,0l1,0l1,0l1,0l0,0l0,0l1,133l1,133l1,133l1,133l1,133l1,133l0,0l1,0l1,0l1,0l1,0l1,0l1,0l1,0l2,0l1,0l1,0l2,0l1,133l1,133l1,133l1,133l1,133l1,0l1,0l1,0l1,0l0,0l1,0l0,0l1,133l1,0l1,133l1,0l0,0l0,0l1,133l1,133l1,133l1,133l1,133l1,133l0,133l0,133l1,133l0,133l1,133l1,133l2,133l0,133l0,133l1,133l1,133l1,133l1,133l1,133l0,133l0,133l0,133l0,133l1,133l1,133l1,133l1,133l2,133l0,133l0,133l1,133l1,133l1,133l0,133l1,133l0,0l1,133l1,33l2,0l1,133l1,133l0,133l1,133l0,133l0,133l1,133l1,133l0,0l0,0l1,133l1,133l1,133l1,133l1,133l1,133l0,0l1,0l1,133l1,133l1,133l1,133l1,0l1,0l1,0l1,0l1,0l1,0l1,0l1,0l1,0l1,0l1,0l1,0l0,133l0,133l1,133l1,0l1,133l1,133l0,133l0,133l0,133l1,133l1,133l1,133l1,133l1,133l0,133l0,133l0,133l1,133l1,133l0,0l1,0l1,133l1,133l2,133l0,133l1,133l1,133l1,133l1,133l0,133l1,133l1,133l0,133l0,133l0,133l2,133l1,133l1,133l1,133l1,133l0,133l1,0l1,0l1,0l1,0l1,0l1,0l1,0l1,0l1,0l1,0l1,0l1,133l1,133l1,133l1,133l1,133l1,133l1,133l1,133l2,0l1,0l1,0l1,0l1,0l1,0l1,0l1,0l1,0l1,0l1,0l1,0l1,0l1,0l1,0l1,133l1,133l1,0l1,0l1,39l1,0l0,0l1,0l0,0l1,133l1,0l1,133l1,133l1,133l1,133l1,133l1,133l1,133l1,133l1,133l1,133l1,133l1,0l1,133l1,133l0,133l1,0l1,0l1,0l1,0l1,0l1,0l1,0l1,133l1,133l1,0l1,0l1,0l1,0l1,0l1,0l1,0l1,0l1,0l1,0l1,0l1,0l1,133l0,0l1,133l1,133l1,133l1,133l0,133l0,133l0,133l0,133l1,133l1,133l1,133l1,133l0,133l0,133l0,133l1,133l1,133l1,0l1,133l1,133l0,133l1,0l0,0l1,0l1,0l1,0l1,0l1,0l1,133l1,133l1,133l1,133l1,133l1,133l2,133l1,0l1,133l1,133l1,0l0,0l1,0l0,0l1,133l1,0l1,133l1,133l1,133l1,133l1,133l1,133l0,0l0,133l2,133l0,133l1,133l1,0l1,0l0,133l1,133l1,133l1,133l0,133l0,133l1,0l0,133l1,133l0,133l0,133l1,0l1,0l1,0l1,0l1,0l1,0l1,0l1,0l1,0l1,0l1,133l1,133l0,0l0,133l1,133l1,133l0,133l0,133l0,133l0,133l1,133l1,133l1,133l1,133l0,133l0,133l0,133l1,133l1,133l1,0l1,133l1,133l0,133l1,133l1,133l1,133l1,133l1,133l1,0l1,133l1,133l1,133l1,133l1,133l1,133l1,133l1,133l1,133l1,133l1,133l1,133l2,0l1,133l1,133l1,133l1,133l1,133l1,133l1,133l1,133l1,133l1,133l1,133l1,133l1,133l1,133l1,133l0,133l1,133l1,0l1,133l1,133l0,133l2,133l2,133l1,0l0,0l1,133l0,133l1,133l1,0l1,0l1,0l1,0l1,0l1,0l1,0l1,0l1,0l1,0l0,133l1,133l1,133l1,133l1,133l1,133l0,133l0,133l0,133l0,133l1,133l0,133l1,133l1,133l0,133l1,133l1,117l1,133l1,133l1,0l1,133l1,133l1,133l1,133l0,133l0,133l2,0l1,178l1,133l2,0l1,133l1,133l1,133l1,133l1,133l1,133l1,133l1,133l0,133l1,133l1,133l1,133l0,133l0,133l0,133l1,133l1,133l1,133l1,133l1,133l0,133l0,133l1,0l1,0l1,133l1,133l0,133l0,133l0,133l0,133l1,133l1,133l1,0l1,133l1,133l0,133l0,133l1,133l1,133l1,133l0,133l0,0l1,0l1,133l1,133l0,133l1,133l1,133l1,133l0,133l1,133l0,133l1,133l1,133l1,22l2,0l1,133l1,133l1,133l1,133l1,133l1,133l1,133l1,0l1,133l1,133l1,133l1,133l1,0l0,0l1,0l1,0l1,0l2,0l1,0l2,0l1,0l1,0l1,0l0,0l1,133l1,133l1,133l1,133l0,133l1,133l1,133l1,133l1,133l0,133l0,0l0,133l2,133l0,133l1,133l1,0l1,0l0,133l1,133l1,133l1,133l1,133l1,133l1,133l0,133l1,133l1,133l1,133l1,133l0,133l1,133l1,133l1,133l1,133l1,0l0,133l1,133l1,0l1,133l1,133l0,0l0,133l2,133l0,133l1,133l1,0l1,0l0,133l1,133l1,133l1,133l1,133l1,133l1,133l0,133l1,133l1,133l1,133l1,133l0,133l1,133l1,133l1,133l1,133l1,133l0,133l1,133l1,0l1,133l1,133l0,0l0,133l1,133l0,133l1,133l1,0l1,0l0,133l1,133l1,133l1,133l1,133l1,133l1,133l0,133l1,133l1,133l1,133l1,133l0,133l1,133l1,133l1,133l1,133l1,133l0,133l1,133l1,0l1,133l1,133l0,133l1,133l1,133l1,133l0,0l0,133l0,133l0,133l1,133l1,0l1,0l0,133l1,133l1,133l1,133l1,133l1,133l1,133l0,133l1,133l1,133l1,133l1,133l0,133l1,133l1,133l1,133l1,133l1,133l0,133l0,133l1,133l1,133l0,133l1,133l1,0l1,133l1,133l1,133l1,133l1,133l1,133l0,0l0,133l0,133l0,133l1,133l1,0l1,0l0,133l1,133l1,133l1,133l1,133l1,133l1,133l0,133l1,133l1,133l1,133l1,133l0,133l1,133l1,133l1,133l1,133l1,133l0,133l0,133l1,133l0,133l0,133l1,133l1,0l1,133l1,133l0,133l1,133l1,133l1,133l0,0l0,133l0,133l0,133l1,133l1,0l1,0l0,133l1,133l1,133l1,133l1,133l1,133l1,133l0,133l1,133l1,133l1,133l1,133l0,133l1,133l1,133l1,133l1,133l1,133l0,133l0,133l1,133l0,133l0,133l1,133l1,0l1,133l1,133l1,133l1,133l1,133l1,133l0,0l0,133l0,133l0,133l1,133l1,0l1,0l0,133l1,133l1,133l1,133l1,133l1,133l1,133l0,133l1,133l1,133l1,133l1,133l0,133l2,133l1,133l1,133l1,133l1,133l0,133l0,133l1,133l1,133l0,133l1,133l1,0l1,133l1,133l1,133l1,133l1,133l1,133l0,0l0,133l0,133l0,133l1,133l1,0l1,0l0,133l1,133l1,133l1,133l1,133l1,133l1,133l0,133l1,133l1,133l1,133l1,133l0,133l2,133l1,133l1,133l1,133l1,133l0,133l0,133l1,133l1,133l0,133l1,133l1,0l1,133l1,133l1,133l2,133l1,133l1,133l0,0l0,133l0,133l0,133l1,0l1,0l1,0l0,133l1,133l1,133l1,133l1,133l1,133l1,133l0,133l1,133l1,133l1,133l1,133l0,133l1,133l2,133l1,133l1,133l2,133l0,133l0,133l1,133l0,133l0,133l1,133l1,0l1,133l1,133l0,133l2,133l1,133l1,133l0,0l0,133l0,133l0,133l1,133l1,0l1,0l0,133l1,133l1,133l1,133l1,133l1,133l1,133l0,133l1,133l1,133l1,133l1,133l0,133l1,133l1,133l1,133l1,133l1,133l0,133l0,133l1,133l1,133l0,133l1,133l1,0l1,133l1,133l0,133l2,133l1,133l1,133l0,0l0,133l0,133l0,133l1,133l1,0l1,0l0,133l1,133l1,133l1,133l1,133l1,133l1,133l0,133l1,133l1,133l1,133l1,133l0,133l1,133l1,133l1,133l1,133l1,133l0,133l0,133l1,133l2,0l0,133l1,133l1,0l1,133l1,133l2,133l2,133l1,133l1,133l0,0l0,133l0,133l0,133l1,133l1,0l1,0l0,133l1,133l1,133l1,133l1,133l1,133l1,133l0,133l1,133l1,133l1,133l1,133l0,133l1,133l1,0l1,133l1,133l1,133l0,133l0,133l1,133l2,133l2,133l1,133l1,0l1,133l1,133l0,133l2,133l1,133l1,133l0,0l0,133l0,133l0,133l1,133l1,0l1,0l0,133l1,133l1,133l1,133l1,133l1,133l1,133l0,133l1,133l1,133l1,133l1,133l2,133l2,133l1,133l1,133l1,133l1,133l0,133l0,133l1,133l1,133l2,133l1,133l1,0l1,133l1,133l2,133l2,133l1,133l1,133l0,0l0,133l0,133l0,133l1,0l1,0l1,0l0,133l1,133l1,133l1,133l1,133l1,133l1,133l0,133l1,133l1,133l1,133l1,133l2,133l1,133l2,133l1,133l1,133l2,133l1,133l1,133l1,133l1,133l2,133l1,133l1,0l1,133l1,133l0,133l2,133l1,133l1,133l0,0l1,133l1,133l1,133l1,133l1,0l1,0l1,133l1,133l1,133l1,133l1,133l1,133l1,133l1,133l1,133l1,133l1,133l1,133l2,133l1,133l1,133l1,133l1,133l1,133l1,133l1,133l1,133l1,0l2,133l1,133l1,0l1,133l1,133l2,133l2,133l1,133l1,133l0,0l1,133l1,133l1,133l1,133l1,0l1,0l1,133l1,133l1,133l1,133l1,133l1,133l1,133l1,133l1,133l1,133l1,133l1,133l2,133l2,133l1,133l1,133l1,133l1,133l1,133l1,133l1,133l1,0l2,133l1,133l1,0l1,133l1,133l1,133l2,133l1,133l1,133l0,0l1,133l1,133l1,133l1,133l1,0l1,0l1,133l1,133l1,133l1,133l1,133l1,133l1,133l1,133l1,133l1,133l1,133l1,133l2,133l1,133l1,133l1,133l1,133l1,133l1,133l1,133l1,133l2,133l2,133l1,133l1,0l1,133l1,133l2,133l2,133l1,133l1,133l0,0l1,133l1,133l1,133l1,133l1,0l1,0l1,133l1,133l1,133l1,133l1,133l1,133l1,133l1,133l1,133l1,133l1,133l1,133l2,133l2,133l1,133l1,133l1,133l1,133l1,133l1,133l1,133l1,133l2,133l1,133l1,0l1,133l1,133l1,133l2,133l1,133l1,133l0,0l1,133l1,133l1,133l1,0l1,0l1,0l1,133l1,133l1,133l1,133l1,133l1,133l1,133l1,133l1,133l1,133l1,133l1,133l2,133l1,133l1,133l1,133l1,133l1,133l1,133l1,133l1,133l1,133l2,133l1,133l1,0l1,133l1,133l1,133l2,133l1,133l1,133l0,0l1,133l1,133l1,133l1,133l1,0l1,0l1,133l1,133l1,133l1,133l1,133l1,133l1,133l1,133l1,133l1,133l1,133l1,133l2,133l2,133l1,133l1,133l1,133l1,133l1,133l1,133l1,133l1,133l2,133l1,133l1,0l1,133l1,133l1,133l2,133l1,133l1,133l0,0l1,133l1,133l1,133l1,133l1,0l1,0l1,133l1,133l1,133l1,133l1,133l1,133l1,133l1,133l1,133l1,133l1,133l1,133l2,133l2,133l1,133l1,133l1,133l1,133l1,133l1,133l1,133l1,0l2,133l1,133l1,0l1,133l1,133l2,133l2,133l1,133l1,133l0,0l1,133l1,133l1,133l1,133l1,0l1,0l1,133l1,133l1,133l1,133l1,133l1,133l1,133l1,133l1,133l1,133l1,133l1,133l2,133l1,133l2,133l1,133l1,133l2,133l1,133l1,133l1,133l2,133l2,133l1,133l1,0l1,133l1,133l2,133l2,133l1,133l1,133l0,0l1,133l1,133l1,133l1,0l1,0l1,0l1,133l1,133l1,133l1,133l1,133l1,133l1,133l1,133l1,133l1,133l1,133l1,133l2,133l1,133l1,133l1,133l1,133l1,133l1,133l1,133l1,133l1,133l2,133l1,133l1,0l1,133l1,133l1,133l2,133l1,133l1,133l0,0l1,133l1,133l1,133l1,0l1,0l1,0l1,133l1,133l1,133l1,133l1,133l1,133l1,133l1,133l1,133l1,133l1,133l1,133l2,133l2,133l1,133l1,133l1,133l1,133l1,133l1,133l1,133l1,133l2,133l1,133l1,0l1,133l1,133l1,133l2,133l1,133l1,133l0,0l1,133l1,133l1,133l1,133l1,0l1,0l1,133l1,133l1,133l1,133l1,133l1,133l1,133l1,133l1,133l1,133l1,133l1,133l2,133l2,133l1,133l1,133l1,133l1,133l1,133l1,133l1,133l1,133l2,133l1,133l1,0l1,133l1,133l2,133l2,133l1,133l1,133l0,0l1,133l1,133l1,133l1,133l1,0l1,0l1,133l1,133l1,133l1,133l1,133l1,133l1,133l1,133l1,133l1,133l1,133l1,133l2,133l2,133l2,133l1,133l1,133l2,133l1,133l1,133l1,133l0,0l2,133l1,133l1,0l1,133l1,133l1,133l2,133l1,133l1,133l0,0l1,133l1,133l1,133l1,133l1,0l1,0l1,133l1,133l1,133l1,133l1,133l1,133l1,133l1,133l1,133l1,133l1,133l1,133l2,133l2,133l1,133l1,133l1,133l1,133l1,133l1,133l1,133l0,133l2,133l1,133l1,0l1,133l1,133l1,133l2,133l1,133l1,133l0,0l1,133l1,133l1,133l1,133l1,0l1,0l1,133l1,133l1,133l1,133l1,133l1,133l1,133l1,133l1,133l1,133l1,133l1,133l2,133l1,133l2,133l1,133l1,133l2,133l1,133l1,133l1,133l1,133l2,133l1,133l1,0l1,133l1,133l1,133l2,133l1,133l1,133l0,0l1,133l1,133l1,133l1,0l1,0l1,0l1,133l1,133l1,133l1,133l1,133l1,133l1,133l1,133l1,133l1,133l1,133l1,133l2,133l1,133l1,133l1,133l1,133l1,133l1,133l1,133l1,133l1,133l2,133l1,133l1,0l1,133l1,133l1,133l2,133l1,133l1,133l0,0l1,133l1,133l1,133l1,133l1,0l1,0l1,133l1,133l1,133l1,133l1,133l1,133l1,133l1,133l1,133l1,133l1,133l1,133l2,133l2,133l1,133l1,133l1,133l1,133l1,133l1,133l1,133l1,133l2,133l1,133l1,0l1,133l1,133l1,133l2,133l1,133l1,133l0,0l1,133l1,133l1,133l1,133l1,0l1,0l1,133l1,133l1,133l1,133l1,133l1,133l1,133l1,133l1,133l1,133l1,133l1,133l2,133l2,133l1,133l1,133l1,133l1,133l1,133l1,133l1,133l1,0l2,133l1,133l1,0l1,133l1,133l1,133l2,133l1,133l1,133l0,0l1,133l1,133l1,133l1,133l1,0l1,0l1,133l1,133l1,133l1,133l1,133l1,133l1,133l1,133l1,133l1,133l1,133l1,133l2,133l2,133l2,133l1,133l1,133l2,133l1,133l1,133l1,133l0,133l2,133l1,133l1,0l1,133l1,133l1,133l2,133l1,133l1,133l0,0l1,133l1,133l1,133l1,133l1,0l1,0l1,133l1,133l1,133l1,133l1,133l1,133l1,133l1,133l1,133l1,133l1,133l1,133l2,133l2,133l1,133l1,133l1,133l1,133l1,133l1,133l1,133l1,133l2,133l1,133l1,0l1,133l1,133l2,133l2,133l1,133l1,133l0,0l1,133l1,133l1,133l1,0l1,0l1,0l1,133l1,133l1,133l1,133l1,133l1,133l1,133l1,133l1,133l1,133l1,133l1,133l2,133l2,133l2,133l1,133l1,133l2,133l1,133l1,133l1,133l1,133l2,133l1,133l1,0l1,133l1,133l1,133l2,133l1,133l1,133l0,0l1,133l1,133l1,133l1,133l1,0l1,0l1,133l1,133l1,133l1,133l1,133l1,133l1,133l1,133l1,133l1,133l1,133l1,133l2,133l2,133l1,133l1,133l1,133l1,133l1,133l1,133l1,133l1,133l2,133l1,133l1,0l1,133l1,133l1,133l2,133l1,133l1,133l0,0l1,133l1,133l1,133l1,0l1,0l1,0l1,133l1,133l1,133l1,133l1,133l1,133l1,133l1,133l1,133l1,133l1,133l1,133l2,133l2,133l2,133l1,133l1,133l2,133l1,133l1,133l1,133l1,133l2,133l1,133l1,0l1,133l1,133l1,133l2,133l1,133l1,133l0,0l1,133l1,133l1,133l1,133l1,0l1,0l1,133l1,133l1,133l1,133l1,133l1,133l1,133l1,133l1,133l1,133l1,133l1,133l2,133l2,133l1,133l1,133l1,133l1,133l1,133l1,133l1,133l1,0l2,133l1,133l1,0l1,133l1,133l2,133l2,133l1,133l1,133l0,0l1,133l1,133l1,133l1,133l1,0l1,0l1,133l1,133l1,133l1,133l1,133l1,133l1,133l1,133l1,133l1,133l1,133l1,133l2,133l2,133l2,133l1,133l1,133l2,133l1,133l1,133l1,133l1,133l2,133l1,133l1,0l1,133l1,133l1,133l2,133l1,133l1,133l0,0l1,133l1,133l1,133l1,133l1,0l1,0l1,133l1,133l1,133l1,133l1,133l1,133l1,133l1,133l1,133l1,133l1,133l1,133l2,133l2,133l1,133l1,133l1,133l1,133l1,133l1,133l1,133l1,133l2,133l1,133l1,0l1,133l1,133l1,133l2,133l1,133l1,133l0,0l1,133l1,133l1,133l1,133l1,0l1,0l1,133l1,133l1,133l1,133l1,133l1,133l1,133l1,133l1,133l1,133l1,133l1,133l2,133l2,133l2,133l1,133l1,133l2,133l1,133l1,133l1,133l2,133l2,133l1,133l1,0l1,133l1,133l1,133l2,133l1,133l1,133l0,0l1,133l1,133l1,133l1,133l1,0l1,0l1,133l1,133l1,133l1,133l1,133l1,133l1,133l1,133l1,133l1,133l1,133l1,133l2,133l2,133l1,133l1,133l1,133l1,133l1,133l1,133l1,133l1,133l2,133l1,133l1,0l1,133l1,133l1,133l2,133l1,133l1,133l0,0l1,133l1,133l1,133l1,0l1,0l1,0l1,133l1,133l1,133l1,133l1,133l1,133l1,133l1,133l1,133l1,133l1,133l1,133l2,133l2,133l2,133l1,133l1,133l2,133l1,133l1,133l1,133l1,133l2,133l1,133l1,0l1,133l1,133l1,133l2,133l1,133l1,133l0,0l1,133l1,133l1,133l1,133l1,0l1,0l1,133l1,133l1,133l1,133l1,133l1,133l1,133l1,133l1,133l1,133l1,133l1,133l2,133l2,133l1,133l1,133l1,133l1,133l1,133l1,133l1,133l1,133l2,133l1,133l1,0l1,133l1,133l1,133l2,133l1,133l1,133l0,0l1,133l1,133l1,133l1,0l1,0l1,0l1,133l1,133l1,133l1,133l1,133l1,133l1,133l1,133l1,133l1,133l1,133l1,133l2,133l2,133l2,133l1,133l1,133l2,133l1,133l1,133l1,133l1,133l2,133l1,133l1,0l1,133l1,133l1,133l2,133l1,133l1,133l0,0l1,133l1,133l1,133l1,0l1,0l1,0l1,133l1,133l1,133l1,133l1,133l1,133l1,133l1,133l1,133l1,133l1,133l1,133l2,133l2,133l1,133l1,133l1,133l1,133l1,133l1,133l1,133l1,0l1,133l1,133l1,0l1,133l1,133l1,133l2,133l1,133l1,133l0,0l1,133l1,133l1,133l1,133l1,0l1,0l1,133l1,133l1,133l1,133l1,133l1,133l1,133l1,133l1,133l1,133l1,133l1,133l1,133l2,133l2,133l1,133l1,133l2,133l1,133l1,133l1,133l1,0l1,133l1,133l1,0l1,133l1,133l1,133l2,133l1,133l1,133l0,0l1,133l1,133l1,133l1,133l1,0l1,0l1,133l1,133l1,133l1,133l1,133l1,133l1,133l1,133l1,133l1,133l1,133l1,133l1,133l2,133l1,133l1,133l1,133l1,133l1,133l1,133l1,133l1,133l1,133l1,133l1,0l1,133l1,133l2,133l2,133l1,133l1,133l0,0l1,133l1,133l1,133l1,133l1,0l1,0l1,133l1,133l1,133l1,133l1,133l1,133l1,133l1,133l1,133l1,133l1,133l1,133l1,133l2,133l1,133l1,133l1,133l1,133l1,133l1,133l1,133l1,133l1,133l1,133l1,0l1,133l1,133l2,133l2,133l1,133l1,133l0,0l1,133l1,133l1,133l1,0l1,0l1,0l1,133l1,133l1,133l1,133l1,133l1,133l1,133l1,133l1,133l1,133l1,133l1,133l1,133l2,133l2,133l1,133l1,133l2,133l1,133l1,133l1,133l1,0l1,133l1,133l1,0l1,133l1,133l1,133l2,133l1,133l1,133l0,0l1,133l1,133l1,133l1,0l1,0l1,0l1,133l1,133l1,133l1,133l1,133l1,133l1,133l1,133l1,133l1,133l1,133l1,133l1,133l2,133l1,133l1,133l1,133l1,133l1,133l1,133l1,133l0,0l1,133l1,133l1,0l1,133l1,133l2,133l2,133l1,133l1,133l0,0l1,133l1,133l1,133l1,133l1,0l1,0l1,133l1,133l1,133l1,133l1,133l1,133l1,133l1,133l1,133l1,133l1,133l1,133l1,133l2,133l2,133l1,133l1,133l2,133l1,133l1,133l1,133l1,133l1,133l1,133l1,0l1,133l1,133l1,133l2,133l1,133l1,133l0,0l1,133l1,133l1,133l1,133l1,0l1,0l1,133l1,133l1,133l1,133l1,133l1,133l1,133l1,133l1,133l1,133l1,133l1,133l1,133l2,133l1,133l1,133l1,133l1,133l1,133l1,133l1,133l2,0l1,133l1,133l1,0l1,133l1,133l2,133l2,133l1,133l1,133l0,0l1,133l1,133l1,133l1,133l1,0l1,0l1,133l1,133l1,133l1,133l1,133l1,133l1,133l1,133l1,133l1,133l1,133l1,133l1,133l2,133l1,133l1,133l1,133l1,133l1,133l1,133l1,133l1,0l1,133l1,133l1,0l1,133l1,133l1,133l2,133l1,133l1,133l0,0l1,133l1,133l1,133l1,133l1,0l1,0l1,133l1,133l1,133l1,133l1,133l1,133l1,133l1,133l1,133l1,133l1,133l1,133l1,133l2,133l1,133l1,133l1,133l1,133l1,133l1,133l1,133l1,133l1,133l1,133l1,0l1,133l1,133l2,133l2,133l1,133l1,133l0,0l1,133l1,133l1,133l1,133l1,0l1,0l1,133l1,133l1,133l1,133l1,133l1,133l1,133l1,133l1,133l1,133l1,133l1,133l1,133l2,133l2,133l1,133l1,133l2,133l1,133l1,133l1,133l1,133l1,133l1,133l1,0l1,133l1,133l1,133l2,133l1,133l1,133l0,0l1,133l1,133l1,133l1,133l1,0l1,0l1,133l1,133l1,133l1,133l1,133l1,133l1,133l1,133l1,133l1,133l1,133l1,133l1,133l2,133l1,133l1,133l1,133l1,133l1,133l1,133l1,133l1,133l1,133l1,133l1,0l1,133l1,133l2,133l2,133l1,133l1,133l0,0l1,133l1,133l1,133l1,133l1,0l1,0l1,133l1,133l1,133l1,133l1,133l1,133l1,133l1,133l1,133l1,133l1,133l1,133l1,133l2,133l2,133l1,133l1,133l2,133l1,133l1,133l1,133l0,0l1,133l1,133l1,0l1,133l1,133l1,133l2,133l1,133l1,133l0,0l1,133l1,133l1,133l1,133l1,0l1,0l1,133l1,133l1,133l1,133l1,133l1,133l1,133l1,133l1,133l1,133l1,133l1,133l1,133l2,133l1,133l1,133l1,133l1,133l1,133l1,133l1,133l1,0l1,133l1,133l1,0l1,133l1,133l2,133l0,133l1,133l1,133l0,0l1,133l1,133l1,133l1,133l1,0l1,0l1,133l1,133l1,133l1,133l1,133l1,133l1,133l1,133l1,133l1,133l1,133l1,133l1,133l0,133l2,133l1,133l1,133l2,133l1,133l1,133l1,133l2,133l1,133l1,133l1,0l1,133l1,133l1,133l0,133l1,133l1,133l0,0l1,133l1,133l1,133l1,133l1,0l1,0l1,133l1,133l1,133l1,133l1,133l1,133l1,133l1,133l1,133l1,133l1,133l1,133l1,133l0,133l1,133l1,133l1,133l1,133l1,133l1,133l1,133l1,133l1,133l1,133l1,0l1,133l1,133l0,133l0,133l1,133l1,133l0,0l1,133l1,133l1,133l1,0l1,0l1,0l1,133l1,133l1,133l1,133l1,133l1,133l1,133l1,133l1,133l1,133l1,133l1,133l1,133l0,133l0,133l1,133l1,133l0,133l1,133l1,133l1,133l1,133l1,133l1,133l1,0l1,133l1,133l1,133l0,133l1,133l1,133l0,0l1,133l1,133l1,133l1,133l1,0l1,0l1,133l1,133l1,133l1,133l1,133l1,133l1,133l1,133l1,133l1,133l1,133l1,133l1,133l0,133l1,133l1,133l1,133l1,133l1,133l1,133l1,133l2,133l1,133l1,133l1,0l1,133l1,133l0,133l0,133l1,133l1,133l0,0l1,133l1,133l1,133l1,133l1,0l1,0l1,133l1,133l1,133l1,133l1,133l1,133l1,133l1,133l1,133l1,133l1,133l1,133l1,133l2,133l0,133l1,133l1,133l0,133l1,133l1,133l1,133l1,133l1,133l1,133l1,0l1,133l1,133l1,133l0,133l1,133l1,133l0,0l1,133l1,133l1,133l1,133l1,0l1,0l1,133l1,133l1,133l1,133l1,133l1,133l1,133l1,133l1,133l1,133l1,133l1,133l1,133l2,133l1,133l1,133l1,133l1,133l1,133l1,133l1,133l1,133l1,133l1,133l1,0l1,133l1,133l1,133l0,133l1,133l1,133l0,0l1,133l1,133l1,133l1,0l1,0l1,0l1,133l1,133l1,133l1,133l1,133l1,133l1,133l1,133l1,133l1,133l1,133l1,133l1,133l2,133l2,133l1,133l1,133l2,133l1,133l1,133l1,133l1,0l1,133l1,133l1,0l1,133l1,133l1,133l0,133l1,133l1,133l0,0l1,133l1,133l1,133l1,133l1,0l1,0l1,133l1,133l1,133l1,133l1,133l1,133l1,133l1,133l1,133l1,133l1,133l1,133l1,133l2,133l1,133l1,133l1,133l1,133l1,133l1,133l1,133l1,133l1,133l1,133l1,0l1,133l1,133l0,133l0,133l1,133l1,133l0,0l1,133l1,133l1,133l1,133l1,0l1,0l1,133l1,133l1,133l1,133l1,133l1,133l1,133l1,133l1,133l1,133l1,133l1,133l1,133l0,133l2,133l1,133l1,133l2,133l1,133l1,133l1,133l1,0l1,133l1,133l1,0l1,133l1,133l1,133l0,133l1,133l1,133l0,0l1,133l1,133l1,133l1,133l1,0l1,0l1,133l1,133l1,133l1,133l1,133l1,133l1,133l1,133l1,133l1,133l1,133l1,133l1,133l0,133l1,133l1,133l1,133l1,133l1,133l1,133l1,133l1,133l1,133l1,133l1,0l1,133l1,133l0,133l0,133l1,133l1,133l0,0l1,133l1,133l1,133l1,133l1,0l1,0l1,133l1,133l1,133l1,133l1,133l1,133l1,133l1,133l1,133l1,133l1,133l1,133l1,133l0,133l1,133l1,133l1,133l1,133l1,133l1,133l1,133l1,0l1,133l1,133l1,0l1,133l1,133l1,133l0,133l1,133l1,133l0,0l1,133l1,133l1,133l1,0l1,0l1,0l1,133l1,133l1,133l1,133l1,133l1,133l1,133l1,133l1,133l1,133l1,133l1,133l1,133l0,133l1,133l1,133l1,133l1,133l1,133l1,133l1,133l1,133l1,133l1,133l1,0l1,133l1,133l0,133l0,133l1,133l1,133l0,0l1,133l1,133l1,133l1,0l1,0l1,0l1,133l1,133l1,133l1,133l1,133l1,133l1,133l1,133l1,133l1,133l1,133l1,133l1,133l0,133l0,133l1,133l1,133l0,133l1,133l1,133l1,133l1,133l1,133l1,133l1,0l1,133l1,133l1,133l0,133l1,133l1,133l0,0l1,133l1,133l1,133l1,133l1,0l1,0l1,133l1,133l1,133l1,133l1,133l1,133l1,133l1,133l1,133l1,133l1,133l1,133l1,133l0,133l1,133l1,133l1,133l1,133l1,133l1,133l1,133l1,0l1,133l1,133l1,0l1,133l1,133l1,133l0,133l1,133l1,133l0,0l1,133l1,133l1,133l1,133l1,0l1,0l1,133l1,133l1,133l1,133l1,133l1,133l1,133l1,133l1,133l1,133l1,133l1,133l1,133l0,133l0,133l1,133l1,133l0,133l1,133l1,133l1,133l0,133l1,133l1,133l1,0l1,133l1,133l1,133l0,133l1,133l1,133l0,0l1,133l1,133l1,133l1,0l1,0l1,0l1,133l1,133l1,133l1,133l1,133l1,133l1,133l1,133l1,133l1,133l1,133l1,133l1,133l0,133l1,133l1,133l1,133l1,133l1,133l1,133l1,133l1,133l1,133l1,133l1,0l1,133l1,133l0,133l0,133l1,133l1,133l0,0l1,133l1,133l1,133l1,133l1,0l1,0l1,133l1,133l1,133l1,133l1,133l1,133l1,133l1,133l1,133l1,133l1,133l1,133l1,133l0,133l0,133l1,133l1,133l0,133l1,133l1,133l1,133l1,0l1,133l1,133l1,0l1,133l1,133l1,133l0,133l1,133l1,133l0,0l1,133l1,133l1,133l1,133l1,0l1,0l1,133l1,133l1,133l1,133l1,133l1,133l1,133l1,133l1,133l1,133l1,133l1,133l1,133l0,133l1,133l1,133l1,133l1,133l1,133l1,133l1,133l1,0l1,133l1,133l1,0l1,133l1,133l1,133l0,133l1,133l1,133l0,0l1,133l1,133l1,133l1,0l1,0l1,0l1,133l1,133l1,133l1,133l1,133l1,133l1,133l1,133l1,133l1,133l1,133l1,133l1,133l0,133l0,133l1,133l1,133l0,133l1,133l1,133l1,133l1,133l1,133l1,133l1,0l1,133l1,133l1,133l0,133l1,133l1,133l0,0l1,133l1,133l1,133l1,133l1,0l1,0l1,133l1,133l1,133l1,133l1,133l1,133l1,133l1,133l1,133l1,133l1,133l1,133l1,133l0,133l1,133l1,133l1,133l1,133l1,133l1,133l1,133l0,0l1,133l1,133l1,0l1,133l1,133l1,133l0,133l1,133l1,133l0,0l1,133l1,133l1,133l1,133l1,0l1,0l1,133l1,133l1,133l1,133l1,133l1,133l1,133l1,133l1,133l1,133l1,133l1,133l1,133l0,133l0,133l1,133l1,133l0,133l1,133l1,133l1,133l2,133l1,133l1,133l1,0l1,133l1,133l1,133l0,133l1,133l1,133l0,0l1,133l1,133l1,133l1,0l1,0l1,0l1,133l1,133l1,133l1,133l1,133l1,133l1,133l1,133l1,133l1,133l1,133l1,133l1,133l0,133l1,133l1,133l1,133l1,133l1,133l1,133l1,133l1,133l1,133l1,133l1,0l1,133l1,133l1,133l0,133l1,133l1,133l0,0l1,133l1,133l1,133l1,133l1,0l1,0l1,133l1,133l1,133l1,133l1,133l1,133l1,133l1,133l1,133l1,133l1,133l1,133l1,133l0,133l0,133l1,133l1,133l0,133l1,133l1,133l1,133l1,133l1,133l1,133l1,0l1,133l1,133l1,133l0,133l1,133l1,133l0,0l1,133l1,133l1,133l1,74l1,0l1,0l1,133l1,133l1,133l1,133l1,133l1,133l1,133l1,133l1,133l1,133l1,133l1,133l1,133l0,133l1,133l1,133l1,133l1,133l1,133l1,133l1,133l1,117l1,133l1,133l1,0l1,133l1,133l1,133l0,133l1,133l1,133l0,0l1,133l1,133l1,133l1,133l1,0l1,0l1,133l1,133l1,133l1,133l1,133l1,133l1,133l1,133l1,133l1,133l1,133l1,133l1,133l0,133l0,133l1,133l1,133l0,133l1,133l1,133l1,133l1,0l1,133l1,133l1,0l1,133l1,133l1,133l0,133l1,133l1,133l0,0l1,133l1,133l1,133l1,0l1,0l1,0l1,133l1,133l1,133l1,133l1,133l1,133l1,133l1,133l1,133l1,133l1,133l1,133l1,133l0,133l1,133l1,133l1,133l1,133l1,133l1,133l1,133l1,0l1,133l1,133l1,0l1,133l1,133l0,133l0,133l1,133l1,133l0,0l1,133l1,133l1,133l1,133l1,0l1,0l1,133l1,133l1,133l1,133l1,133l1,133l1,133l1,133l1,133l1,133l1,133l1,133l1,133l0,133l0,133l1,133l1,133l0,133l1,133l1,133l1,133l1,0l1,133l1,133l1,0l1,133l1,133l1,133l0,133l1,133l1,133l0,0l1,133l1,133l1,133l1,133l1,0l1,0l1,133l1,133l1,133l1,133l1,133l1,133l1,133l1,133l1,133l1,133l1,133l1,133l1,133l0,133l1,133l1,133l1,133l1,133l1,133l1,133l1,133l1,0l1,133l1,133l1,0l1,133l1,133l1,133l0,133l1,133l1,133l0,0l1,133l1,133l1,133l1,133l1,0l1,0l1,133l1,133l1,133l1,133l1,133l1,133l1,133l1,133l1,133l1,133l1,133l1,133l1,133l2,133l0,133l1,133l1,133l0,133l1,133l1,133l1,133l1,0l1,133l1,133l1,0l1,133l1,133l1,133l0,133l1,133l1,133l0,0l1,133l1,133l1,133l1,133l1,0l1,0l1,133l1,133l1,133l1,133l1,133l1,133l1,133l1,133l1,133l1,133l1,133l1,133l1,133l2,133l1,133l1,133l1,133l1,133l1,133l1,133l1,133l1,133l1,133l1,133l1,0l1,133l1,133l1,133l0,133l1,133l1,133l0,0l1,133l1,133l1,133l1,133l1,0l1,0l1,133l1,133l1,133l1,133l1,133l1,133l1,133l1,133l1,133l1,133l1,133l1,133l1,133l0,133l2,133l1,133l1,133l2,133l1,133l1,133l1,133l1,0l1,133l1,133l1,0l1,133l1,133l1,133l0,133l1,133l1,133l0,0l1,133l1,133l1,133l1,133l1,0l1,0l1,133l1,133l1,133l1,133l1,133l1,133l1,133l1,133l1,133l1,133l1,133l1,133l1,133l0,133l1,133l1,133l1,133l1,133l1,133l1,133l1,133l1,133l1,133l1,133l1,0l1,133l1,133l1,133l0,133l1,133l1,133l0,0l1,133l1,133l1,133l1,0l1,0l1,0l1,133l1,133l1,133l1,133l1,133l1,133l1,133l1,133l1,133l1,133l1,133l1,133l1,133l0,133l0,133l1,133l1,133l0,133l1,133l1,133l1,133l1,133l1,133l1,133l1,0l1,133l1,133l1,133l0,133l1,133l1,133l0,0l1,133l1,133l1,133l1,0l1,0l1,0l1,133l1,133l1,133l1,133l1,133l1,133l1,133l1,133l1,133l1,133l1,133l1,133l1,133l0,133l1,133l1,133l1,133l1,133l1,133l1,133l1,133l1,133l1,133l1,133l1,0l1,133l1,133l1,133l0,133l1,133l1,133l0,0l1,133l1,133l1,133l1,133l1,0l1,0l1,133l1,133l1,133l1,133l1,133l1,133l1,133l1,133l1,133l1,133l1,133l1,133l1,133l0,133l0,133l1,133l1,133l0,133l1,133l1,133l1,133l1,133l1,133l1,133l1,0l1,133l1,133l1,133l0,133l1,133l1,133l0,0l1,133l1,133l1,133l1,0l1,0l1,0l1,133l1,133l1,133l1,133l1,133l1,133l1,133l1,133l1,133l1,133l1,133l1,133l1,133l0,133l1,133l1,133l1,133l1,133l1,133l1,133l1,133l1,133l1,133l1,133l1,0l1,133l1,133l0,133l0,133l1,133l1,133l0,0l1,133l1,133l1,133l1,133l1,0l1,0l1,133l1,133l1,133l1,133l1,133l1,133l1,133l1,133l1,133l1,133l1,133l1,133l1,133l0,133l0,133l1,133l1,133l0,133l1,133l1,133l1,133l1,189l1,133l1,133l1,0l1,133l1,133l0,133l0,133l1,133l1,133l0,0l1,133l1,133l1,133l1,133l1,0l1,0l1,133l1,133l1,133l1,133l1,133l1,133l1,133l1,133l1,133l1,133l1,133l1,133l1,133l0,133l1,133l1,133l1,133l1,133l1,133l1,133l1,133l1,0l1,133l1,133l1,0l1,133l1,133l0,133l1,133l1,133l1,133l0,0l1,133l1,133l1,133l1,133l1,0l1,0l1,133l1,133l1,133l1,133l1,133l1,133l1,133l1,133l1,133l1,133l1,133l1,133l1,133l1,133l0,133l1,133l1,133l0,133l1,133l1,133l1,133l1,133l1,133l1,133l1,0l1,133l1,133l1,133l1,133l1,133l1,133l0,0l1,133l1,133l1,133l1,0l1,0l1,0l1,133l1,133l1,133l1,133l1,133l1,133l1,133l1,133l1,133l1,133l1,133l1,133l1,133l1,133l1,133l1,133l1,133l1,133l1,133l1,133l1,133l1,133l1,133l1,133l1,0l1,133l1,133l1,133l1,133l1,133l1,133l0,0l1,133l1,133l1,133l1,0l1,0l1,0l1,133l1,133l1,133l1,133l1,133l1,133l1,133l1,133l1,133l1,133l1,133l2,133l1,133l0,133l1,0l1,0l1,0l1,0l1,133l2,133l1,133l1,133l1,133l0,133l1,0l1,0l1,0l1,0l1,133l2,133l0,133l1,133l1,133l0,133l1,0l1,0l1,0l1,0l1,133l1,133l1,133l1,133l1,133l1,133l1,0l1,0l1,0l1,0l1,133l1,133l1,133l1,133l1,133l1,133l1,0l1,0l1,0l1,0l1,133l2,133l1,133l1,133l1,133l1,133l1,0l1,0l1,0l1,0l1,133l1,133l1,133l1,133l1,133l1,133l1,0l1,0l1,0l2,0l1,133l2,133l1,133l1,133l1,133l1,133l1,0l1,0l1,0l1,0l1,133l1,133l1,133l1,133l1,133l1,133l1,0l1,0l1,0l1,0l1,133l2,133l1,133l1,133l1,133l1,133l1,0l1,0l1,0l1,0l1,133l2,133l1,133l1,133l1,133l1,133l0,0l1,0l1,0l1,0l1,133l1,133l1,133l1,133l1,133l1,133l0,0l2,0l0,0l1,0l1,133l1,133l1,133l1,133l1,133l1,133l1,0l1,0l1,0l1,0l1,133l2,133l1,133l1,133l1,133l1,133l1,0l1,0l1,0l1,0l1,133l2,133l1,133l1,133l1,133l1,133l1,0l1,0l1,0l1,0l1,133l2,133l1,133l1,133l1,133l1,133l1,0l1,0l1,0l1,0l1,133l2,133l1,133l1,133l1,133l1,133l1,0l1,0l1,0l1,0l1,133l1,133l1,133l1,133l1,133l1,133l1,0l1,0l1,0l1,0l1,133l1,133l1,133l1,133l1,133l1,133l1,0l1,0l1,0l1,0l1,133l2,133l1,133l1,133l1,133l1,133l1,0l1,0l1,0l1,0l1,133l2,133l1,133l1,133l1,133l1,133l1,0l1,0l1,0l1,0l1,133l2,133l1,133l1,133l1,133l1,133l1,0l1,0l1,0l1,0l1,133l2,133l1,133l1,133l1,133l1,133l1,0l1,0l1,0l1,0l1,133l2,133l1,133l1,133l1,133l1,133l1,0l1,0l1,0l1,0l1,133l2,133l1,133l1,133l1,133l1,133l1,0l1,0l1,0l2,0l1,133l2,133l1,133l1,133l1,133l1,133l1,0l1,0l1,0l1,0l1,133l2,133l1,133l1,133l1,133l1,133l1,0l1,0l1,0l1,0l1,133l2,133l1,133l1,133l1,133l1,133l1,0l1,0l1,0l1,0l1,133l2,133l1,133l1,133l1,133l1,133l0,0l1,0l1,0l2,0l1,133l2,133l1,133l1,133l1,133l1,133l0,0l2,0l0,0l1,0l1,133l2,133l1,133l1,133l1,133l1,133l1,0l1,0l1,0l2,0l1,133l2,133l1,133l1,133l1,133l1,133l1,0l1,0l1,0l2,0l1,133l2,133l1,133l1,133l1,133l1,133l1,0l1,0l1,0l1,0l1,133l2,133l1,133l1,133l1,133l1,133l1,0l1,0l1,0l1,0l1,133l2,133l1,133l1,133l1,133l1,133l1,0l1,0l1,0l2,0l1,133l2,133l1,133l1,133l1,133l1,133l1,0l1,0l1,0l1,0l1,133l2,133l1,133l1,133l1,133l1,133l1,0l1,0l1,0l1,0l1,133l2,133l1,133l1,133l1,133l1,133l1,0l1,0l1,0l1,0l1,133l2,133l1,133l1,133l1,133l1,133l1,0l1,0l1,0l0,0l1,133l2,133l1,133l1,133l1,133l1,133l1,0l1,0l1,0l0,0l1,133l2,133l1,133l1,133l1,133l1,133l1,0l1,0l1,0l1,0l1,133l2,133l1,133l1,133l1,133l1,133l1,0l1,0l1,0l1,0l1,133l2,133l1,133l1,133l1,133l1,133l1,0l1,0l1,0l1,0l1,133l2,133l1,133l1,133l1,133l1,133l1,0l1,0l1,0l1,0l1,133l2,133l1,133l1,133l1,133l1,133l1,0l1,0l1,0l1,0l1,133l2,133l1,133l1,133l1,133l1,133l1,0l1,0l1,0l1,0l1,133l2,133l1,133l1,133l1,133l1,133l1,0l1,0l1,0l1,0l1,133l2,133l1,133l1,133l1,133l1,133l1,0l1,0l1,0l1,0l1,133l0,133l1,133l1,133l1,133l1,133l1,0l1,0l1,0l1,0l1,133l0,133l1,133l1,133l1,133l1,133l1,0l1,0l1,0l1,0l1,133l0,133l1,133l1,133l1,133l1,133l1,0l1,0l1,0l1,0l1,133l0,133l1,133l1,133l1,133l1,133l0,0l1,0l1,0l1,0l1,133l2,133l1,133l1,133l1,133l1,133l0,0l1,0l1,0l1,0l1,133l2,133l1,133l1,133l1,133l1,133l1,0l1,0l1,0l1,0l1,133l2,133l1,133l1,133l1,133l1,133l1,0l1,0l1,0l1,0l1,133l2,133l1,133l1,133l1,133l1,133l1,0l1,0l1,0l1,0l1,133l0,133l1,133l1,133l1,133l1,133l1,0l1,0l1,0l1,0l1,133l0,133l1,133l1,133l1,133l1,133l1,0l1,0l1,0l1,0l1,133l0,133l1,133l1,133l1,133l1,133l1,0l1,0l1,0l1,0l1,133l0,133l1,133l1,133l1,133l1,133l1,0l1,0l1,0l1,0l1,133l0,133l1,133l1,133l1,133l1,133l1,0l1,0l1,0l1,0l1,133l0,133l1,133l1,133l1,133l1,133l1,0l1,0l1,0l1,0l1,133l0,133l1,133l1,133l1,133l1,133l1,0l1,0l1,0l1,0l1,133l0,133l1,133l1,133l1,133l1,133l1,0l0,0l1,0l1,0l1,133l0,133l1,133l1,133l1,133l1,133l0,0l0,0l2,0l1,0l1,133l0,133l1,133l1,133l1,133l1,133l0,0l1,0l1,0l1,0l1,133l0,133l1,133l1,133l1,133l1,133l1,0l1,0l1,0l1,133l1,133l0,133l1,133l1,133l1,133l1,133l1,0l1,0l1,0l1,133l1,133l0,133l1,133l1,133l1,133l1,133l1,0l2,0l0,0l1,117l1,133l0,133l1,133l1,133l1,133l1,133l1,0l1,0l1,0l1,133l1,133l0,133l1,133l1,133l1,133l1,133l1,0l1,0l1,0l1,133l1,133l0,133l1,133l1,133l1,133l1,133l1,0l1,0l1,0l1,133l1,133l0,133l1,133l1,133l1,133l1,133l1,0l1,0l1,0l1,0l1,133l0,133l1,133l1,133l1,133l1,133l1,0l1,0l1,0l1,133l1,133l0,133l1,133l1,133l1,133l1,133l1,0l1,0l1,0l1,133l1,133l0,133l1,133l1,133l1,133l1,133l1,0l1,0l1,0l1,0l1,133l2,133l1,133l1,133l1,133l1,133l1,0l1,0l1,0l1,133l1,133l2,133l1,133l1,133l1,133l1,133l1,0l1,0l1,0l1,133l1,133l0,133l1,133l1,133l1,133l1,133l1,0l1,0l1,0l1,133l1,133l0,133l1,133l1,133l1,133l1,133l1,0l1,0l1,0l1,0l1,133l0,133l1,133l1,133l1,133l1,133l1,0l1,0l1,0l1,133l1,133l0,133l1,133l1,133l1,133l1,133l1,0l1,0l1,0l1,0l1,133l0,133l1,133l1,133l1,133l1,133l1,0l1,0l1,0l1,0l1,133l0,133l1,133l1,133l1,133l1,133l1,0l1,0l1,0l2,133l1,133l0,133l1,133l1,133l1,133l1,133l1,0l1,0l1,0l1,133l1,133l0,133l1,133l1,133l1,133l1,133l1,0l2,0l1,0l1,133l1,133l1,133l1,133l1,133l1,133l1,133l1,0l2,0l0,0l1,133l1,133l1,133l1,133l1,0l1,0l2,133l1,133l1,133l1,0l1,133l1,133l1,133l2,133l1,133l1,133l2,133l2,133l2,133l1,0l1,133l1,133l1,133l1,0l1,0l1,0l1,0l1,0l1,0l1,0l1,0l1,0l1,0l1,0l2,0l0,0l0,133l1,133l1,133l1,133l1,133l1,0l1,0l1,0l1,0l1,133l1,133l2,133l1,133l1,133l2,133l1,133l1,133l1,133l2,133l1,0l1,133l1,133l2,133l1,133l1,133l1,133l0,0l2,133l2,133l2,133l1,133l1,0l1,0l2,133l1,133l1,133l1,133l1,133l1,133l1,133l2,133l1,133l1,133l1,133l0,133l1,133l1,133l1,133l1,133l1,133l1,133l0,133l1,133l1,133l2,133l1,133l1,133l1,133l2,133l2,133l2,133l1,0l1,133l1,133l1,133l1,0l1,0l1,0l1,0l1,0l1,0l1,0l1,0l1,0l1,0l1,0l2,133l1,0l1,133l1,133l1,133l1,133l1,133l1,0l1,0l1,0l1,133l1,133l1,133l1,133l1,133l1,133l2,133l1,133l1,133l1,133l2,133l1,0l1,133l1,133l2,133l1,133l1,133l1,133l0,0l2,133l2,133l2,133l1,133l1,0l1,0l2,133l1,133l1,133l1,133l1,133l1,133l1,133l2,133l1,133l1,133l1,133l1,133l1,133l1,133l1,133l1,133l1,133l2,133l1,0l1,0l1,0l0,0l1,133l1,133l1,0l1,133l1,133l2,133l1,0l1,0l1,0l1,222l1,133l2,133l1,133l2,0l1,0l1,133l1,133l0,133l1,133l1,133l1,133l1,133l1,133l1,133l1,133l1,133l1,0l1,0l1,133l2,133l1,133l2,0l0,0l2,133l1,133l2,133l2,133l1,133l1,133l2,133l0,0l1,0l1,0l2,133l1,133l2,133l2,133l1,133l1,133l2,133l0,0l1,0l1,0l2,133l1,133l2,133l2,133l1,133l1,133l2,133l1,0l1,0l1,0l2,133l1,133l2,133l2,133l1,133l1,133l2,133l1,0l1,0l1,0l0,133l1,133l2,133l2,133l1,133l1,133l2,133l0,0l1,0l1,0l0,133l1,133l2,133l2,133l1,133l1,133l2,133l0,0l2,0l0,0l1,133l1,133l2,133l2,133l1,133l1,133l2,133l0,0l1,0l1,0l1,133l1,133l2,133l2,133l1,133l1,133l2,133l0,0l2,0l0,0l1,133l1,133l2,133l2,133l1,133l1,133l2,133l0,0l1,0l1,0l1,133l1,133l2,133l2,133l1,133l1,133l2,133l0,0l2,0l0,0l2,133l1,133l2,133l2,133l1,133l1,133l2,133l0,0l2,0l1,0l2,133l1,133l2,133l2,133l2,133l2,133l1,133l1,133l2,133l2,133l1,133l1,133l2,133l2,133l2,133l1,133l1,133l1,0l1,0l1,133l0,133l1,133l1,133l1,133l2,133l2,133l2,133l1,133l2,0l1,133l2,133l2,133l2,133l1,0l1,133l1,133l2,133l2,133l2,133l1,133l1,133l1,133l0,133l2,133l1,0l1,0l2,0l2,0l2,0l2,0l1,0l1,0l0,0l0,0l2,0l0,0l1,133l1,133l1,133l1,133l1,133l2,133l2,133l2,133l2,133l1,0l1,0l1,133l2,133l1,0l1,133l1,133l2,133l2,133l2,133l1,133l1,133l1,0l1,0l1,133l2,133l1,0l1,133l1,133l1,133l1,133l0,133l2,133l0,0l1,0l1,0l1,0l2,0l2,0l1,0l1,0l1,133l1,133l2,133l1,133l1,133l1,133l1,133l1,133l1,133l1,0l1,0l0,0l2,0l2,0l1,0l0,0l0,0l1,0l1,0l1,0l2,0l0,0l1,133l1,133l1,133l1,133l1,133l1,133l1,133l1,0l0,0l1,0l0,0l1,0l0,0l1,0l1,0l1,133l1,0l1,133l1,133l1,133l0,0l0,0l1,0l1,0l2,0l2,0l2,0l2,0l1,0l1,0l0,0l0,0l2,133l2,133l2,133l1,133l1,133l1,133l2,133l2,133l2,133l1,133l2,133l2,133l1,133l1,133l0,133l2,133l2,133l1,0l1,133l1,133l2,133l2,133l2,133l1,133l1,0l1,133l2,133l2,133l1,0l1,0l0,0l1,0l0,0l1,0l1,0l1,0l2,0l1,0l1,39l1,0l1,133l1,133l1,133l1,133l2,133l2,133l2,133l2,133l2,133l1,133l1,0l1,133l2,133l2,133l2,133l1,133l2,133l1,0l0,133l1,133l1,133l2,0l1,0l1,0l0,0l1,0l1,0l1,0l1,133l1,133l0,133l1,0l0,0l2,133l1,133l1,0l1,133l1,133l0,0l1,133l2,0l1,133l0,0l2,0l1,133l1,133l1,133l1,133l1,133l1,133l1,133l1,133l1,133l1,133l2,133l2,133l1,133l1,133l1,133l1,133l2,133l2,133l2,133l1,133l1,133l1,133l1,133l1,133l1,133l1,133l2,133l2,133l2,133l2,133l2,133l1,133l1,133l1,133l2,133l2,133l2,133l1,133l1,133l1,133l1,133l1,0l1,0l1,0l1,0l1,0l2,133l1,133l1,133l1,133l2,133l1,133l2,0l0,0l1,0l0,0l1,133l1,133l1,133l1,133l1,133l1,133l2,133l1,133l1,133l1,133l1,133l1,133l1,0l1,0l1,0l1,0l1,0l1,0l1,0l1,0l1,0l1,0l1,0l1,0l1,133l1,133l1,133l1,133l1,133l1,133l2,133l2,133l2,133l1,133l2,133l1,0l1,0l1,133l0,133l0,133l1,0l1,0l0,0l2,0l0,0l2,0l1,0l1,0l2,0l0,0l1,133l1,133l2,133l2,133l1,133l1,133l2,133l2,133l2,133l2,133l2,133l1,0l1,0l1,133l2,133l2,133l2,133l1,133l2,133l2,0l1,133l1,133l2,133l1,0l1,0l1,0l0,0l2,0l1,0l1,0l2,133l1,133l0,133l1,133l1,133l2,133l1,133l1,0l1,133l1,133l1,0l1,0l1,0l1,0l2,0l2,0l1,133l1,133l1,133l1,133l1,133l1,133l1,133l1,133l2,133l2,133l2,133l2,133l2,133l1,133l1,133l1,133l2,133l2,133l2,133l2,133l1,133l2,133l1,133l1,133l2,133l2,133l2,133l1,133l2,133l1,133l0,133l2,133l1,133l1,133l2,133l2,133l2,133l1,133l1,133l1,133l2,133l2,133l2,133l1,133l2,133l1,133l1,0l1,133l0,133l2,133l2,133l1,133l2,0l1,133l0,133l2,133l1,133l1,133l2,133l2,133l2,133l2,133l2,133l1,133l1,133l1,133l2,133l2,133l1,0l1,0l2,0l2,0l2,0l2,0l1,0l1,0l0,0l0,0l2,0l2,0l1,133l1,133l1,133l1,133l2,133l2,133l1,0l1,0l1,0l1,0l2,0l0,0l1,0l1,0l1,133l1,133l2,133l2,133l2,133l1,133l0,133l1,133l2,133l1,0l1,0l1,0l0,0l1,133l1,0l1,133l0,0l1,0l1,0l1,0l2,0l2,0l1,133l1,133l1,133l1,133l1,133l1,133l2,0l1,0l1,0l1,0l1,0l2,0l1,133l1,133l1,133l1,133l1,133l1,133l1,133l1,133l2,0l0,0l1,0l1,0l0,0l2,0l0,0l2,0l1,0l1,0l2,0l0,0l0,133l0,0l1,0l1,133l1,133l1,133l2,133l2,133l2,133l2,133l2,133l1,0l1,0l1,133l2,133l2,133l2,133l1,133l2,133l2,0l1,133l1,133l2,133l2,0l1,0l1,0l0,0l2,0l1,0l1,0l2,133l2,133l1,0l1,0l1,0l1,133l1,133l1,0l1,133l1,133l0,0l1,133l0,0l1,133l1,0l1,0l1,133l1,133l1,133l1,133l1,133l1,133l0,133l1,133l1,133l1,133l2,133l2,133l2,133l1,133l1,133l1,133l1,133l2,133l2,133l1,0l1,133l1,133l2,133l2,133l2,133l2,133l2,133l1,133l1,133l1,133l2,133l2,133l1,133l1,133l1,133l1,133l2,133l2,133l0,0l2,0l1,0l1,0l1,133l1,133l1,133l1,133l1,133l1,133l1,133l1,133l2,133l1,133l1,133l1,133l2,0l1,0l1,0l1,0l0,0l1,0l0,0l1,0l1,0l1,0l2,0l1,0l1,0l1,0l1,0l1,0l1,133l1,133l2,133l2,133l2,133l1,133l1,133l2,133l1,133l1,133l2,133l2,133l2,133l1,133l1,133l0,0l1,0l1,133l1,133l0,133l0,133l1,0l1,252l1,133l2,133l2,133l1,133l1,133l2,133l2,133l2,133l2,133l1,133l1,0l1,133l1,133l2,133l2,133l1,0l1,0l0,8l1,0l0,24l1,0l1,0l1,0l2,0l1,0l1,252l1,0l1,133l1,133l1,133l1,133l2,133l2,133l1,0l1,0l2,5l1,0l0,8l1,0l1,0l1,0l2,133l2,133l0,133l2,0l1,0l1,133l2,133l1,133l2,133l1,0l1,0l2,0l2,0l0,0l0,0l1,0l1,0l0,0l0,0l2,0l1,252l1,0l1,133l1,133l1,133l1,133l1,133l1,133l0,133l1,133l1,133l1,133l0,133l2,133l2,133l1,0l1,133l1,133l2,133l2,133l1,133l1,133l1,91l1,0l1,128l1,0l1,165l1,0l1,175l1,0l1,138l1,0l1,101l1,0l1,133l0,0l1,133l1,133l1,133l1,133l2,133l2,133l2,133l2,133l1,133l2,133l1,133l1,133l2,133l2,133l2,133l1,133l1,133l1,0l1,133l1,133l2,133l1,0l2,26l0,0l1,0l1,0l2,133l1,0l1,0l1,133l0,133l2,133l2,0l1,0l1,0l1,0l1,133l1,133l1,133l1,133l1,133l1,133l1,0l1,0l1,0l1,0l1,133l1,133l0,0l2,0l1,0l1,0l2,26l0,0l2,37l0,0l1,0l1,0l0,0l2,0l1,0l1,91l0,0l1,0l1,133l1,133l2,133l2,133l2,133l1,133l1,133l1,0l1,0l1,133l2,133l0,133l1,0l1,0l1,38l1,0l1,38l1,0l1,0l1,0l1,0l1,0l1,133l1,133l2,133l1,133l1,133l1,133l2,133l2,133l2,133l2,133l1,133l1,133l1,0l1,133l2,133l2,133l2,133l1,133l1,133l1,0l1,133l1,133l2,133l0,0l1,38l1,0l1,38l1,0l1,0l1,0l2,133l2,133l2,133l1,133l0,133l1,133l1,133l1,0l1,133l1,133l1,133l1,0l1,133l1,133l1,133l1,133l1,133l1,133l1,133l1,133l1,133l1,133l1,133l1,133l1,133l1,133l2,133l2,133l2,133l2,133l1,133l1,133l1,133l2,133l2,133l1,133l1,133l1,133l2,133l2,133l2,133l2,133l1,133l1,133l1,0l1,133l2,133l2,133l1,133l1,133l1,133l2,0l1,0l1,133l2,133l2,133l2,133l1,133l1,0l1,133l2,133l2,133l1,23l1,0l1,0l1,0l1,0l1,0l1,33l1,0l1,80l1,0l0,0l1,0l1,133l1,133l1,133l1,133l2,133l2,133l2,133l2,133l1,133l1,0l1,0l1,133l2,133l1,0l1,133l1,133l1,133l1,0l1,0l1,133l2,133l2,133l2,133l1,133l1,133l1,133l2,133l2,133l2,133l2,133l1,133l1,0l1,133l1,133l2,133l1,0l1,133l1,133l1,133l1,133l2,133l0,133l0,133l1,0l1,133l1,133l2,133l1,133l1,133l1,133l2,0l2,0l2,0l2,0l1,23l1,0l0,49l0,0l1,0l0,0l1,0l0,0l1,133l1,133l1,133l2,133l1,133l1,133l1,133l2,133l1,133l1,133l1,0l1,0l0,0l1,0l1,0l1,0l1,0l1,0l1,133l1,133l0,133l0,133l0,133l1,133l1,133l1,133l2,133l1,133l2,133l1,0l1,0l2,77l1,0l1,133l1,0l1,133l0,0l1,0l0,0l1,0l1,0l0,0l1,0l0,0l1,133l1,0l1,133l1,133l1,133l1,133l1,133l1,133l1,133l1,133l1,0l1,0l1,133l1,133l1,133l1,133l1,133l1,133l1,133l2,133l2,133l1,133l1,133l1,133l1,133l1,133l1,70l1,0l2,68l1,0l1,49l1,0l0,49l0,0l1,23l1,0l1,133l1,0l1,0l2,133l1,133l1,133l2,133l1,133l2,133l1,0l0,0l0,0l1,81l1,0l1,0l0,0l0,0l1,0l1,0l1,216l0,0l1,0l1,133l1,133l1,133l1,133l1,133l1,133l2,133l1,133l1,133l1,133l2,133l2,133l2,133l2,133l0,133l2,133l1,133l1,133l1,133l1,133l1,33l1,0l1,33l1,0l1,33l1,0l1,54l1,0l1,54l1,0l1,54l1,0l1,0l1,133l1,133l1,133l1,133l1,133l2,133l2,133l2,133l1,133l1,133l1,0l1,33l1,133l1,133l2,133l0,133l1,133l1,133l1,133l2,133l2,133l2,133l2,133l1,133l1,0l1,0l1,133l2,133l2,133l2,133l1,0l1,133l1,133l2,133l1,0l0,80l2,0l1,54l1,0l0,0l1,133l1,133l1,133l2,133l2,0l1,117l1,0l1,125l1,0l1,91l1,0l2,133l1,133l1,133l1,133l1,133l1,133l1,133l1,0l1,133l1,133l1,7l1,0l1,33l1,0l1,33l1,0l2,133l2,133l2,133l2,133l1,133l1,133l2,133l1,133l2,133l1,0l0,0l0,0l1,81l1,0l1,0l0,0l0,0l1,0l0,0l1,0l1,0l1,133l1,133l1,133l1,133l1,133l1,133l1,133l2,133l2,133l2,133l1,133l2,133l1,133l0,133l2,133l1,133l2,0l0,0l2,133l1,133l1,133l1,133l1,133l1,0l1,133l1,0l2,77l1,133l1,133l1,133l1,133l1,133l1,133l0,133l2,133l2,133l1,133l1,133l1,133l2,28l0,0l1,54l1,0l0,80l2,0l0,117l2,0l1,91l1,0l2,65l0,0l1,0l1,133l1,133l1,133l1,133l1,133l2,133l2,133l2,133l1,133l1,133l1,0l1,133l1,133l2,133l0,133l1,91l1,0l1,125l1,0l1,162l1,0l1,128l1,0l1,93l1,0l2,133l2,133l0,133l1,133l1,133l1,133l2,133l2,133l2,133l2,133l1,133l1,133l1,0l1,133l2,133l1,0l1,133l1,133l1,133l1,0l1,133l1,133l2,133l2,133l0,0l1,0l1,0l1,216l1,209l0,0l1,0l0,0l1,133l1,133l1,133l1,133l1,133l1,133l1,133l1,0l1,133l1,133l1,133l1,133l1,133l1,133l1,133l1,133l1,133l2,133l2,133l1,133l1,133l1,133l2,133l2,133l2,133l1,133l1,133l1,0l1,0l1,133l0,133l2,133l2,133l1,133l1,133l1,133l2,133l0,133l1,133l1,133l2,133l2,133l2,133l2,133l1,133l1,133l1,133l1,133l0,133l1,0l1,128l1,0l1,180l1,0l1,180l1,0l1,128l1,0l1,75l1,0l1,133l1,133l1,133l1,133l1,133l1,133l2,133l2,133l2,173l1,0l1,180l1,0l1,180l1,0l1,128l1,0l1,133l1,133l2,133l1,133l2,133l1,0l1,133l1,133l2,133l1,0l1,0l1,0l2,258l1,0l1,0l0,0l1,133l1,0l1,133l1,133l1,133l1,133l1,133l1,133l1,133l1,133l1,133l1,133l1,133l1,133l1,133l1,133l1,133l1,133l1,133l2,133l1,133l1,133l2,133l1,0l1,133l1,133l1,133l0,0l0,0l1,0l1,0l1,0l2,133l2,133l2,133l1,133l1,133l1,133l1,0l2,0l0,0l1,0l1,133l1,133l1,133l1,133l1,133l1,133l2,133l2,133l2,133l2,133l1,133l1,133l1,133l2,133l2,133l1,133l1,133l2,133l1,133l1,133l1,133l1,133l1,0l1,0l0,0l1,0l0,0l1,0l1,0l1,0l2,0l1,0l0,133l0,133l0,133l0,133l1,133l1,133l1,133l1,133l1,133l1,133l1,133l1,133l1,133l1,133l1,133l2,133l1,133l1,133l2,133l1,0l0,82l1,0l1,75l1,0l1,128l1,0l1,0l1,0l1,0l1,0l1,0l1,133l1,133l1,0l1,133l1,133l1,0l0,0l1,0l0,0l1,133l1,0l1,133l1,133l1,133l1,133l1,133l1,133l2,133l1,133l1,133l1,133l1,133l1,133l1,133l1,133l1,133l1,133l1,133l2,133l0,133l1,133l1,133l1,133l2,133l2,133l2,133l2,133l1,133l1,0l1,0l1,133l2,133l2,133l1,138l1,0l1,91l1,0l1,102l1,0l1,149l1,0l1,196l1,0l2,184l1,0l1,164l1,0l1,133l1,133l2,133l2,133l2,133l1,133l1,133l2,0l1,0l1,133l0,133l2,133l0,133l1,133l0,0l1,133l2,133l0,133l1,149l1,0l1,129l1,0l1,155l1,0l1,175l1,0l1,194l1,0l1,0l1,0l1,133l1,133l1,133l1,133l2,133l0,133l0,133l2,133l1,133l1,0l1,0l1,133l0,133l2,133l0,133l1,133l1,133l1,0l1,0l1,133l0,133l2,133l0,133l1,133l1,0l1,133l1,133l1,133l1,133l1,133l1,133l1,133l0,133l0,133l0,133l0,133l1,133l1,0l1,133l1,133l1,133l1,133l0,133l2,133l1,133l1,133l1,164l1,0l1,138l1,0l1,112l1,0l1,101l1,0l1,138l1,0l0,133l1,133l1,133l1,133l2,133l2,133l2,133l1,133l1,133l1,133l2,133l1,133l0,133l1,0l0,0l0,0l1,81l1,0l1,0l0,0l0,0l1,0l0,0l1,0l1,0l1,133l1,0l1,133l0,0l1,0l0,0l1,0l1,0l1,0l1,133l1,133l1,133l1,133l1,133l1,133l1,0l1,0l1,0l1,0l1,0l1,0l1,0l1,0l1,0l1,0l0,0l0,133l2,133l0,133l1,133l1,133l0,133l0,133l0,133l1,133l1,133l1,133l1,102l1,0l0,103l1,0l1,122l1,0l1,129l1,0l1,149l1,0l2,133l2,133l0,133l1,133l1,133l1,133l2,133l1,133l0,133l1,0l0,0l0,0l1,81l1,0l1,0l0,0l0,0l1,0l1,0l1,0l1,0l1,0l1,133l1,133l1,133l1,133l1,133l1,133l1,133l1,133l0,133l1,133l1,133l1,133l1,0l1,0l1,0l1,0l1,0l1,0l1,133l1,133l0,151l0,0l1,175l1,0l2,198l2,0l2,219l2,0l1,196l1,0l0,172l0,0l0,133l1,133l0,133l0,133l1,133l1,133l2,133l0,133l0,133l2,133l1,133l2,0l1,0l1,133l0,133l2,133l0,133l1,133l1,133l2,0l1,133l1,133l2,133l1,0l1,175l1,0l2,198l2,0l1,175l1,0l1,133l1,133l0,133l0,133l0,133l1,133l1,133l1,0l1,133l1,133l1,0l1,133l1,0l1,133l0,0l0,0l1,133l1,133l1,133l1,133l1,133l1,133l0,0l1,0l1,0l1,133l1,133l1,133l0,133l0,133l1,133l1,133l1,133l0,133l0,133l1,133l1,133l1,133l2,133l1,0l0,172l0,0l1,196l1,0l1,0l1,0l1,0l1,133l0,133l2,133l2,0l1,0l1,0l1,0l1,133l1,133l1,133l1,133l1,133l1,133l0,133l0,133l0,133l0,133l1,133l1,133l1,176l1,0l1,196l1,0l1,215l1,0l1,242l1,0l1,222l1,0l1,203l1,0l1,0l1,0l1,0l1,0l1,133l1,133l0,133l0,133l0,133l1,133l1,133l1,0l1,0l1,133l2,133l0,133l1,222l1,0l0,253l2,0l0,0l2,0l1,259l1,0l2,228l0,0l1,0l0,0l0,0l1,0l1,133l1,133l0,133l0,133l0,133l2,133l1,133l1,0l1,0l1,133l0,133l0,133l0,133l1,133l1,133l2,0l1,133l1,133l0,133l1,0l1,248l1,0l0,253l2,0l1,222l1,0l1,133l1,133l0,133l1,133l1,133l1,133l1,133l1,0l1,133l1,133l1,0l1,0l1,0l1,0l2,0l2,0l1,133l1,133l1,133l1,133l1,133l1,133l2,133l1,0l0,0l1,0l1,0l1,0l1,0l1,0l1,133l1,133l1,133l0,133l0,133l1,133l1,133l1,133l0,133l0,133l1,259l1,0l1,0l1,0l1,0l1,0l1,0l1,0l1,219l1,0l1,133l1,133l0,133l1,133l1,133l1,133l0,133l0,133l0,133l0,133l1,133l1,133l1,133l1,133l0,133l0,133l0,133l1,133l1,133l1,0l1,133l1,133l0,133l2,0l2,0l1,0l1,0l1,0l1,259l1,0l0,0l1,133l1,133l1,133l1,133l1,133l1,133l1,0l1,133l1,133l1,181l2,0l0,0l2,0l2,0l1,0l1,133l1,133l1,133l1,133l1,133l1,133l0,133l1,0l1,0l1,0l1,0l1,0l1,0l1,0l1,133l1,133l1,133l0,133l0,133l1,133l1,133l1,133l0,133l0,133l0,133l0,133l1,133l2,0l1,0l1,133l0,133l0,133l1,133l1,133l1,133l1,133l0,133l0,133l0,133l0,133l1,133l1,0l1,0l1,133l2,133l0,133l0,133l1,0l1,133l1,133l2,133l1,0l1,219l0,0l1,0l1,0l1,0l1,133l0,133l1,133l1,133l0,133l1,133l0,0l1,0l1,0l1,133l1,133l1,133l1,133l1,133l1,133l1,0l1,133l0,0l1,0l1,133l1,133l0,133l0,0l0,234l1,0l1,243l1,0l1,0l1,0l1,133l1,0l1,133l1,133l1,133l1,133l1,133l1,0l1,133l1,133l1,0l1,0l1,133l1,133l1,243l1,133l0,133l0,133l1,133l1,133l1,133l1,133l0,133l0,133l1,0l1,0l1,217l1,0l1,217l1,0l1,0l1,0l1,0l1,0l1,0l1,133l1,0l1,133l1,133l1,133l0,133l0,133l0,133l1,133l1,133l2,0l1,0l1,133l0,133l1,0l1,133l1,133l0,133l1,133l2,0l1,0l1,0l1,0l1,0l1,0l1,243l1,0l0,224l1,0l1,219l1,0l1,0l1,0l1,133l1,133l0,0l1,0l1,0l2,0l2,0l2,0l1,133l1,133l1,133l1,133l1,133l1,133l0,133l1,0l1,133l1,0l1,0l0,0l1,0l0,0l0,0l1,0l0,0l1,0l1,0l1,133l1,0l1,133l0,0l1,0l0,0l1,0l1,0l0,0l0,0l2,0l2,0l1,0l1,133l1,133l1,133l1,133l1,133l1,133l1,133l1,133l0,133l0,133l0,133l0,133l1,133l1,133l1,133l1,133l0,133l0,133l0,133l1,133l1,133l1,0l1,133l1,133l0,133l1,0l2,0l1,0l1,0l1,0l1,133l1,133l1,0l2,0l1,0l1,0l1,219l0,0l1,229l0,0l1,0l1,0l1,0l2,0l0,0l0,0l0,0l0,0l1,133l1,133l0,133l0,133l0,133l1,133l1,133l1,133l1,133l1,133l0,133l1,133l1,0l1,0l1,243l1,0l1,0l1,0l1,0l1,0l1,0l1,0l0,133l0,133l1,0l1,0l1,133l1,133l0,133l0,133l0,133l2,133l1,133l1,0l1,133l1,133l0,133l1,0l0,133l1,133l1,133l1,0l1,133l1,133l0,133l2,133l0,0l2,0l1,0l1,0l1,0l0,0l1,0l1,0l1,133l1,133l1,133l1,133l1,133l1,133l1,0l1,0l1,0l1,0l0,133l1,133l1,133l1,133l1,133l1,133l1,133l0,133l0,133l1,0l1,133l1,133l0,133l0,133l0,133l0,133l1,133l0,0l1,0l1,133l1,133l0,133l0,133l1,133l1,133l1,0l1,133l1,133l0,133l1,0l1,0l1,0l1,0l1,0l1,0l1,0l1,0l1,0l1,0l1,0l1,0l1,133l1,133l0,133l1,133l1,133l0,0l1,0l1,0l1,81l1,0l1,0l1,133l1,133l1,133l1,133l1,133l1,133l1,0l1,133l0,0l1,0l1,0l1,81l1,0l1,0l1,133l1,133l1,133l1,133l1,133l1,0l0,133l1,133l0,133l1,133l1,0l1,0l1,0l1,0l1,0l1,0l1,0l1,0l1,0l1,0l0,0l1,133l1,133l1,133l1,133l1,133l0,133l1,133l1,133l0,133l1,133l1,81l1,0l1,133l0,133l0,133l1,133l1,133l1,133l1,133l1,0l1,0l1,0l1,0l1,0l1,0l1,0l1,0l1,0l1,0l1,133l1,133l0,133l0,133l0,133l0,133l1,133l1,0l1,0l1,133l0,133l1,0l1,0l1,0l0,0l1,0l0,0l1,0l1,0l1,133l1,0l1,133l0,0l1,0l1,0l1,81l1,0l1,0l1,133l1,133l1,133l1,133l1,133l1,133l1,133l1,133l1,133l1,133l1,133l0,0l0,0l0,133l1,133l1,133l1,0l1,0l1,0l1,0l1,0l1,0l1,133l1,133l1,0l1,0l1,0l1,0l1,0l1,0l1,0l1,0l1,0l1,0l1,0l1,0l0,133l1,133l1,133l1,133l1,133l1,133l0,133l0,133l0,133l1,133l1,133l1,0l1,0l1,133l0,133l0,133l0,133l1,0l1,133l1,133l0,133l1,133l1,0l1,0l1,0l1,0l1,0l1,0l1,0l1,0l1,0l1,0l1,133l1,0l1,133l1,133l1,133l1,133l0,133l0,133l0,133l0,133l1,133l1,0l1,0l1,133l2,133l0,133l1,133l1,133l1,133l1,133l1,133l1,133l1,133l0,133l1,133l1,133l2,0l2,138l1,133l1,133l1,0l1,0l1,133l1,133l1,133l1,133l1,0l1,133l1,133l1,133l1,133l1,133l0,133l1,133l1,133l2,0l0,133l1,133l1,0l1,133l0,133l0,133l1,133l1,133l1,133l1,133l1,133l2,0l1,133l1,133l1,0l1,133l0,133l1,133l1,133l1,133l2,133l1,133l1,133l2,0l2,133l1,133l1,0l1,133l0,133l2,133l1,133l1,133l1,133l1,133l1,133l2,0l1,133l1,133l1,0l1,133l0,133l1,133l1,133l1,133l1,133l1,133l1,133l1,133l0,133l1,133l1,133l1,133l1,133l1,133l1,133l2,0l1,133l1,133l1,0l1,133l0,133l1,133l1,133l1,133l1,133l1,133l1,133l2,0l1,133l1,133l1,0l1,133l0,133l1,133l1,133l1,133l0,133l1,133l1,133l2,0l0,133l1,133l1,0l1,133l0,133l0,133l1,133l1,133l1,133l1,133l1,133l2,0l1,133l1,133l1,0l1,133l0,133l1,133l1,133l1,133l1,133l1,133l1,133l2,0l1,133l1,133l1,133l1,133l1,133l1,133l1,133l1,0l0,133l0,133l1,133l1,133l1,0l1,0l1,0l1,133l0,133l1,133l1,133l1,133l2,133l1,133l1,133l2,0l2,133l1,133l1,0l1,133l0,133l2,133l1,133l1,133l2,133l1,133l1,133l2,0l2,133l1,133l1,0l1,133l0,133l2,133l1,133l1,133l0,133l1,133l1,133l2,0l0,133l1,133l1,0l1,133l0,133l0,133l1,133l1,133l1,133l1,133l1,133l2,0l1,133l1,133l1,0l1,133l0,133l1,133l1,133l1,133l1,133l1,133l1,133l1,133l0,133l0,133l1,133l1,133l1,133l1,133l1,133l2,0l1,133l1,133l1,0l1,133l0,133l1,133l1,133l1,133l1,133l1,133l1,133l2,0l1,133l1,133l1,0l1,133l0,133l1,133l1,133l1,133l2,133l1,133l1,133l2,0l2,133l1,133l1,0l1,133l0,133l2,133l1,133l0,133l2,133l1,133l1,133l2,0l2,133l1,133l1,0l1,133l0,133l2,133l1,133l1,133l1,133l1,133l1,133l2,0l1,133l1,133l1,133l1,133l1,133l1,133l1,133l1,133l0,133l0,133l1,133l1,133l1,0l1,0l1,0l1,133l0,133l1,133l1,133l1,0l2,133l1,133l1,133l2,0l2,133l1,133l1,0l1,133l0,133l2,133l1,133l1,133l1,133l1,133l1,133l2,0l1,133l1,133l1,0l1,133l0,133l1,133l1,133l1,133l1,133l1,133l1,133l2,0l1,133l1,133l1,0l1,133l0,133l1,133l1,133l1,133l2,133l1,133l1,133l2,0l2,133l1,133l1,0l1,133l0,133l2,133l1,133l1,133l1,133l1,133l1,133l1,133l0,133l0,133l1,133l1,133l0,133l1,133l1,133l2,0l0,133l1,133l1,0l1,133l0,133l0,133l1,133l1,133l1,133l1,133l1,133l2,0l1,133l1,133l1,0l1,133l0,133l1,133l1,133l1,133l1,133l1,133l1,133l2,0l1,133l1,133l1,0l1,133l0,133l1,133l1,133l1,133l1,133l1,133l1,133l2,0l1,133l1,133l1,0l1,133l0,133l1,133l1,133l1,133l0,133l1,133l1,133l2,0l0,133l1,133l1,133l1,133l1,133l1,133l1,133l1,133l0,133l0,133l1,133l1,133l1,0l1,0l1,0l1,133l0,133l0,133l1,133l1,0l2,133l1,133l1,133l2,0l2,133l1,133l1,0l1,133l0,133l2,133l1,133l1,133l2,133l1,133l1,133l2,0l2,133l1,133l1,0l1,133l0,133l2,133l1,133l1,133l2,133l1,133l1,133l2,0l2,133l1,133l1,0l1,133l0,133l2,133l1,133l1,133l2,133l1,133l1,133l2,0l2,133l1,133l1,0l1,133l0,133l2,133l1,133l1,133l1,133l1,133l1,133l1,133l0,133l0,133l1,133l1,133l0,133l1,133l1,133l2,0l0,133l1,133l1,0l1,133l0,133l0,133l1,133l1,133l0,133l1,133l1,133l2,0l0,133l0,133l1,0l1,133l0,133l0,133l1,133l0,133l2,133l1,133l1,133l2,0l2,133l0,133l1,0l1,133l0,133l2,133l1,133l2,133l2,133l1,133l1,133l2,0l2,133l1,133l1,0l1,133l0,133l2,133l1,133l1,133l1,133l1,133l1,133l2,0l1,133l1,133l1,133l1,133l1,133l1,133l1,133l1,133l0,133l0,133l0,133l1,133l1,0l1,0l1,0l1,133l0,133l1,133l1,133l1,0l0,133l1,133l1,133l2,0l0,133l1,133l1,0l1,133l0,133l0,133l1,133l1,133l0,133l1,133l1,133l2,0l0,133l1,133l1,0l1,133l0,133l0,133l1,133l1,133l2,133l1,133l1,133l2,0l2,133l1,133l1,0l1,133l0,133l2,133l1,133l1,133l0,133l1,133l1,133l2,0l0,133l1,133l1,0l1,133l0,133l0,133l1,133l1,133l1,133l1,133l1,133l1,133l0,133l0,133l1,133l1,133l1,133l1,133l1,133l2,0l1,133l1,133l1,0l1,133l0,133l1,133l1,133l1,133l0,133l1,133l1,133l2,0l0,133l1,133l1,0l1,133l0,133l0,133l1,133l1,133l1,133l1,133l1,133l2,0l1,133l1,133l1,0l1,133l0,133l1,133l1,133l1,133l1,133l1,133l1,133l2,0l1,133l1,133l1,0l1,133l0,133l1,133l1,133l1,133l2,133l1,133l1,133l2,0l2,133l1,133l1,133l1,133l1,133l1,133l1,133l1,133l0,133l0,133l1,133l1,133l1,0l1,0l1,0l1,133l0,133l2,133l1,133l1,0l1,133l1,133l1,133l2,0l1,133l1,133l1,0l1,133l0,133l1,133l1,133l1,133l0,133l1,133l1,133l2,0l0,133l1,133l1,0l1,133l0,133l0,133l1,133l1,133l2,133l1,133l1,133l2,0l2,133l1,133l1,0l1,133l0,133l2,133l1,133l1,133l1,133l1,133l1,133l2,0l1,133l1,133l1,0l1,133l0,133l1,133l1,133l1,133l1,133l1,133l1,133l1,133l1,133l0,133l1,133l1,133l2,0l2,133l1,0l1,0l2,0l1,0l0,133l0,133l0,133l1,133l0,133l1,133l1,0l1,133l2,0l1,133l0,133l1,133l0,133l1,133l1,133l1,133l2,0l1,133l1,133l1,133l1,133l1,133l2,0l1,133l2,0l1,133l0,133l1,133l1,0l0,133l1,133l1,133l1,0l0,133l0,133l1,133l2,0l2,133l1,0l1,0l1,0l1,0l0,133l0,133l0,133l1,133l0,133l1,133l1,0l1,133l2,0l1,133l0,133l1,133l1,0l0,133l0,133l1,133l1,0l1,133l0,133l1,133l1,133l1,143l2,0l1,133l1,133l1,133l1,133l1,133l1,0l1,133l2,0l1,133l0,133l1,133l1,0l0,133l1,133l1,133l1,0l0,133l0,133l1,133l2,0l2,133l1,0l0,0l1,0l1,0l0,133l0,133l0,133l1,133l0,133l1,133l2,0l1,133l2,0l1,133l0,133l1,133l0,0l0,133l0,133l1,133l2,0l1,0l1,133l1,133l1,133l1,133l1,133l1,133l1,133l1,133l1,133l1,133l1,133l1,0l1,0l1,133l1,133l1,0l1,0l1,133l0,133l1,133l1,133l1,133l1,133l1,133l1,133l2,0l1,133l1,0l1,0l1,133l0,133l1,133l1,133l1,133l1,133l1,133l1,133l2,0l1,133l1,133l1,0l1,133l0,133l1,133l1,133l1,133l1,133l1,133l1,133l2,0l1,133l1,133l1,0l1,133l0,133l1,133l1,133l1,133l1,133l1,133l1,133l2,0l1,133l1,133l1,0l1,133l0,133l1,133l1,133l1,133l1,133l1,133l1,133l1,133l0,133l0,133l1,133l1,133l1,133l1,133l1,133l2,0l1,133l1,133l1,0l1,133l0,133l1,133l1,133l1,133l0,133l1,133l1,133l2,0l0,133l1,133l1,0l1,133l0,133l0,133l1,133l1,133l2,133l1,133l1,133l2,0l2,133l1,133l1,0l1,133l0,133l2,133l1,133l1,133l0,133l1,133l1,133l2,0l0,133l1,133l1,0l1,133l0,133l0,133l1,133l1,0l0,133l1,133l1,133l2,0l0,133l1,133l1,133l1,133l1,133l1,133l1,133l1,0l0,133l0,133l1,133l1,133l1,0l1,0l1,0l1,133l0,133l0,133l1,133l1,133l0,133l1,133l1,133l2,0l0,133l1,0l1,0l1,133l0,133l0,133l1,133l1,133l0,133l1,133l1,133l2,0l0,133l1,0l1,0l1,133l0,133l0,133l1,133l1,133l1,133l1,133l1,133l2,0l1,133l1,0l1,0l1,133l0,133l1,133l1,133l1,133l0,133l1,133l1,133l2,0l0,133l1,0l1,0l1,133l0,133l0,133l1,133l1,133l0,133l1,0l1,133l1,133l0,133l0,133l1,133l1,133l1,133l1,133l1,133l2,0l1,133l1,133l1,0l1,133l0,133l1,133l1,133l1,133l0,133l1,133l1,133l2,0l0,133l1,0l1,0l1,133l0,133l0,133l1,133l1,133l1,133l1,133l1,133l2,0l1,133l1,0l1,0l1,133l0,133l1,133l1,133l1,133l0,133l1,133l1,133l2,0l0,133l1,0l1,0l1,133l0,133l0,133l1,133l1,133l0,133l1,133l1,133l2,0l0,133l1,0l1,133l1,133l0,133l1,0l1,133l1,133l0,133l0,133l1,133l1,133l1,0l1,0l1,0l1,133l0,133l0,133l1,133l1,0l1,133l1,133l1,133l2,0l1,133l1,0l1,0l1,133l0,133l1,133l1,133l1,133l1,133l1,133l1,133l2,0l1,133l1,0l1,0l1,133l0,133l1,133l1,133l1,0l0,133l1,133l1,133l2,0l0,133l1,133l1,0l1,133l0,133l0,133l1,133l1,135l0,133l1,133l1,137l2,0l0,133l1,137l1,0l1,133l0,133l0,133l1,133l1,137l1,134l1,137l1,133l1,133l1,133l0,133l1,133l1,133l0,133l1,133l1,133l2,0l0,133l1,133l1,0l1,133l1,133l0,133l1,133l1,133l2,133l1,133l1,133l2,0l2,133l1,0l1,0l1,133l1,133l2,133l1,133l1,133l2,133l1,133l1,153l2,0l2,133l1,0l1,0l1,133l1,133l2,133l1,133l1,133l2,133l1,133l1,133l2,0l2,133l1,0l1,0l1,133l1,133l2,133l1,133l1,133l1,133l1,133l1,133l2,0l1,133l1,0l1,133l1,133l1,133l1,0l1,133l1,133l1,133l0,133l1,133l1,133l1,0l1,0l1,0l1,133l1,133l1,133l1,133l1,0l1,133l1,133l1,141l2,0l1,133l1,0l1,0l1,133l1,133l1,133l1,133l1,133l1,133l1,133l1,133l2,0l1,133l1,0l1,0l1,133l1,133l1,133l1,133l1,133l1,133l1,133l1,133l2,0l1,133l1,0l1,0l1,133l1,133l1,133l1,133l1,133l1,133l1,133l1,133l2,0l1,133l1,133l1,0l1,133l1,133l1,133l1,133l1,133l1,133l2,0l1,133l1,133l1,133l1,133l1,133l1,133l1,133l1,133l1,133l2,0l1,133l1,133l1,0l1,133l1,133l1,133l1,133l1,133l0,133l1,133l1,133l2,0l0,133l1,0l1,0l1,133l1,133l0,133l1,133l1,133l1,133l1,133l1,0l2,0l1,133l1,0l1,0l1,133l1,133l1,133l1,133l1,133l2,133l1,133l1,133l2,0l2,133l1,0l1,0l1,133l1,133l2,133l1,133l1,133l0,133l1,133l1,133l2,0l0,133l1,133l1,133l1,0l1,133l1,133l1,133l1,133l1,133l1,133l1,133l1,133l1,0l1,0l1,0l1,133l1,133l0,133l1,133l1,0l2,133l1,133l1,133l2,0l2,133l1,0l1,0l1,133l1,133l2,133l1,133l1,133l0,133l1,133l1,133l2,0l0,133l1,0l1,0l1,133l1,133l0,133l1,133l1,133l1,133l1,133l1,133l2,0l1,133l1,0l1,0l1,133l1,133l1,133l1,133l1,133l1,133l1,133l1,133l2,0l1,133l1,0l1,0l1,133l1,133l1,133l1,133l1,133l1,133l1,133l1,133l1,0l1,133l1,133l1,133l1,133l1,133l1,133l1,133l2,0l1,133l1,133l1,0l1,133l1,133l1,133l1,133l1,133l1,133l1,133l1,133l2,0l1,133l1,133l1,0l1,133l1,133l1,133l1,133l1,133l0,133l1,133l1,133l2,0l0,133l1,0l1,0l1,133l1,133l0,133l1,133l1,133l1,133l1,133l1,133l2,0l1,133l1,0l1,0l1,133l1,133l1,133l1,133l1,133l0,133l1,133l1,133l2,0l0,133l1,0l1,133l1,133l1,133l1,133l1,133l1,133l1,133l1,133l1,133l1,133l1,0l1,0l1,0l1,133l1,133l0,133l1,133l1,0l1,133l1,133l1,133l2,0l1,133l1,0l1,0l1,133l1,133l1,133l1,133l1,133l1,133l1,133l1,133l2,0l1,133l1,0l1,0l1,133l1,133l1,133l1,133l1,133l1,133l1,133l1,133l2,0l1,133l1,133l1,0l1,133l1,133l1,133l1,133l1,0l1,133l1,133l1,133l2,0l1,133l1,133l1,0l1,133l1,133l1,133l1,133l1,0l1,133l1,133l1,133l1,0l1,133l1,133l1,133l1,133l1,133l1,133l1,133l2,0l1,133l1,133l1,0l1,133l1,133l1,133l1,133l1,0l1,133l1,133l1,133l2,0l1,133l1,133l1,0l1,133l1,133l1,133l1,133l1,0l1,133l1,133l1,133l2,0l1,133l1,133l1,0l1,133l1,133l1,133l1,133l1,0l1,133l1,133l1,133l2,0l1,133l1,133l1,0l1,133l1,133l1,133l1,133l1,0l0,133l1,133l1,133l2,0l0,133l1,133l1,133l1,0l1,133l1,133l1,133l1,0l1,133l1,133l1,133l1,133l1,0l1,0l0,133l1,133l1,133l2,0l0,133l1,0l2,0l1,133l1,133l1,133l1,133l1,133l1,0l1,133l1,133l1,133l1,133l0,133l1,0l1,133l0,133l1,133l1,133l1,133l1,0l1,133l1,133l2,133l1,133l2,133l1,0l1,133l1,133l0,133l1,133l1,133l1,133l2,133l1,133l1,133l1,133l2,133l0,133l1,133l1,133l1,0l1,133l2,133l1,0l1,133l1,133l2,133l1,133l1,0l1,0l1,133l1,133l1,0l1,133e" stroked="t" style="position:absolute;left:432073;top:221361;width:1;height:263">
                        <v:wrap v:type="none"/>
                        <v:fill on="false" detectmouseclick="t"/>
                        <v:stroke color="black" weight="12600" joinstyle="round" endcap="flat"/>
                      </v:shape>
                      <v:shape id="shape_0" coordsize="3,240" path="m1,123l1,123l1,123l1,123l1,123l1,123l1,123l2,0l0,123l1,123l0,123l0,123l0,123l0,123l0,123l0,123l0,123l0,123l1,123l0,123l0,123l0,123l1,123l1,123l1,123l1,123l1,123l1,123l1,123l0,123l0,123l0,123l2,123l0,123l0,0l0,123l1,123l1,127l1,123l0,123l1,123l1,123l1,123l1,123l1,123l1,123l2,123l1,123l0,123l1,123l1,123l1,123l0,123l1,123l1,123l1,123l1,123l1,123l1,123l2,0l1,123l0,123l1,123l1,123l1,123l0,123l0,123l2,0l1,123l1,123l1,123l0,123l0,0l1,123l1,123l1,123l1,123l1,123l0,133l1,123l1,123l1,124l1,123l1,123l1,123l1,123l1,123l1,123l2,0l1,123l1,123l1,123l1,123l1,123l0,162l0,123l1,123l1,123l0,123l2,123l1,123l1,127l1,123l1,123l1,123l1,123l1,123l1,123l1,123l0,123l0,123l1,123l1,123l2,0l1,123l1,123l1,123l0,123l2,0l1,123l1,123l2,0l1,123l1,123l1,123l0,123l0,0l2,0l1,123l1,123l1,123l0,123l0,0l1,123l1,123l1,123l1,123l1,123l1,123l0,123l1,0l0,123l2,0l0,123l1,0l0,123l2,0l1,123l1,123l1,123l1,123l1,123l1,123l1,123l2,123l1,123l1,123l1,0l1,123l2,0l1,123l1,123l1,123l1,0l2,0l2,0l2,0l2,0l2,123l1,123l1,123l1,123l2,0l2,0l2,0l2,0l1,123l1,123l1,123l1,0l1,123l1,123l1,123l1,123l1,123l1,0l1,123l1,0l1,0l0,123l0,123l2,123l1,123l0,123l0,123l1,123l1,123l1,0l0,123l0,123l1,123l1,123l1,123l1,123l1,123l1,123l1,123l1,0l1,0l0,123l0,123l1,123l1,123l0,123l1,123l2,123l1,123l1,0l0,123l1,123l1,123l0,123l1,0l2,123l1,123l1,0l0,123l2,0l1,123l0,123l0,123l1,127l1,127l1,123l1,123l0,123l1,127l1,127l1,128l1,126l1,123l1,123l1,123l0,123l2,126l1,0l1,123l1,127l0,123l1,123l1,123l0,123l1,126l1,127l1,127l1,127l1,128l1,123l1,123l0,123l1,0l2,123l1,123l1,0l0,123l2,0l1,123l0,123l0,123l2,123l1,123l1,0l1,123l1,0l1,123l2,0l1,123l1,123l1,123l1,126l2,0l2,0l2,0l2,0l2,123l1,123l1,123l1,0l2,0l2,0l2,0l2,0l1,123l1,123l1,123l1,126l1,123l1,123l1,123l1,123l1,123l1,0l1,123l2,0l1,123l0,123l1,123l1,123l1,123l1,123l1,123l1,123l1,123l1,123l1,123l1,123l1,123l1,123l1,123l1,123l1,123l1,123l1,123l1,123l1,123l1,123l1,123l1,123l1,127l1,0l1,123l1,123l1,123l1,123l1,123l1,123l1,123l1,123l1,123l1,123l1,123l1,123l0,0l0,0l0,0l0,0l1,123l1,123l1,123l1,123l1,123l1,123l1,123l1,127l1,123l0,123l1,123l1,123l1,0l0,123l1,123l2,0l1,123l1,123l1,0l0,123l1,123l1,123l1,123l1,126l1,123l1,0l1,0l1,123l0,123l0,123l1,123l1,123l1,123l1,123l1,123l0,123l1,123l1,123l1,123l1,123l1,123l1,123l1,123l1,123l1,123l1,123l1,123l1,123l1,123l1,123l1,123l1,123l1,123l1,123l1,123l1,123l1,123l1,123l1,123l1,123l1,123l0,123l1,126l1,123l1,123l1,123l1,123l1,123l1,123l1,123l1,123l1,123l0,123l1,123l1,123l1,0l1,123l1,123l1,123l1,123l1,123l1,123l1,123l1,123l1,123l1,123l1,123l1,123l1,123l1,123l1,123l1,123l1,123l1,123l1,123l1,123l1,123l1,123l1,123l1,123l1,123l1,123l1,123l0,123l1,123l2,0l1,123l2,0l2,123l1,123l0,123l2,123l1,127l1,123l1,123l1,123l0,123l1,123l1,123l2,123l1,123l2,123l1,123l1,123l1,123l1,123l1,123l1,123l1,123l1,123l1,123l1,123l0,123l1,123l1,123l1,123l1,123l1,123l1,123l1,123l1,123l1,123l1,123l1,123l1,123l1,123l1,123l1,123l1,123l1,123l1,123l1,123l1,123l1,123l1,123l1,123l1,123l1,123l1,123l1,123l1,123l1,123l1,123l1,123l1,123l1,123l1,123l1,123l1,123l1,123l1,123l1,123l1,123l1,0l1,0l2,123l1,123l1,127l0,123l0,0l1,123l1,0l1,123l1,123l1,123l1,123l1,123l1,0l0,123l2,0l1,123l1,123l1,123l1,123l1,123l0,0l1,123l0,123l1,123l1,123l1,123l1,123l1,123l0,123l1,0l0,123l1,123l1,123l1,0l2,123l1,123l0,123l0,123l0,123l1,123l1,123l1,123l1,123l1,123l1,0l0,0l0,0l1,123l1,0l1,123l1,123l1,123l1,123l2,123l1,123l1,123l1,123l1,123l0,123l1,123l1,123l1,123l1,123l1,123l1,123l1,123l1,123l1,123l1,123l1,123l1,123l1,123l1,123l1,123l1,123l1,123l1,123l1,123l1,123l1,123l1,123l1,123l1,123l1,123l2,0l1,123l1,123l1,123l1,123l1,123l1,123l1,0l1,123l1,123l1,123l1,123l1,123l1,123l1,0l1,0l0,123l0,123l1,0l0,123l1,0l1,123l1,123l0,123l0,0l1,123l1,0l0,123l1,0l1,123l0,123l0,123l0,0l1,123l1,0l0,123l1,123l1,123l0,123l1,123l2,123l1,123l1,0l0,123l1,0l1,123l0,123l1,123l0,0l1,123l1,0l0,123l1,123l1,123l0,123l1,123l0,0l1,123l1,0l0,123l2,0l1,123l0,123l0,123l2,123l1,123l1,0l0,123l1,123l1,123l0,123l1,123l2,123l1,123l1,0l0,123l1,123l1,123l0,123l1,123l1,0l1,0l1,123l0,123l1,123l1,123l0,123l1,0l2,123l1,123l1,0l1,0l1,123l1,123l0,123l1,0l2,123l1,123l2,0l0,123l1,123l1,123l0,123l1,0l2,123l1,123l1,0l0,123l1,123l1,123l0,123l1,0l2,123l1,123l1,0l0,123l1,0l1,123l0,123l1,0l2,123l1,123l1,0l0,123l1,123l1,123l0,123l1,0l2,123l1,123l1,123l0,123l1,0l1,123l0,123l1,0l2,123l1,123l0,123l0,123l1,123l1,123l0,123l1,0l2,123l1,123l0,123l0,123l1,123l1,123l0,123l1,0l2,123l1,123l1,123l1,123l1,0l1,0l1,123l1,123l1,123l1,127l1,127l1,127l1,127l1,127l1,123l1,123l0,123l1,127l2,123l1,123l1,127l0,123l1,123l1,123l0,123l1,0l2,123l1,123l0,123l1,123l1,0l1,123l1,123l1,123l1,123l0,123l1,127l1,126l1,127l1,123l2,0l1,123l0,123l1,123l1,127l1,123l1,123l1,123l0,123l0,123l1,127l1,127l1,123l1,123l2,0l0,123l0,123l1,123l1,0l1,0l0,123l0,123l1,0l1,0l1,0l1,0l1,0l1,0l1,0l1,0l1,0l1,0l1,0l1,0l2,0l1,0l1,0l1,0l1,0l1,0l1,0l1,0l1,0l1,0l1,0l1,0l1,0l1,0l1,0l1,0l1,0l1,0l1,0l1,0l1,0l1,0l1,0l1,0l1,0l1,0l1,0l1,0l1,0l1,0l1,0l1,0l1,0l1,0l2,0l1,0l2,0l1,0l1,0l1,0l1,0l2,0l1,0l1,0l1,0l1,0l1,0l1,0l1,0l2,0l2,0l2,0l2,0l1,0l2,0l1,0l1,0l1,0l1,0l1,0l1,0l1,0l1,0l1,0l1,0l1,0l1,0l1,0l2,0l1,0l1,0l1,0l1,0l1,0l1,0l1,0l1,0l1,0l1,0l1,0l1,0l1,0l1,0l1,0l1,0l1,0l1,0l1,0l1,0l1,0l1,0l1,0l1,0l1,0l1,0l1,0l1,0l1,0l1,0l2,0l2,0l2,0l1,0l1,0l1,0l2,0l1,0l1,0l1,0l1,0l1,0l1,0l1,123l1,123l1,199l1,0l1,0l1,0l1,0l1,0l1,0l1,0l1,0l1,0l1,0l1,0l1,0l1,0l1,0l1,0l2,0l1,0l1,0l1,0l1,0l1,0l1,0l1,0l1,0l1,0l1,0l1,0l1,0l1,0l1,0l1,0l1,0l1,0l1,0l1,0l1,0l1,0l1,0l1,0l1,0l1,0l1,0l1,0l1,0l1,0l1,0l1,0l1,0l1,0l2,0l1,0l2,0l1,0l1,0l1,0l1,0l2,0l1,0l1,0l1,0l1,0l1,0l1,0l1,0l2,0l2,0l2,0l2,0l1,0l2,0l1,0l1,0l1,0l1,0l1,0l1,0l1,0l1,0l1,0l1,0l1,0l1,0l1,0l2,0l1,0l1,0l1,0l1,0l1,0l1,0l1,0l1,0l1,0l1,0l1,0l1,0l1,0l1,0l1,0l1,0l1,0l1,0l1,0l1,0l1,0l1,0l1,0l1,0l1,0l1,0l1,0l1,0l1,0l1,0l2,0l2,0l2,0l1,0l1,0l1,0l2,0l1,0l1,0l1,0l1,0l1,0l1,0l1,0l1,0l1,0l1,0l1,0l1,0l1,0l1,0l1,0l1,0l1,0l1,0l1,0l1,0l1,0l1,0l1,0l2,0l1,0l1,0l1,0l1,0l1,0l1,0l1,0l1,0l1,0l1,0l1,0l1,0l1,0l1,0l1,0l2,0l1,0l1,0l1,0l1,0l1,0l1,0l1,0l1,0l1,0l2,0l1,0l1,0l1,0l1,0l1,0l1,0l1,0l1,0l1,0l1,0l1,0l1,0l1,0l1,0l1,0l1,0l1,0l1,0l1,0l1,0l1,0l1,0l1,0l1,0l1,0l1,0l1,0l1,0l1,0l2,0l2,0l2,0l2,0l1,0l1,0l1,0l1,0l1,0l1,0l1,0l1,0l1,0l1,0l1,0l2,0l1,0l1,0l1,0l1,0l1,0l1,0l1,0l1,0l1,0l1,0l1,0l1,0l1,0l1,0l1,0l1,0l1,0l1,0l1,0l1,0l1,0l1,0l1,0l1,0l1,0l1,0l1,0l1,0l1,0l1,0l1,0l1,0l2,0l2,0l1,0l1,0l1,0l1,123l1,0l2,123l1,123l1,0l1,0l2,0l1,123l0,123l0,123l1,126l1,127l1,123l1,123l0,123l1,0l0,0l1,123l1,123l1,123l1,0l1,123l0,123l0,123l1,127l1,127l1,123l1,123l1,123l1,0l2,123l1,123l2,123l1,123l1,0l1,123l0,123l0,123l2,123l1,123l1,126l0,123l1,123l1,123l0,123l1,0l2,123l1,123l2,123l0,123l1,123l1,123l0,123l1,0l2,123l1,123l2,123l0,123l1,123l1,123l0,123l1,0l2,123l1,123l2,123l0,123l1,123l1,123l1,123l1,0l2,123l1,123l2,123l0,123l2,0l1,123l0,123l1,0l2,123l1,123l2,123l0,123l1,123l1,123l1,123l1,0l2,123l1,123l2,123l0,123l2,0l0,123l1,123l1,123l1,0l1,123l1,123l1,123l0,123l1,123l1,123l1,123l1,123l0,123l0,123l1,123l1,123l1,123l1,123l1,123l1,123l1,123l1,123l1,123l1,123l1,123l1,123l1,123l1,123l1,123l1,123l1,123l1,123l1,123l1,123l1,123l1,123l1,123l1,123l1,123l2,0l1,123l1,123l1,123l1,123l1,123l1,123l1,123l1,123l1,123l1,123l1,123l1,123l1,123l1,0l1,0l0,123l0,123l1,0l1,0l1,0l1,0l1,0l1,0l1,0l1,0l1,0l1,0l1,0l1,0l2,0l1,0l1,0l1,0l1,0l1,0l1,0l1,0l1,0l1,0l1,0l1,0l1,0l1,0l1,0l1,0l1,0l1,0l1,0l1,0l1,0l1,0l1,0l1,0l1,0l1,0l1,0l1,0l1,0l1,0l1,0l1,0l1,0l1,0l2,0l1,0l2,0l1,0l1,0l1,0l1,0l2,0l1,0l1,0l1,0l1,0l1,0l1,0l1,0l2,0l2,0l2,0l2,0l1,0l2,0l1,0l1,0l1,0l1,0l1,0l1,0l1,0l1,0l1,0l1,0l1,0l1,0l1,0l2,0l1,0l1,0l1,0l1,0l1,0l1,0l1,0l1,0l1,0l1,0l1,0l1,0l1,0l1,0l1,0l1,0l1,0l1,0l1,0l1,0l1,0l1,0l1,0l1,0l1,0l1,0l1,0l1,0l1,0l1,0l2,0l2,0l2,0l1,0l1,0l1,0l2,0l1,0l1,0l1,0l1,0l1,0l1,0l1,0l1,0l1,0l1,0l1,0l1,0l1,0l1,0l1,0l1,0l1,0l1,0l1,0l1,0l1,0l1,0l1,0l2,0l1,0l1,0l1,0l1,0l1,0l1,0l1,0l1,0l1,0l1,0l1,0l1,0l1,0l1,0l1,0l2,0l1,0l1,0l1,0l1,0l1,0l1,0l1,0l1,0l1,0l2,0l1,0l1,0l1,0l1,0l1,0l1,0l1,0l1,0l1,0l1,0l1,0l1,0l1,0l1,0l1,0l1,0l1,0l1,0l1,0l1,0l1,0l1,0l1,0l1,0l1,0l1,0l1,0l1,0l1,0l2,0l2,0l2,0l2,0l1,0l1,0l1,0l1,0l1,0l1,0l1,0l1,0l1,0l1,0l1,0l2,0l1,0l1,0l1,0l1,0l1,0l1,0l1,0l1,0l1,0l1,0l1,0l1,0l1,0l1,0l1,0l1,0l1,0l1,0l1,0l1,0l1,0l1,0l1,0l1,0l1,0l1,0l1,0l1,0l1,0l1,0l1,0l1,0l2,0l2,0l1,0l1,0l1,0l1,0l1,0l1,0l1,0l1,0l1,0l1,0l1,0l1,0l1,0l1,0l1,0l1,0l1,0l1,0l1,0l1,0l1,0l1,0l1,0l1,0l1,0l1,0l1,0l1,0l1,0l1,0l1,0l1,0l1,0l1,0l1,0l1,0l1,0l1,0l1,0l1,0l2,0l1,0l1,0l1,0l1,0l1,0l1,0l1,0l1,0l1,0l1,0l1,0l2,0l1,0l1,0l1,0l2,0l1,0l2,0l1,0l1,0l2,0l1,0l1,0l1,0l1,0l1,0l1,0l1,0l1,0l1,0l1,0l1,0l1,0l1,0l1,0l1,0l1,0l1,0l1,0l1,0l1,0l1,0l1,0l1,0l1,0l2,0l1,0l2,0l1,0l2,0l1,0l1,0l1,0l1,0l1,0l1,0l1,0l1,0l1,0l1,0l1,0l1,0l1,0l1,0l1,0l1,0l1,0l1,0l1,0l1,0l1,0l1,0l1,0l1,0l1,0l2,0l1,0l1,0l1,0l1,0l1,0l1,0l1,0l1,0l1,0l1,0l1,0l1,0l1,0l1,0l1,0l1,0l1,0l1,0l1,0l1,0l1,0l1,0l1,0l1,0l1,0l1,0l1,0l1,0l1,0l1,0l1,0l1,0l1,0l2,0l1,0l1,0l1,0l1,0l1,0l1,0l1,0l1,0l1,0l1,0l1,0l2,0l1,0l1,0l1,0l1,0l1,0l1,0l1,0l1,0l1,0l1,0l1,0l1,0l1,0l1,0l1,0l1,0l1,0l1,0l1,0l2,0l1,0l1,0l1,0l1,0l1,0l1,0l1,0l1,0l1,0l1,0l2,0l1,0l1,0l1,0l1,0l1,0l1,0l1,0l1,0l1,0l1,0l1,0l1,0l2,0l1,0l1,0l1,0l1,0l1,0l1,0l1,0l1,0l1,0l1,0l2,0l1,0l1,0l1,0l1,0l1,0l1,0l2,0l1,0l1,0l1,0l1,0l1,0l1,0l1,0l1,0l1,0l1,0l1,0l1,0l1,0l1,0l1,0l1,0l1,0l1,0l1,0l1,0l1,0l1,0l1,0l1,0l1,0l1,0l1,0l1,0l1,0l1,0l1,0l1,123l1,123l1,123l1,0l1,0l1,123l1,123l0,0l1,123l1,123l0,123l0,0l1,123l0,123l1,123l1,123l1,123l0,123l1,0l0,0l1,123l1,123l1,123l1,123l1,123l1,123l1,123l2,123l1,123l1,123l1,123l2,0l1,123l0,123l1,123l0,0l1,123l1,123l1,123l1,123l1,123l0,123l1,0l2,123l1,123l1,123l0,123l1,0l1,123l0,123l1,123l2,123l1,123l1,123l0,123l1,0l1,123l1,123l1,123l1,127l1,126l1,127l1,123l1,123l1,123l1,123l1,0l2,123l1,123l1,123l0,123l1,123l1,123l1,123l1,0l2,123l1,123l1,123l1,123l1,0l1,123l0,123l1,0l2,123l1,123l1,123l1,123l2,0l1,123l1,123l1,0l2,123l1,123l0,123l1,123l1,0l1,123l1,123l1,123l2,123l1,123l1,123l0,123l1,123l1,123l1,123l1,0l2,123l1,123l1,123l1,123l1,123l1,123l1,123l1,0l2,123l1,123l1,123l1,123l2,0l1,123l0,123l0,123l1,127l1,127l1,127l1,125l1,123l1,123l1,123l1,123l1,123l1,123l1,123l1,127l1,123l1,123l1,127l1,123l1,125l1,127l0,123l1,123l1,0l1,0l1,123l1,123l1,123l1,127l1,123l1,123l1,127l1,123l1,125l1,127l0,123l1,124l0,125l0,123l1,125l1,123l1,123l1,123l1,0l1,123l1,123l1,0l1,123l1,123l1,123l1,123l1,123l1,123l1,123l1,127l1,123l1,123l1,127l1,123l1,125l1,127l0,123l1,124l0,125l0,123l1,125l1,123l1,123l1,123l1,0l1,123l1,123l1,0l1,123l1,123l1,123l1,123l1,123l1,123l1,123l1,123l1,126l1,123l1,123l1,123l1,123l1,123l1,123l1,123l1,0l1,123l1,123l1,123l1,123l1,123l1,123l1,123l1,123l1,123l1,123l1,123l1,123l1,123l1,123l1,127l1,123l1,123l1,127l1,123l1,125l1,127l0,123l1,124l0,125l0,123l1,125l1,123l1,123l1,123l1,0l1,123l1,123l1,0l1,123l1,123l1,123l1,123l1,123l1,123l1,123l1,123l1,126l1,123l1,123l1,123l1,123l1,123l1,123l1,123l1,0l1,123l1,123l1,123l1,123l1,123l1,123l1,123l1,123l1,123l1,123l1,123l1,123l1,123l1,123l1,123l1,123l1,123l0,123l0,123l1,123l1,123l1,123l0,123l1,123l1,123l1,123l1,123l0,123l1,123l1,123l0,123l1,123l1,123l1,123l1,123l1,123l0,123l1,123l1,123l1,123l1,123l1,123l0,123l1,123l1,123l1,123l1,123l1,123l1,123l0,123l0,123l1,123l1,123l1,123l1,123l1,123l2,123l1,0l1,0l1,123l1,123l1,0l1,0l1,0l1,0l1,0l1,0l1,0l1,0l1,0l1,0l1,0l1,0l2,0l1,0l1,0l1,0l1,0l1,0l1,0l1,0l1,0l1,0l1,0l1,0l1,0l1,0l1,0l1,0l1,0l1,0l1,0l1,0l1,0l1,0l1,0l1,0l1,0l1,0l1,0l1,0l1,0l1,0l1,0l1,0l1,0l1,0l2,0l1,0l2,0l1,0l1,0l1,0l1,0l2,0l1,0l1,0l1,0l1,0l1,0l1,0l1,0l2,0l2,0l2,0l2,0l1,0l2,0l1,0l1,0l1,0l1,0l1,0l1,0l1,0l1,0l1,0l1,0l1,0l1,0l1,0l2,0l1,0l1,0l1,0l1,0l1,0l1,0l1,0l1,0l1,0l1,0l1,0l1,0l1,0l1,0l1,0l1,0l1,0l1,0l1,0l1,0l1,0l1,0l1,0l1,0l1,0l1,0l1,0l1,0l1,0l1,0l2,0l2,0l2,0l1,0l1,0l1,0l2,0l1,0l1,0l1,0l1,0l1,0l1,0l1,0l1,0l1,0l1,0l1,0l1,0l1,0l1,0l1,0l1,0l1,0l1,0l1,0l1,0l1,0l1,0l1,0l2,0l1,0l1,0l1,0l1,0l1,0l1,0l1,0l1,0l1,0l1,0l1,0l1,0l1,0l1,0l1,0l2,0l1,0l1,0l1,0l1,0l1,0l1,0l1,0l1,0l1,0l2,0l1,0l1,0l1,0l1,0l1,0l1,0l1,0l1,0l1,0l1,0l1,0l1,0l1,0l1,0l1,0l1,0l1,0l1,0l1,0l1,0l1,0l1,0l1,0l1,0l1,0l1,0l1,0l1,0l1,0l2,0l2,0l2,0l2,0l1,0l1,0l1,0l1,0l1,0l1,0l1,0l1,0l1,0l1,0l1,0l2,0l1,0l1,0l1,0l1,0l1,0l1,0l1,0l1,0l1,0l1,0l1,0l1,0l1,0l1,0l1,0l1,0l1,0l1,0l1,0l1,0l1,0l1,0l1,0l1,0l1,0l1,0l1,0l1,0l1,0l1,0l1,0l1,0l2,0l2,0l1,0l1,0l1,0l1,0l1,0l1,0l1,0l1,0l1,0l1,0l1,0l1,0l1,0l1,0l1,0l1,0l1,0l1,0l1,0l1,0l1,0l1,0l1,0l1,0l1,0l1,0l1,0l1,0l1,0l1,0l1,0l1,0l1,0l1,0l1,0l1,0l1,0l1,0l1,0l1,0l2,0l1,0l1,0l1,0l1,0l1,0l1,0l1,0l1,0l1,0l1,0l1,0l2,0l1,0l1,0l1,0l2,0l1,0l2,0l1,0l1,0l2,0l1,0l1,0l1,0l1,0l1,0l1,0l1,0l1,0l1,0l1,0l1,0l1,0l1,0l1,0l1,0l1,0l1,0l1,0l1,0l1,0l1,0l1,0l1,0l1,0l2,0l1,0l2,0l1,0l2,0l1,0l1,0l1,0l1,0l1,0l1,0l1,0l1,0l1,0l1,0l1,0l1,0l1,0l1,0l1,0l1,0l1,0l1,0l1,0l1,0l1,0l1,0l1,0l1,0l1,0l2,0l1,0l1,0l1,0l1,0l1,0l1,0l1,0l1,0l1,0l1,0l1,0l1,0l1,0l1,0l1,0l1,0l1,0l1,0l1,0l1,0l1,0l1,0l1,0l1,0l1,0l1,0l1,0l1,0l1,0l1,0l1,0l1,0l1,0l2,0l1,0l1,0l1,0l1,0l1,0l1,0l1,0l1,0l1,0l1,0l1,0l2,0l1,0l1,0l1,0l1,0l1,0l1,0l1,0l1,0l1,0l1,0l1,0l1,0l1,0l1,0l1,0l1,0l1,0l1,0l1,0l2,0l1,0l1,0l1,0l1,0l1,0l1,0l1,0l1,0l1,0l1,0l2,0l1,0l1,0l1,0l1,0l1,0l1,0l1,0l1,0l1,0l1,0l1,0l1,0l2,0l1,0l1,0l1,0l1,0l1,0l1,0l1,0l1,0l1,0l1,0l2,0l1,0l1,0l1,0l1,0l1,0l1,0l2,0l1,0l1,0l1,0l1,0l1,0l1,0l1,0l1,0l1,0l1,0l1,0l1,0l1,0l1,0l1,0l1,0l1,0l1,0l1,0l1,0l1,0l1,0l1,0l1,0l1,0l1,0l1,0l1,0l1,0l1,0l1,0l1,0l1,0l1,0l2,0l1,0l1,0l1,0l2,0l2,0l2,0l2,0l1,0l2,0l1,0l1,0l1,0l1,0l1,0l1,0l1,0l1,0l1,0l1,0l1,0l1,0l1,0l1,0l1,0l1,0l1,0l1,0l1,0l1,0l1,0l1,0l2,0l1,0l1,0l1,0l1,0l1,0l1,0l1,0l1,0l1,0l1,0l1,0l2,0l1,0l2,0l2,0l1,0l1,0l1,0l1,0l1,0l1,0l1,0l1,0l1,0l1,0l1,0l1,0l1,0l1,0l1,0l1,0l1,0l1,0l1,0l1,0l1,0l1,0l1,0l1,0l1,0l1,0l1,0l1,0l1,0l1,0l1,0l1,0l1,0l1,0l1,0l1,0l1,0l1,0l1,0l1,0l1,0l1,0l1,0l1,0l1,0l2,0l2,0l1,0l2,0l2,0l1,0l2,0l2,0l1,0l1,0l1,0l1,0l1,0l1,0l1,0l1,0l1,0l1,0l2,0l1,0l1,0l1,0l1,0l1,0l1,0l1,0l1,0l1,0l1,0l1,0l1,0l1,0l1,0l2,0l1,0l1,0l1,0l1,0l1,0l1,0l1,0l2,0l2,0l2,0l2,0l2,0l1,0l1,0l1,0l1,0l1,0l1,0l1,0l1,0l1,0l1,0l1,0l1,0l1,0l1,0l1,0l1,0l1,0l1,0l1,0l1,0l1,0l1,0l1,0l1,0l1,0l1,0l1,0l1,0l1,0l1,0l1,0l1,0l1,0l2,0l1,0l1,0l1,0l2,0l1,0l1,0l1,0l1,0l1,0l1,0l1,0l1,0l1,0l1,0l1,0l1,0l2,0l1,0l1,0l1,0l1,0l1,0l1,0l1,0l1,0l1,0l1,0l1,0l2,0l2,0l1,0l1,0l1,0l1,0l1,0l1,0l1,0l1,0l1,0l1,0l1,0l1,0l1,0l1,0l1,0l1,0l1,0l1,0l1,0l1,0l1,0l1,0l1,0l1,0l1,0l1,0l1,0l1,0l1,0l1,0l1,0l1,0l1,0l1,0l1,0l1,0l1,0l1,0l1,0l1,0l1,0l1,0l2,0l2,0l1,0l2,0l1,0l2,0l2,0l1,0l1,0l1,0l1,0l1,0l1,0l1,0l1,0l1,0l1,0l1,0l1,0l1,0l1,0l1,0l1,0l1,0l1,0l1,0l1,0l1,0l1,0l1,0l1,0l1,0l1,0l1,0l1,0l1,0l1,0l1,0l1,0l1,0l1,0l1,0l1,0l1,0l1,0l1,0l1,0l1,0l1,0l1,0l1,0l1,0l1,0l1,0l1,0l1,0l1,0l1,0l1,0l1,0l1,0l1,0l1,0l1,0l1,0l1,0l1,0l1,0l1,0l1,0l1,0l1,0l1,0l1,0l1,0l1,0l1,0l1,0l1,0l1,0l1,0l1,0l1,0l1,0l1,0l1,0l1,0l1,0l1,0l1,0l1,0l2,0l1,0l1,0l1,0l1,0l1,0l1,0l1,0l1,0l2,0l1,0l1,0l1,0l2,0l1,0l1,0l1,0l1,0l1,0l1,0l1,0l1,0l1,0l1,0l1,0l1,0l1,0l1,0l1,0l1,0l1,0l1,0l1,0l1,0l1,0l1,0l1,0l1,0l1,0l1,0l1,0l1,0l1,0l1,0l1,0l1,0l1,0l1,0l1,0l1,0l1,0l1,0l1,0l1,0l1,0l2,0l1,0l1,0l1,0l1,0l1,0l1,0l1,0l1,0l1,0l1,0l1,0l1,0l1,0l1,0l1,0l1,0l1,0l1,0l1,0l1,0l1,0l1,0l1,0l1,0l1,0l1,0l1,0l1,0l1,0l1,0l1,0l1,0l1,0l1,0l2,0l1,0l2,0l1,0l1,0l1,0l2,0l1,0l1,0l1,0l1,0l1,0l1,0l1,0l1,0l1,0l1,0l1,0l1,0l1,0l1,0l1,0l2,0l1,0l1,0l1,0l1,0l1,0l1,0l1,0l1,0l1,0l1,0l1,0l1,0l1,0l1,0l1,0l1,0l2,0l1,0l1,0l1,0l1,0l1,0l1,0l1,0l1,0l1,0l1,0l1,0l1,0l1,0l1,0l1,0l1,0l1,0l1,0l1,0l1,0l1,0l1,0l2,0l1,0l1,0l1,0l1,0l1,0l2,0l1,0l1,0l1,0l1,0l1,0l1,0l1,0l1,0l1,123l2,123l1,123l1,0l1,0l1,123l1,123l0,0l1,0l1,0l0,0l1,0l0,0l1,123l1,0l1,123l1,0l1,0l0,0l1,75l1,0l1,0l1,0l1,123l1,123l1,123l1,123l1,123l1,123l2,123l2,123l1,123l1,123l0,0l1,123l1,123l1,123l1,123l1,0l1,0l1,123l1,123l1,123l1,123l1,123l1,123l1,123l1,123l1,123l1,123l1,123l1,123l1,123l1,0l1,0l1,0l1,0l2,0l1,75l1,0l0,0l1,123l1,123l1,123l1,123l1,123l1,123l2,123l2,123l1,123l1,123l0,0l1,123l1,123l1,123l1,123l1,123l0,123l1,123l1,123l1,0l1,0l1,123l1,123l1,123l1,123l1,123l1,123l1,0l1,0l2,0l1,46l1,0l0,123l0,123l0,123l1,123l1,123l1,0l1,123l1,123l2,0l1,0l1,123l1,123l1,123l1,123l1,123l1,123l1,123l0,123l1,123l1,123l1,123l1,123l1,121l0,0l1,46l1,0l1,0l2,0l1,0l2,0l1,8l1,0l1,83l0,0l1,123l1,123l1,123l1,123l1,123l1,123l1,123l1,123l1,123l1,123l1,123l1,123l1,123l1,123l1,123l1,123l1,123l1,123l1,123l1,123l1,123l1,123l1,123l1,123l1,123l1,123l1,123l1,123l1,123l2,0l1,0l1,0l1,8l1,0l1,123l1,123l1,123l1,123l1,123l1,123l2,0l2,17l1,0l0,0l1,123l1,123l1,123l1,123l1,123l1,123l0,123l1,123l1,123l1,123l1,123l1,123l1,85l1,0l1,8l1,0l1,0l1,0l1,0l1,0l1,0l1,0l1,56l1,0l1,123l1,123l1,123l1,123l1,123l1,123l0,123l1,123l1,123l1,0l1,123l1,123l1,123l1,123l1,0l1,0l1,0l1,0l1,0l1,0l1,0l1,0l1,0l1,0l2,123l1,0l1,0l1,0l1,123l1,123l1,123l1,123l1,123l1,123l0,123l1,0l1,0l1,123l1,123l1,123l1,123l1,123l0,123l1,0l1,123l1,123l1,123l1,0l1,0l1,0l1,0l1,0l1,0l1,0l2,123l1,0l2,0l0,0l1,123l1,123l0,123l1,0l1,123l1,123l0,0l1,0l0,0l0,85l0,0l2,0l1,123l1,123l1,123l1,123l1,123l1,123l2,0l0,0l1,123l1,123l1,123l2,123l1,123l1,123l1,123l1,123l0,123l1,123l1,123l1,0l1,123l1,123l1,123l1,123l1,0l1,0l1,0l1,0l1,0l1,0l1,0l1,0l1,0l1,0l2,123l1,0l1,0l1,0l1,123l1,123l1,123l1,123l1,123l1,123l0,123l1,0l1,0l1,123l1,123l1,123l1,123l1,123l0,123l1,0l1,123l1,123l1,123l1,0l1,0l1,0l1,0l1,0l1,0l1,0l2,123l1,0l1,0l1,0l1,123l1,123l0,123l1,0l1,123l1,123l0,0l1,0l2,0l0,0l0,0l0,0l1,123l1,123l1,123l1,123l1,123l1,123l1,0l1,0l1,123l1,123l1,123l0,123l1,123l1,123l1,123l1,123l0,123l1,123l1,123l1,123l1,123l1,123l1,123l1,123l1,123l1,123l0,123l1,0l1,0l1,123l1,123l1,123l1,123l1,123l1,123l1,123l0,123l0,123l1,123l1,123l1,123l1,123l1,123l1,123l0,123l1,0l1,0l1,123l1,123l1,123l1,0l1,0l1,0l1,0l1,0l1,0l1,0l1,0l1,0l1,0l1,123l1,123l1,123l1,123l1,123l1,123l2,123l2,123l0,0l1,0l1,0l1,0l1,0l1,0l1,0l1,0l1,0l0,0l1,123l1,123l1,123l0,123l1,123l1,123l2,123l1,0l1,0l1,0l1,75l1,0l1,0l0,0l1,123l1,0l1,123l1,123l1,123l1,123l1,123l1,123l1,123l1,123l1,123l1,123l0,123l1,0l1,0l1,0l1,123l1,123l1,123l0,123l1,123l1,123l0,123l1,0l1,123l1,123l1,0l1,0l1,0l1,0l1,0l1,0l1,0l1,0l1,0l1,0l1,0l1,0l1,123l0,123l1,123l1,123l1,123l1,123l1,123l1,123l1,123l1,123l0,123l0,123l1,123l1,123l1,123l1,123l1,123l1,123l0,123l1,0l1,123l1,123l1,123l1,0l0,0l1,0l1,0l1,0l1,0l1,0l1,123l0,123l1,123l1,123l0,123l1,123l0,123l1,0l1,123l1,123l1,0l0,0l1,0l0,0l2,0l0,0l1,123l1,123l1,123l1,123l1,123l1,123l1,123l1,123l0,123l1,0l1,0l1,0l1,123l1,123l1,123l1,123l1,123l1,123l1,123l1,0l1,123l1,123l1,123l1,123l1,123l1,123l0,123l1,123l1,123l1,123l1,123l1,123l1,123l1,123l1,123l1,123l1,123l1,0l1,0l1,0l1,0l1,0l1,123l1,123l1,123l1,123l1,123l1,0l1,123l1,123l0,0l0,0l1,123l1,123l1,123l1,123l1,123l1,123l0,123l1,0l1,0l1,0l1,123l1,123l1,0l1,0l1,0l1,0l1,0l1,0l1,0l1,0l1,0l1,0l1,0l1,0l1,123l1,123l0,123l2,0l1,123l1,123l1,123l1,123l1,123l1,123l0,123l1,123l1,123l1,123l1,123l1,123l1,123l1,123l0,123l0,123l1,123l1,123l1,123l1,123l1,123l1,123l1,123l1,123l1,123l1,0l1,0l1,0l1,0l1,0l1,0l1,0l1,123l1,123l1,123l1,123l1,0l1,0l1,0l0,0l1,123l1,123l1,123l1,123l1,123l1,123l1,123l1,123l0,123l1,0l1,123l1,123l1,0l1,0l1,0l1,0l1,0l1,0l1,0l1,0l1,0l1,0l1,0l1,0l1,123l0,123l1,123l1,123l1,123l1,123l1,123l1,123l1,123l1,123l0,123l0,123l1,123l1,123l1,123l1,123l1,0l1,0l1,0l1,0l1,0l1,0l1,0l1,0l1,0l1,0l1,0l1,0l1,123l1,123l1,123l1,123l1,123l1,123l1,123l1,123l0,123l1,0l1,0l1,123l1,123l1,123l1,123l1,123l0,123l1,0l1,123l1,123l1,123l1,0l2,0l1,0l1,0l1,0l1,0l1,0l1,0l1,0l1,123l1,123l1,123l1,123l0,123l1,0l1,123l1,123l1,0l0,0l1,0l1,0l1,0l0,0l1,123l1,123l1,123l1,123l1,123l1,123l1,123l1,123l1,123l0,123l1,123l1,123l0,123l1,0l1,123l1,123l0,123l1,123l1,123l1,123l1,123l1,123l1,123l1,123l1,0l1,0l1,0l1,0l1,0l1,0l1,0l1,0l1,0l1,0l1,123l0,0l1,123l1,123l1,123l1,123l1,123l1,123l1,123l1,123l0,123l1,0l1,123l1,123l1,123l1,123l1,123l1,123l0,123l1,0l1,123l1,123l1,123l1,0l2,0l1,0l1,0l1,0l1,0l1,0l1,0l1,0l1,123l1,123l1,123l1,123l0,123l1,0l1,123l1,123l1,0l0,0l1,0l0,0l1,123l1,0l1,123l1,123l1,123l1,123l1,123l1,123l1,0l1,123l1,123l0,123l1,123l1,123l0,123l1,0l1,123l1,123l0,123l1,123l1,123l1,123l1,123l1,123l1,123l1,123l1,123l1,123l0,123l0,0l1,0l1,123l1,123l1,123l1,123l1,123l1,123l1,123l1,123l0,123l1,123l1,123l1,123l1,123l1,123l1,123l0,123l1,0l1,0l1,123l1,123l1,123l1,0l1,0l1,0l1,0l1,0l1,0l1,0l1,0l1,0l1,0l1,123l1,123l1,123l1,123l1,123l1,123l2,123l2,123l0,0l1,0l1,0l1,0l1,0l1,0l1,0l1,0l1,0l1,123l1,123l1,123l1,123l1,123l1,123l1,123l2,123l1,0l2,0l0,0l1,0l0,0l1,0l0,0l1,123l1,0l1,123l1,123l1,123l1,123l1,123l1,123l1,123l1,123l1,123l1,123l1,0l1,0l1,0l1,123l1,123l1,123l1,123l1,123l1,123l1,0l1,0l1,0l1,123l1,123l1,0l1,0l1,0l1,0l1,0l1,0l1,0l1,0l1,0l1,0l1,0l1,0l1,123l1,123l1,123l1,0l1,123l1,123l1,123l1,123l1,123l1,123l0,123l1,123l1,123l1,123l1,123l1,123l1,123l1,123l0,123l1,0l1,123l1,123l1,123l1,0l0,0l1,0l1,0l1,0l1,0l1,0l1,123l1,123l1,123l1,0l1,0l1,123l0,123l1,0l1,123l1,123l1,0l0,0l1,0l0,0l2,0l0,0l1,123l1,123l1,123l1,123l1,123l1,123l1,123l1,0l1,0l1,0l1,123l1,123l1,123l1,123l1,123l1,123l0,123l1,123l1,123l1,0l1,123l1,123l1,123l0,123l1,0l1,0l1,0l1,0l1,0l1,0l1,0l1,0l1,0l1,0l0,0l1,123l1,123l1,123l1,123l1,123l1,123l1,123l1,123l1,123l0,123l1,123l1,123l1,123l0,123l1,123l0,123l1,123l0,123l1,0l1,123l1,123l1,123l1,0l1,0l1,0l1,0l1,0l1,0l1,0l1,123l1,123l1,123l1,0l0,0l1,123l0,123l1,0l0,0l2,0l0,0l0,85l0,0l1,0l1,0l1,123l1,123l1,123l1,123l1,123l1,123l1,123l1,123l1,0l2,0l0,0l1,123l1,123l1,123l1,123l1,123l1,123l0,123l0,123l0,123l1,123l1,123l1,123l1,123l0,123l0,123l1,123l0,123l0,0l1,0l1,123l0,123l1,123l1,123l1,123l0,123l1,123l1,123l1,123l1,123l1,123l1,123l1,0l1,123l1,123l1,123l1,0l1,0l0,0l1,0l1,0l1,123l1,123l1,123l1,123l1,123l2,123l1,123l1,0l1,0l1,0l1,123l1,123l1,123l1,123l1,123l1,123l0,0l1,0l0,0l1,0l1,123l1,123l1,123l0,0l2,0l1,0l1,0l1,0l1,0l1,0l1,123l1,123l2,123l1,123l2,123l1,123l2,123l2,0l2,127l1,123l1,0l1,123l2,0l1,125l1,123l1,123l0,123l1,123l1,0l1,123l0,123l0,123l1,123l2,123l1,0l1,123l1,123l1,123l1,123l0,123l1,123l1,123l1,123l2,0l1,123l2,123l1,0l1,123l1,123l1,123l1,123l2,123l1,0l1,123l0,123l2,123l1,123l1,123l1,123l1,123l1,0l2,0l1,123l1,0l1,0l1,123l1,123l1,123l1,123l1,123l0,123l1,123l1,123l2,0l0,123l1,123l1,0l1,123l1,123l0,123l1,123l0,123l0,123l1,0l1,123l1,123l1,123l1,123l0,0l1,123l2,123l1,123l1,123l1,123l1,123l2,0l2,0l2,0l2,0l2,0l1,123l1,123l1,123l1,123l1,123l1,123l1,123l1,123l2,0l2,0l2,123l1,123l1,123l0,123l0,123l0,0l1,123l1,123l1,123l1,128l1,127l1,123l1,123l1,123l1,123l1,128l1,127l1,123l1,123l1,123l1,123l2,123l1,123l2,41l1,123l1,123l1,123l1,123l0,0l1,123l1,123l1,123l1,123l1,123l1,123l1,123l2,0l1,123l1,123l1,123l1,123l1,123l1,0l1,123l1,0l1,123l1,123l1,123l1,123l1,123l1,123l1,123l2,0l2,123l1,123l1,0l0,123l1,123l1,123l1,123l1,123l1,123l1,123l1,123l1,123l1,123l2,0l1,123l1,123l1,123l1,0l1,123l1,123l2,123l1,0l1,123l1,123l1,123l1,123l1,123l2,0l1,123l1,123l1,123l1,123l1,123l1,123l1,123l2,0l1,123l1,123l1,123l1,0l1,123l1,123l1,123l1,123l1,123l1,123l1,123l2,0l2,123l1,123l0,0l1,123l1,123l1,123l1,123l1,123l1,123l1,123l1,123l1,0l1,123l2,0l1,123l1,123l1,123l0,0l1,123l1,123l0,123l0,0l1,123l1,123l1,123l1,123l1,133l2,0l1,123l1,123l1,123l1,123l1,123l1,123l1,123l2,0l1,123l1,123l1,123l1,0l1,123l1,123l1,123l1,123l1,123l1,123l1,123l2,0l2,123l1,123l0,0l1,123l1,123l1,123l1,123l1,123l1,123l1,123l1,123l1,123l1,123l2,0l1,123l1,123l1,123l0,0l1,123l1,123l2,123l1,0l1,123l1,123l1,123l1,123l1,123l2,0l1,123l1,123l1,123l1,123l1,123l1,123l1,123l2,0l1,123l1,123l1,123l1,0l1,123l1,123l1,123l1,0l1,123l1,123l1,123l2,0l2,123l1,123l1,0l0,123l1,123l1,123l1,123l1,123l1,123l1,123l1,123l1,123l1,123l2,0l1,123l1,123l1,123l1,0l1,123l1,123l1,123l0,0l1,123l1,123l1,123l1,123l1,123l2,0l1,123l1,123l1,123l1,123l1,123l1,123l1,123l2,0l1,123l1,123l1,123l1,0l1,123l1,123l1,123l1,0l1,123l1,123l1,123l2,0l2,123l1,123l0,0l1,0l1,0l1,123l1,123l1,123l1,123l1,123l1,123l1,123l1,123l2,0l1,123l1,123l1,123l0,0l1,123l1,123l1,123l0,0l1,123l1,123l1,123l1,123l1,133l2,0l1,123l1,123l1,123l1,123l1,123l1,123l1,123l2,0l1,123l1,123l1,123l1,0l1,123l1,123l1,123l1,123l1,123l1,123l1,123l2,0l2,123l1,123l0,0l2,123l1,123l1,123l1,123l1,123l1,123l1,123l1,123l0,0l1,123l2,0l1,123l1,123l1,123l0,0l1,123l1,123l1,123l2,0l1,123l1,123l1,123l1,123l1,123l2,0l1,123l1,123l1,123l1,123l1,123l1,123l1,123l2,0l1,123l1,123l1,123l1,0l1,123l1,123l1,123l1,0l1,123l1,123l1,123l2,0l2,123l1,123l1,0l0,0l1,0l1,123l1,123l1,123l1,123l1,123l1,123l1,123l1,123l2,0l1,123l1,123l1,123l1,0l1,123l1,123l2,123l1,0l1,123l1,123l1,123l1,123l1,123l2,0l1,123l1,123l1,123l1,123l1,123l1,0l1,123l2,0l1,123l1,123l1,123l1,0l1,123l1,123l1,123l1,123l1,123l1,123l1,123l2,0l2,123l1,123l0,0l1,123l1,123l1,123l1,123l1,123l1,123l1,123l1,123l1,123l1,123l2,0l1,123l1,123l1,123l0,0l1,123l1,123l1,123l0,0l1,123l1,123l1,123l1,123l1,133l2,0l1,123l1,123l1,123l1,123l1,123l1,123l1,123l2,0l1,123l1,123l1,123l1,0l1,123l1,123l1,123l1,123l1,123l1,123l1,123l2,0l2,123l1,123l0,0l1,123l1,123l1,123l1,123l1,123l1,123l1,123l1,123l0,0l1,123l2,0l1,123l1,123l1,123l0,0l1,123l1,123l1,123l0,0l1,123l1,123l1,123l1,123l1,123l2,0l1,123l1,123l1,123l1,123l1,123l1,0l1,123l2,0l1,123l1,123l1,123l1,0l1,123l1,123l1,123l1,123l1,123l1,123l1,123l2,0l2,123l1,123l1,0l1,123l1,123l1,123l1,123l1,123l1,123l1,123l1,123l1,0l1,123l2,0l1,123l1,123l1,123l1,0l1,123l1,123l2,123l2,0l1,123l1,123l1,123l1,123l1,123l2,0l1,123l1,123l1,123l1,123l1,123l1,123l1,123l2,0l1,123l1,123l1,123l1,0l1,123l1,123l1,123l1,123l1,123l1,123l1,123l2,0l2,123l1,123l0,0l1,0l1,0l1,123l1,123l1,123l1,123l1,123l1,123l1,123l1,123l2,0l1,123l1,123l1,123l0,0l1,123l1,123l2,123l2,0l1,123l1,123l1,123l1,123l1,133l2,0l1,123l1,123l1,123l1,123l1,123l1,123l1,123l2,0l1,123l1,123l1,123l1,0l1,123l1,123l1,123l1,0l1,123l1,123l1,123l2,0l2,123l1,123l0,0l1,0l1,0l1,123l1,123l1,123l1,123l1,123l1,123l0,0l1,123l2,0l1,123l1,123l1,123l0,0l1,123l1,123l1,123l2,0l1,123l1,123l1,123l1,123l1,123l2,0l1,123l1,123l1,123l1,123l1,123l1,123l1,123l2,0l1,123l1,123l1,123l1,0l1,123l1,123l1,123l1,0l1,123l1,123l1,123l2,0l2,123l1,123l1,0l1,123l1,123l1,123l1,123l1,123l1,123l1,123l1,123l1,123l1,123l2,0l1,123l1,123l1,123l1,0l1,123l1,123l1,123l2,0l1,123l1,123l1,123l1,123l1,123l2,0l1,123l1,123l1,123l1,123l1,123l1,0l1,123l2,0l1,123l1,123l1,123l1,0l1,123l1,123l1,123l1,123l1,123l1,123l1,123l2,0l2,123l1,123l1,0l1,123l1,123l1,123l1,123l1,123l1,123l1,123l1,123l1,123l1,123l2,0l1,123l1,123l1,123l1,0l1,123l1,123l1,123l0,0l1,123l1,123l1,123l1,123l1,133l2,0l1,123l1,123l1,123l1,123l1,123l1,123l1,123l2,0l1,123l1,123l1,123l1,0l1,123l1,123l1,123l1,123l1,123l1,123l1,123l2,0l2,123l1,123l0,0l1,123l1,123l1,123l1,123l1,123l1,123l1,123l1,123l1,0l1,123l2,0l1,123l1,123l1,123l0,0l1,123l1,123l1,123l1,0l1,123l1,123l1,123l1,123l1,123l2,0l1,123l1,123l1,123l1,123l1,123l1,123l1,123l2,0l1,123l1,123l1,123l1,0l1,123l1,123l1,123l1,123l1,123l1,123l1,123l2,0l2,123l1,123l1,0l1,0l1,123l1,123l1,123l1,123l1,123l1,123l1,123l1,123l1,123l2,0l1,123l1,123l1,123l1,0l1,123l1,123l1,123l0,0l1,123l1,123l1,123l1,123l1,123l2,0l1,123l1,123l1,123l1,123l1,123l1,123l1,123l2,0l1,123l1,123l1,123l1,0l1,123l1,123l1,123l1,123l1,123l1,123l1,123l2,0l2,123l1,123l1,0l1,123l1,123l1,123l1,123l1,123l1,123l1,123l1,123l1,123l1,123l2,0l1,123l1,123l1,123l1,0l1,123l1,123l1,123l0,0l1,123l1,123l1,123l1,123l1,133l2,0l1,123l1,123l1,123l1,123l1,123l1,123l1,123l2,0l1,123l1,123l1,123l1,0l1,123l1,123l1,123l1,123l1,123l1,123l1,123l2,0l2,123l1,123l0,0l1,123l1,123l1,123l1,123l1,123l1,123l1,123l1,123l1,123l1,123l2,0l1,123l1,123l1,123l0,0l1,123l1,123l0,123l2,0l1,123l1,123l1,123l1,123l1,123l2,0l1,123l1,123l1,123l1,123l1,123l1,123l1,123l2,0l1,123l1,123l1,123l1,0l1,123l1,123l1,123l1,123l1,123l1,123l1,123l2,0l2,123l1,123l1,0l1,123l1,123l1,123l1,123l1,123l1,123l1,123l1,123l1,123l1,123l2,0l1,123l1,123l1,123l1,0l1,123l1,123l1,123l1,0l1,123l1,123l1,123l1,123l1,123l2,0l1,123l1,123l1,123l1,123l1,123l1,123l1,123l2,0l1,123l1,123l1,123l1,0l1,123l1,123l1,123l1,123l1,123l1,123l1,123l2,0l2,123l1,123l1,0l0,123l1,123l1,123l1,123l1,123l1,123l1,123l1,123l1,123l1,123l2,0l1,123l1,123l1,123l1,0l1,123l1,123l1,123l0,0l1,123l1,123l1,123l1,123l1,133l2,0l1,123l1,123l1,123l1,123l1,123l1,0l1,123l2,0l1,123l1,123l1,123l1,0l1,123l1,123l1,123l1,0l1,123l1,123l1,123l2,0l2,123l1,123l0,0l1,123l1,123l1,123l1,123l1,123l1,123l1,123l1,123l1,123l1,123l2,0l1,123l1,123l1,123l0,0l1,123l1,123l0,123l2,0l1,123l1,123l1,123l1,123l1,123l2,0l1,123l1,123l1,123l1,123l1,123l1,123l1,123l2,0l1,123l1,123l1,123l1,0l1,123l1,123l1,123l1,123l1,123l1,123l1,123l2,0l2,123l1,123l1,0l1,123l1,123l1,123l1,123l1,123l1,123l1,123l1,123l1,0l1,123l2,0l1,123l1,123l1,123l1,0l1,123l1,123l1,123l1,0l1,123l1,123l1,123l1,123l1,123l2,0l1,123l1,123l1,123l1,123l1,123l1,123l1,123l2,0l1,123l1,123l1,123l1,0l1,123l1,123l1,123l1,123l1,123l1,123l1,123l2,0l2,123l1,123l1,0l1,0l1,123l2,123l2,123l2,123l1,123l2,123l1,123l1,123l1,123l2,0l1,123l1,123l1,123l1,0l1,123l1,123l1,123l1,0l1,123l1,123l1,123l1,123l1,133l2,0l1,123l1,123l1,123l1,123l1,123l1,0l1,123l2,0l1,123l2,123l1,123l1,0l1,123l1,123l1,123l1,123l2,123l2,123l1,123l2,0l2,123l1,123l0,0l2,123l1,123l2,123l2,123l2,123l1,123l2,123l1,123l2,123l1,123l2,0l1,123l2,123l1,123l0,0l2,123l2,123l2,123l1,0l1,123l2,123l1,123l1,123l1,123l2,0l1,123l1,123l1,123l1,123l1,123l2,123l1,123l2,0l1,123l2,123l1,123l1,0l2,123l1,123l1,123l1,0l2,123l2,123l1,123l2,0l2,123l1,123l1,0l1,0l1,123l2,123l2,123l2,123l1,123l2,123l1,123l2,123l1,123l2,0l1,123l2,123l1,123l1,0l2,123l2,123l1,123l2,0l1,123l2,123l1,123l1,123l1,123l2,0l1,123l1,123l1,123l1,123l1,123l1,0l1,123l2,0l1,123l2,123l1,123l1,0l2,123l1,123l1,123l1,123l2,123l2,123l1,123l2,0l2,123l1,123l1,0l2,123l1,123l2,123l2,123l2,123l1,123l2,123l1,123l2,123l1,123l2,0l1,123l2,123l1,123l1,0l2,123l2,123l2,123l2,0l1,123l2,123l1,123l1,123l1,133l2,0l1,123l1,123l1,123l1,123l1,123l1,0l1,123l2,0l1,123l2,123l1,123l1,0l2,123l1,123l1,123l1,123l2,123l2,123l1,123l2,0l2,123l1,123l0,0l1,0l1,0l2,123l2,123l2,123l1,123l2,123l1,123l1,123l1,123l2,0l1,123l2,123l1,123l0,0l2,123l2,123l2,123l2,0l1,123l2,123l1,123l1,123l1,123l2,0l1,123l1,123l1,123l1,123l1,123l1,0l1,123l2,0l1,123l2,123l1,123l1,0l2,123l1,123l1,123l1,0l2,123l2,123l1,123l2,0l2,123l1,123l1,0l1,123l1,123l2,123l2,123l2,123l1,123l2,123l1,123l1,123l1,123l2,0l1,123l2,123l1,123l1,0l2,123l2,123l1,123l0,0l1,123l2,123l1,123l1,123l1,123l2,0l1,123l1,123l1,123l1,123l1,123l2,0l1,123l2,0l1,123l2,123l1,123l1,0l2,123l1,123l1,123l1,123l2,123l2,123l1,123l2,0l2,123l1,123l1,0l0,0l1,123l2,123l2,123l2,123l1,123l2,123l1,123l1,123l1,123l2,0l1,123l2,123l1,123l1,0l2,123l2,123l1,123l1,0l1,123l2,123l1,123l1,123l1,133l2,0l1,123l1,123l1,123l1,123l1,123l0,123l1,123l2,0l1,123l2,123l1,123l1,0l2,123l1,123l1,123l1,0l2,123l2,123l1,123l2,0l2,123l1,123l0,0l1,123l1,123l2,123l2,123l2,123l1,123l2,123l1,123l2,123l1,123l2,0l1,123l2,123l1,123l0,0l2,123l2,123l1,123l1,0l1,123l2,123l1,123l1,123l1,123l2,0l1,123l1,123l1,123l1,123l1,123l1,0l1,123l2,0l1,123l2,123l1,123l1,0l2,123l1,123l1,123l1,123l2,123l2,123l1,123l2,0l2,123l1,123l1,0l2,123l1,0l2,123l2,123l2,123l1,123l2,123l1,123l1,0l1,123l2,0l1,123l2,123l1,123l1,0l2,123l2,123l0,123l0,0l1,123l2,123l1,123l1,123l1,123l2,0l1,123l1,123l1,123l1,123l1,123l0,0l1,123l2,0l1,123l2,123l1,123l1,0l2,123l1,123l1,123l1,123l2,123l2,123l1,123l2,0l2,123l1,123l1,0l1,0l1,0l2,123l2,123l2,123l1,123l2,123l1,123l2,123l1,123l2,0l1,123l2,123l1,123l1,0l2,123l2,123l0,123l1,0l1,123l2,123l1,123l1,123l1,133l2,0l1,123l1,123l1,123l1,123l1,123l1,123l1,123l2,0l1,123l2,123l1,123l1,0l2,123l1,123l1,123l1,123l2,123l2,123l1,123l2,0l2,123l1,123l0,0l1,123l1,123l2,123l2,123l2,123l1,123l2,123l1,123l2,123l1,123l2,0l1,123l2,123l1,123l0,0l2,123l2,123l2,123l2,190l1,123l2,123l1,123l1,123l1,123l2,0l1,123l1,123l1,123l1,123l1,123l1,123l1,123l2,0l1,123l2,123l1,123l1,0l2,123l1,123l1,123l1,0l2,123l2,123l1,123l2,0l2,123l1,123l1,0l1,0l1,0l2,123l2,123l2,123l1,123l2,123l1,123l1,123l1,123l2,0l1,123l2,123l1,123l1,0l2,123l2,123l1,123l1,39l1,123l2,123l1,123l1,123l1,123l2,0l1,123l1,123l1,123l1,123l1,123l1,123l1,123l2,0l1,123l2,123l1,123l1,0l2,123l1,123l1,123l1,0l2,123l2,123l1,123l2,0l2,123l1,123l1,0l1,123l1,123l2,123l2,123l2,123l1,123l2,123l1,123l1,123l1,123l2,0l1,123l2,123l1,123l1,0l2,123l2,123l2,123l1,0l1,123l2,123l1,123l1,123l1,133l2,0l1,123l1,123l1,123l1,123l1,123l0,0l1,123l2,0l1,123l2,123l1,123l1,0l2,123l1,123l1,123l1,123l2,123l2,123l1,123l2,0l2,123l1,123l0,0l1,123l1,123l2,123l2,123l2,123l1,123l2,123l1,123l2,123l1,123l2,0l1,123l2,123l1,123l0,0l2,123l2,123l0,123l0,0l1,123l2,123l1,123l1,123l1,123l2,0l1,123l1,123l1,123l1,123l1,123l1,123l1,123l2,0l1,123l2,123l1,123l1,0l2,123l1,123l1,123l1,123l2,123l2,123l1,123l2,0l2,123l1,123l1,0l1,123l1,123l2,123l2,123l2,123l1,123l2,123l1,123l1,123l1,123l2,0l1,123l2,123l1,123l1,0l2,123l2,123l0,123l1,0l1,123l2,123l1,123l1,123l1,123l2,0l1,123l1,123l1,123l1,123l1,123l0,123l1,123l2,0l1,123l2,123l1,123l1,0l2,123l1,123l1,123l1,123l2,123l2,123l1,123l2,0l2,123l1,123l2,0l0,0l1,123l2,123l2,123l2,123l1,123l2,123l1,123l1,123l1,123l2,0l1,123l2,123l1,123l2,0l2,123l2,123l2,123l1,0l1,123l2,123l1,123l1,123l1,133l2,0l1,123l1,123l1,123l1,123l1,123l0,123l1,123l2,0l1,123l2,123l1,123l1,0l2,123l1,123l1,123l1,123l2,123l2,123l1,123l2,0l2,123l1,123l0,0l1,123l1,123l2,123l2,123l2,123l1,123l2,123l1,123l1,123l1,123l2,0l1,123l2,123l1,123l0,0l2,123l2,123l1,123l1,62l1,123l2,123l1,123l1,123l1,123l2,0l1,123l1,123l1,123l1,123l1,123l1,0l1,123l2,0l1,123l2,123l1,123l1,0l2,123l1,123l1,123l1,0l2,123l2,123l1,123l2,0l2,123l1,123l1,0l2,123l1,0l2,123l2,123l2,123l1,123l2,123l1,123l1,123l1,123l2,0l1,123l2,123l1,123l1,0l2,123l2,123l0,123l0,0l1,123l2,123l1,123l1,123l1,123l2,0l1,123l1,123l1,123l1,123l1,123l2,123l1,123l2,0l1,123l2,123l1,123l1,0l2,123l1,123l1,123l1,123l2,123l2,123l1,123l2,0l2,123l1,123l2,0l1,0l1,0l2,123l2,123l2,123l1,123l2,123l1,123l1,0l1,123l2,0l1,123l2,123l1,123l2,0l2,123l2,123l2,123l0,0l1,123l2,123l1,123l1,123l1,133l2,0l1,123l1,123l1,123l1,123l1,123l2,123l1,123l2,0l1,123l2,123l1,123l1,0l2,123l1,123l1,123l1,123l2,123l2,123l1,123l2,0l2,123l1,123l0,0l1,123l1,123l2,123l2,123l2,123l1,123l2,123l1,123l1,123l1,123l2,0l1,123l2,123l1,123l0,0l2,123l2,123l2,123l0,0l1,123l2,123l1,123l1,123l1,123l2,0l1,123l1,123l1,123l1,123l1,123l1,0l1,123l2,0l1,123l2,123l1,123l1,0l2,123l1,123l1,123l1,123l2,123l2,123l1,123l2,0l2,123l1,123l1,0l1,0l1,0l2,123l2,123l2,123l1,123l2,123l1,123l2,123l1,123l2,0l1,123l2,123l1,123l1,0l2,123l2,123l2,123l0,0l1,123l2,123l1,123l1,123l1,123l2,0l1,123l1,123l1,123l1,123l1,123l1,123l1,123l2,0l1,123l2,123l1,123l1,0l2,123l1,123l1,123l1,123l2,123l2,123l1,123l2,0l2,123l1,123l2,0l1,0l1,123l2,123l2,123l2,123l1,123l2,123l1,123l1,0l1,123l2,0l1,123l2,123l1,123l2,0l2,123l2,123l0,123l1,0l1,123l2,123l1,123l1,123l1,133l2,0l1,123l1,123l1,123l1,123l1,123l2,123l1,123l2,0l1,123l2,123l1,123l1,0l2,123l1,123l1,123l1,123l2,123l2,123l1,123l2,0l2,123l1,123l0,0l2,123l1,123l2,123l2,123l2,123l1,123l2,123l1,123l2,123l1,123l2,0l1,123l2,123l1,123l0,0l2,123l2,123l2,123l1,0l1,123l2,123l1,123l1,123l1,123l2,0l1,123l1,123l1,123l1,123l1,123l1,0l1,123l2,0l1,123l2,123l1,123l1,0l2,123l1,123l1,123l1,123l2,123l2,123l1,123l2,0l2,123l1,123l1,0l1,123l1,123l2,123l2,123l2,123l1,123l2,123l1,123l2,123l1,123l2,0l1,123l2,123l1,123l1,0l2,123l2,123l2,123l2,0l1,123l2,123l1,123l1,123l1,123l2,0l1,123l1,123l1,123l1,123l1,123l1,0l1,123l2,0l1,123l2,123l1,123l1,0l2,123l1,123l1,123l1,123l2,123l2,123l1,123l2,0l2,123l1,123l2,0l2,123l1,123l2,123l2,123l2,123l1,123l2,123l1,123l2,123l1,123l2,0l1,123l2,123l1,123l2,0l2,123l2,123l0,123l2,0l1,123l2,123l1,123l1,123l1,133l2,0l1,123l1,123l1,123l1,123l1,123l0,123l1,123l2,0l1,123l2,123l1,123l1,0l2,123l1,123l1,123l1,0l2,123l2,123l1,123l2,0l2,123l1,123l0,0l1,123l1,123l2,123l2,123l2,123l1,123l2,123l1,123l2,123l1,123l2,0l1,123l2,123l1,123l0,0l2,123l2,123l1,123l0,0l1,123l2,123l1,123l1,123l1,123l2,0l1,123l1,123l1,123l1,123l1,123l0,123l1,123l2,0l1,123l2,123l1,123l1,0l2,123l1,123l1,123l1,123l2,123l2,123l1,123l2,0l2,123l1,123l1,0l1,0l1,0l2,123l2,123l2,123l1,123l2,123l1,123l1,123l1,123l2,0l1,123l2,123l1,123l1,0l2,123l2,123l2,123l2,0l1,123l2,123l1,123l1,123l1,123l2,0l1,123l1,123l1,123l1,123l1,123l1,0l1,123l2,0l1,123l2,123l1,123l1,0l2,123l1,123l1,123l1,0l2,123l2,123l1,123l2,0l2,123l1,123l1,0l1,0l1,123l2,123l2,123l2,123l1,123l2,123l1,123l1,0l1,123l2,0l1,123l2,123l1,123l1,0l2,123l2,123l2,123l2,0l1,123l2,123l1,123l1,123l1,133l2,0l1,123l1,123l1,123l1,123l1,123l1,123l1,123l2,0l1,123l2,123l1,123l1,0l2,123l1,123l1,123l1,0l2,123l2,123l1,123l2,0l2,123l1,123l0,0l1,123l1,123l2,123l2,123l2,123l1,123l2,123l1,123l1,123l1,123l2,0l1,123l2,123l1,123l0,0l2,123l2,123l1,123l2,31l1,123l2,123l1,123l1,123l1,123l2,0l1,123l1,123l1,123l1,123l1,123l1,123l1,123l2,0l1,123l2,123l1,123l1,0l2,123l1,123l1,123l1,0l2,123l2,123l1,123l2,0l2,123l1,123l1,0l1,0l1,123l2,123l2,123l2,123l1,123l2,123l1,123l1,123l1,123l2,0l1,123l2,123l1,123l1,0l2,123l2,123l0,123l2,0l1,123l2,123l1,123l1,123l1,123l2,0l1,123l1,123l1,123l1,123l1,123l1,123l1,123l2,0l1,123l2,123l1,123l1,0l2,123l1,123l1,123l1,123l2,123l2,123l1,123l2,0l2,123l1,123l1,0l2,123l1,123l2,123l2,123l2,123l1,123l2,123l1,123l1,123l1,123l2,0l1,123l2,123l1,123l1,0l2,123l2,123l2,123l1,0l1,123l2,123l1,123l1,123l1,133l2,0l1,123l1,123l1,123l1,123l1,123l1,123l1,123l2,0l1,123l2,123l1,123l1,0l2,123l1,123l1,123l1,0l2,123l2,123l1,123l2,0l2,123l1,123l0,0l1,123l1,123l2,123l2,123l2,123l1,123l2,123l1,123l1,0l1,123l2,0l1,123l2,123l1,123l0,0l2,123l2,123l0,123l1,0l1,123l2,123l1,123l1,123l1,123l2,0l1,123l1,123l1,123l1,123l1,123l2,123l1,123l2,0l1,123l2,123l1,123l1,0l2,123l1,123l1,123l1,123l2,123l2,123l1,123l2,0l2,123l1,123l1,0l2,123l1,123l2,123l2,123l2,123l1,123l2,123l1,123l2,123l1,123l2,0l1,123l2,123l1,123l1,0l2,123l2,123l2,123l1,0l1,123l2,123l1,123l1,123l1,123l2,0l1,123l1,123l1,123l1,123l1,123l2,123l1,123l2,0l1,123l2,123l1,123l1,0l2,123l1,123l1,123l1,123l2,123l2,123l1,123l2,0l2,123l1,123l1,0l1,123l1,0l2,123l2,123l2,123l1,123l2,123l1,123l1,123l1,123l2,0l1,123l2,123l1,123l1,0l2,123l2,123l2,123l2,0l1,123l2,123l1,123l1,123l1,133l2,0l1,123l1,123l1,123l1,123l1,123l2,123l1,123l2,0l1,123l2,123l1,123l1,0l2,123l1,123l1,123l1,0l2,123l2,123l1,123l2,0l2,123l1,123l0,0l2,123l1,123l2,123l2,123l2,123l1,123l2,123l1,123l1,123l1,123l2,0l1,123l2,123l1,123l0,0l2,123l2,123l2,123l0,0l1,123l2,123l1,123l1,123l1,123l2,0l1,123l1,123l1,123l1,123l1,123l1,0l1,123l2,0l1,123l2,123l1,123l1,0l2,123l1,123l1,123l1,123l2,123l2,123l1,123l2,0l2,123l1,123l1,0l2,123l1,123l2,123l2,123l2,123l1,123l2,123l1,123l1,123l1,123l2,0l1,123l2,123l1,123l1,0l2,123l2,123l2,123l0,0l1,123l2,123l1,123l1,123l1,123l2,0l1,123l1,123l1,123l1,123l1,123l1,123l1,123l2,0l1,123l2,123l1,123l1,0l2,123l1,123l1,123l1,123l2,123l2,123l1,123l2,0l2,123l1,123l1,0l2,123l1,123l2,123l2,123l2,123l1,123l2,123l1,123l1,0l1,123l2,0l1,123l2,123l1,123l1,0l2,123l2,123l2,123l1,0l1,123l2,123l1,123l1,123l1,133l2,0l1,123l1,123l1,123l1,123l1,123l1,123l1,123l2,0l1,123l2,123l1,123l1,0l2,123l1,123l1,123l1,123l2,123l2,123l1,123l2,0l2,123l1,123l0,0l2,123l1,123l2,123l2,123l2,123l1,123l2,123l1,123l1,123l1,123l2,0l1,123l2,123l1,123l0,0l2,123l2,123l1,123l1,0l1,123l2,123l1,123l1,123l1,123l2,0l1,123l1,123l1,123l1,123l1,123l0,123l1,123l2,0l1,123l2,123l1,123l1,0l2,123l1,123l1,123l1,123l2,123l2,123l1,123l2,0l2,123l1,123l1,0l1,123l1,123l2,123l2,123l2,123l1,123l2,123l1,123l2,123l1,123l2,0l1,123l2,123l1,123l1,0l2,123l2,123l1,123l1,130l1,123l2,123l1,123l1,123l1,123l2,0l1,123l1,123l1,123l1,123l1,123l0,123l1,123l2,0l1,123l2,123l1,123l1,0l2,123l1,123l1,123l1,123l2,123l2,123l1,123l2,0l2,123l1,123l2,0l2,123l1,123l2,123l2,123l2,123l1,123l2,123l1,123l1,123l1,123l2,0l1,123l2,123l1,123l2,0l2,123l2,123l0,123l0,0l1,123l2,123l1,123l1,123l1,133l2,0l1,123l1,123l1,123l1,123l1,123l1,123l1,123l2,0l1,123l2,123l1,123l1,0l2,123l1,123l1,123l1,123l2,123l2,123l1,123l2,0l2,123l1,123l0,0l1,0l1,0l2,123l2,123l2,123l1,123l2,123l1,123l0,123l1,123l2,0l1,123l2,123l1,123l0,0l2,123l2,123l1,123l1,0l1,123l2,123l1,123l1,123l1,123l2,0l1,123l1,123l1,123l1,123l1,123l2,123l1,123l2,0l1,123l2,123l1,123l1,0l2,123l1,123l1,123l1,0l2,123l2,123l1,123l2,0l2,123l1,123l1,0l2,123l1,123l2,123l2,123l2,123l1,123l2,123l1,123l1,123l1,123l2,0l1,123l2,123l1,123l1,0l2,123l2,123l0,123l2,0l1,123l2,123l1,123l1,123l1,123l2,0l1,123l1,123l1,123l1,123l1,123l0,123l1,123l2,0l1,123l2,123l1,123l1,0l2,123l1,123l1,123l1,123l2,123l2,123l1,123l2,0l2,123l1,123l2,0l0,123l1,123l2,123l2,123l2,123l1,123l2,123l1,123l2,123l1,123l2,0l1,123l2,123l1,123l2,0l2,123l2,123l2,123l1,0l1,123l2,123l1,123l1,123l1,133l2,0l1,123l1,123l1,123l1,123l1,123l2,123l1,123l2,0l1,123l2,123l1,123l1,0l2,123l1,123l1,123l1,51l2,123l2,123l1,123l2,0l2,123l1,123l0,0l1,3l1,0l0,123l0,123l0,123l1,123l0,123l1,123l0,123l1,123l2,0l1,123l2,123l1,123l0,0l2,123l0,123l2,123l1,0l1,123l2,123l1,123l1,123l1,123l2,0l1,123l1,123l1,123l1,123l1,123l0,123l1,123l2,0l1,123l0,123l1,123l1,0l2,123l1,123l1,123l1,51l0,123l0,123l1,123l2,0l2,123l1,123l1,0l1,27l1,0l0,123l0,123l0,123l1,123l0,123l1,123l0,123l1,123l2,0l1,123l0,123l1,123l1,0l0,123l0,123l0,123l0,0l1,123l0,123l1,123l1,123l1,123l2,0l1,123l1,123l1,123l1,123l1,123l0,75l1,123l2,0l1,123l0,123l1,123l1,0l0,123l1,123l1,123l1,0l0,123l0,123l1,123l2,0l2,123l1,123l2,0l1,0l1,0l0,123l0,123l0,123l1,123l0,123l1,123l1,0l1,123l2,0l1,123l0,123l1,123l2,0l0,123l0,123l0,123l2,0l1,123l0,123l1,123l1,123l1,133l2,0l1,123l1,123l1,123l1,123l1,123l1,123l1,123l2,0l1,123l0,123l1,123l1,0l0,123l1,123l1,123l1,123l0,123l0,123l1,123l2,0l2,123l1,123l0,0l1,123l1,123l0,123l0,123l0,123l1,123l0,123l1,123l1,123l1,123l2,0l1,123l0,123l1,123l0,0l0,123l0,123l1,123l1,0l1,123l0,123l1,123l1,123l1,123l2,0l1,123l1,123l1,123l1,123l1,123l2,123l1,123l2,0l1,123l0,123l1,123l1,0l0,123l1,123l1,123l1,123l0,123l0,123l1,123l2,0l2,123l1,123l1,0l1,3l1,0l0,123l0,123l0,123l1,123l0,123l1,123l1,0l1,123l2,0l1,123l0,123l1,123l1,0l0,123l0,123l2,123l0,0l1,123l0,123l1,123l1,123l1,123l2,0l1,123l1,123l1,123l1,123l1,123l1,123l1,123l2,0l1,123l0,123l1,123l1,0l0,123l1,123l1,123l1,123l0,123l0,123l1,123l2,0l2,123l1,123l2,0l1,186l1,0l0,123l0,123l0,123l1,123l0,123l1,123l1,234l1,123l2,0l1,123l0,123l1,123l2,0l0,123l0,123l1,123l2,0l1,123l0,123l1,123l1,123l1,133l2,0l1,123l1,123l1,123l1,123l1,123l1,123l1,123l2,0l1,123l0,123l1,123l1,0l0,123l1,123l1,123l1,186l0,123l0,123l1,123l2,0l2,123l1,123l0,0l1,123l1,123l0,123l0,123l0,123l1,123l0,123l1,123l1,0l1,123l2,0l1,123l0,123l1,123l0,0l0,123l0,123l1,123l1,0l1,123l0,123l1,123l1,123l1,123l2,0l1,123l1,123l1,123l1,123l1,123l0,123l1,123l2,0l1,123l0,123l1,123l1,0l0,123l1,123l1,123l1,123l0,123l0,123l1,123l2,0l2,123l1,123l1,0l0,123l1,0l0,123l0,123l0,123l1,123l0,123l1,123l2,123l1,123l2,0l1,123l0,123l1,123l1,0l0,123l0,123l0,123l2,0l1,123l0,123l1,123l1,123l1,123l2,0l1,123l1,123l1,123l1,123l1,123l1,123l1,123l2,0l1,123l0,123l1,123l1,0l0,123l1,123l1,123l1,123l0,123l0,123l1,123l2,0l2,123l1,123l1,0l2,227l1,0l0,123l0,123l0,123l1,123l0,123l1,123l1,123l1,123l2,0l1,123l0,123l1,123l1,0l0,123l0,123l1,123l2,0l1,123l0,123l1,123l1,123l1,133l2,0l1,123l1,123l1,123l1,123l1,123l1,123l1,123l2,0l1,123l0,123l1,123l1,0l0,123l1,123l1,123l1,123l0,123l0,123l1,123l2,0l2,123l1,123l0,0l0,123l1,123l0,123l0,123l0,123l1,123l0,123l1,123l1,0l1,123l2,0l1,123l0,123l1,123l0,0l0,123l0,123l2,123l2,0l1,123l0,123l1,123l1,123l1,123l2,0l1,123l1,123l1,123l1,123l1,123l1,123l1,123l2,0l1,123l0,123l1,123l1,0l0,123l1,123l1,123l1,123l0,123l0,123l1,123l2,0l2,123l1,123l1,0l1,0l1,123l0,123l0,123l0,123l1,123l0,123l1,123l1,123l1,123l2,0l1,123l0,123l1,123l1,0l0,123l0,123l2,123l1,0l1,123l0,123l1,123l1,123l1,123l2,0l1,123l1,123l1,123l1,123l1,123l0,123l1,123l2,0l1,123l0,123l1,123l1,0l0,123l1,123l1,123l1,123l0,123l0,123l1,123l2,0l2,123l1,123l1,0l0,0l1,123l0,123l0,123l0,123l1,123l0,123l1,123l1,123l1,123l2,0l1,123l0,123l1,123l1,0l0,123l0,123l1,123l1,0l1,123l0,123l1,123l1,123l1,133l2,0l1,123l1,123l1,123l1,123l1,123l0,123l1,123l2,0l1,123l0,123l1,123l1,0l0,123l1,123l1,123l1,123l0,123l0,123l1,123l2,0l2,123l1,123l0,0l1,123l1,123l0,123l0,123l0,123l1,123l0,123l1,123l1,123l1,123l2,0l1,123l0,123l1,123l0,0l0,123l0,123l0,123l0,0l1,123l0,123l1,123l1,123l1,123l2,0l1,123l1,123l1,123l1,123l1,123l0,123l1,123l2,0l1,123l0,123l1,123l1,0l0,123l1,123l1,123l1,123l0,123l0,123l1,123l2,0l2,123l1,123l1,0l0,123l1,123l0,123l0,123l0,123l1,123l0,123l1,123l2,123l1,123l2,0l1,123l0,123l1,123l1,0l0,123l0,123l0,123l1,0l1,123l0,123l1,123l1,123l1,123l2,0l1,123l1,123l1,123l1,123l1,123l1,123l1,123l2,0l1,123l0,123l1,123l1,0l0,123l1,123l1,123l1,123l0,123l0,123l1,123l2,0l2,123l1,123l1,0l1,0l1,0l0,123l0,123l0,123l1,123l0,123l1,123l0,123l1,123l2,0l1,123l0,123l1,123l1,0l0,123l0,123l0,123l1,0l1,123l0,123l1,123l1,123l1,133l2,0l1,123l1,123l1,123l1,123l1,123l1,0l1,123l2,0l1,123l0,123l1,123l1,0l0,123l1,123l1,123l1,0l0,123l0,123l1,123l2,0l2,123l1,123l0,0l0,123l1,209l0,123l0,123l0,123l1,123l0,123l1,123l1,0l1,123l2,0l1,123l0,123l1,123l0,0l0,123l0,123l1,123l1,0l1,123l0,123l1,123l1,123l1,123l2,0l1,123l1,123l1,123l1,123l1,123l1,51l1,123l2,0l1,123l0,123l1,123l1,0l0,123l1,123l1,123l1,123l0,123l0,123l1,123l2,0l2,123l1,123l1,0l0,123l1,123l0,123l0,123l0,123l1,123l0,123l1,123l1,123l1,123l2,0l1,123l0,123l1,123l1,0l0,123l0,123l0,123l2,0l1,123l0,123l1,123l1,123l1,123l2,0l1,123l1,123l1,123l1,123l1,123l1,123l1,123l2,0l1,123l0,123l1,123l1,0l0,123l1,123l1,123l1,123l0,123l0,123l1,123l2,0l2,123l1,123l1,0l1,123l1,123l0,123l0,123l0,123l1,123l0,123l1,123l0,123l1,123l2,0l1,123l0,123l1,123l1,0l0,123l0,123l1,123l1,0l1,123l0,123l1,123l1,123l1,133l2,0l1,123l1,123l1,123l1,123l1,123l0,123l1,123l2,0l1,123l0,123l1,123l1,0l0,123l1,123l1,123l1,123l0,123l0,123l1,123l2,0l2,123l1,123l0,0l0,0l1,123l0,123l0,123l0,123l1,123l0,123l1,123l1,123l1,123l2,0l1,123l0,123l1,123l0,0l0,123l0,123l0,123l1,0l1,123l0,123l1,123l1,123l1,123l2,0l1,123l1,123l1,123l1,123l1,123l0,123l1,123l2,0l1,123l0,123l1,123l1,0l0,123l1,123l1,123l1,123l0,123l0,123l1,123l2,0l2,123l1,123l1,0l1,123l1,123l0,123l0,123l0,123l1,123l0,123l1,123l1,123l1,123l2,0l1,123l0,123l1,123l1,0l0,123l0,123l0,123l2,0l1,123l0,123l1,123l1,123l1,123l2,0l1,123l1,123l1,123l1,123l1,123l1,0l1,123l2,0l1,123l0,123l1,123l1,0l0,123l1,123l1,123l1,123l0,123l0,123l1,123l2,0l2,123l1,123l2,0l0,123l1,0l0,123l0,123l0,123l1,123l0,123l1,123l1,0l1,123l2,0l1,123l0,123l1,123l2,0l0,123l0,123l0,123l1,8l1,123l0,123l1,123l1,123l1,133l2,0l1,123l1,123l1,123l1,123l1,123l1,123l1,123l2,0l1,123l0,123l1,123l1,0l0,123l1,123l1,123l1,123l0,123l0,123l1,123l2,0l2,123l1,123l0,0l1,0l1,123l0,123l0,123l0,123l1,123l0,123l1,123l1,0l1,123l2,0l1,123l0,123l1,123l0,0l0,123l0,123l0,123l0,0l1,123l0,123l1,123l1,123l1,123l2,0l1,123l1,123l1,123l1,123l1,123l0,123l1,123l2,0l1,123l0,123l1,123l1,0l0,123l1,123l1,123l1,0l0,123l0,123l1,123l2,0l2,123l1,123l1,0l1,0l1,0l0,123l0,123l0,123l1,123l0,123l1,123l0,123l1,123l2,0l1,123l0,123l1,123l1,0l0,123l0,123l2,123l2,0l1,123l0,123l1,123l1,123l1,123l2,0l1,123l1,123l1,123l1,123l1,123l1,123l1,123l2,0l1,123l0,123l1,123l1,0l0,123l1,123l1,123l1,123l0,123l0,123l1,123l2,0l2,123l1,123l2,0l1,123l1,123l0,123l0,123l0,123l1,123l0,123l1,123l2,123l1,123l2,0l1,123l0,123l1,123l2,0l0,123l0,123l0,123l1,0l1,123l0,123l1,123l1,123l1,133l2,0l1,123l1,123l1,123l1,123l1,123l1,0l1,123l2,0l1,123l0,123l1,123l1,0l0,123l1,123l1,123l1,123l0,123l0,123l1,123l2,0l2,123l1,123l0,0l1,0l1,123l0,123l0,123l0,123l1,123l0,123l1,123l1,0l1,123l2,0l1,123l0,123l1,123l0,0l0,123l0,123l0,123l2,0l1,123l0,123l1,123l1,123l1,123l2,0l1,123l1,123l1,123l1,123l1,123l0,0l1,123l2,0l1,123l0,123l1,123l1,0l0,123l1,123l1,123l1,123l0,123l0,123l1,123l2,0l2,123l1,123l1,0l1,123l1,123l0,123l0,123l0,123l1,123l0,123l1,123l1,123l1,123l2,0l1,123l0,123l1,123l1,0l0,123l0,123l2,123l1,0l1,123l0,123l1,123l1,123l1,123l2,0l1,123l1,123l1,123l1,123l1,123l0,123l1,123l2,0l1,123l0,123l1,123l1,0l0,123l1,123l1,123l1,123l0,123l0,123l1,123l2,0l2,123l1,123l2,0l2,0l1,0l0,123l0,123l0,123l1,123l0,123l1,123l0,123l1,123l2,0l1,123l0,123l1,123l2,0l0,123l0,123l1,123l1,0l1,123l0,123l1,123l1,123l1,133l2,0l1,123l1,123l1,123l1,123l1,123l1,123l1,123l2,0l1,123l0,123l1,123l1,0l0,123l1,123l1,123l1,0l0,123l0,123l1,123l2,0l2,123l1,123l0,0l1,123l1,123l0,123l0,123l0,123l1,123l0,123l1,123l0,123l1,123l2,0l1,123l0,123l1,123l0,0l0,123l0,123l1,123l1,0l1,123l0,123l1,123l1,123l1,123l2,0l1,123l1,123l1,123l1,123l1,123l1,123l1,123l2,0l1,123l0,123l1,123l1,0l0,123l1,123l1,123l1,123l0,123l0,123l1,123l2,0l2,123l1,123l1,0l1,123l1,123l0,123l0,123l0,123l1,123l0,123l1,123l1,123l1,123l2,0l1,123l0,123l1,123l1,0l0,123l0,123l0,123l1,0l1,123l0,123l1,123l1,123l1,123l2,0l1,123l1,123l1,123l1,123l1,123l0,123l1,123l2,0l1,123l0,123l1,123l1,0l0,123l1,123l1,123l1,0l0,123l0,123l1,123l2,0l2,123l1,123l2,0l1,123l1,123l0,123l0,123l0,123l1,123l0,123l1,123l1,123l1,123l2,0l1,123l0,123l1,123l2,0l0,123l0,123l1,123l1,0l1,123l0,123l1,123l1,123l1,133l2,0l1,123l1,123l1,123l1,123l1,123l0,123l1,123l2,0l1,123l0,123l1,123l1,0l0,123l1,123l1,123l1,0l0,123l0,123l1,123l2,0l2,123l1,123l0,0l0,123l1,123l0,123l0,123l0,123l1,123l0,123l1,123l1,123l1,123l2,0l1,123l0,123l1,123l0,0l0,123l0,123l0,123l1,0l1,123l0,123l1,123l1,123l1,123l2,0l1,123l1,123l1,123l1,123l1,123l1,0l1,123l2,0l1,123l0,123l1,123l1,0l0,123l1,123l1,123l1,123l0,123l0,123l1,123l2,0l2,123l1,123l1,0l0,123l1,123l0,123l0,123l0,123l1,123l0,123l1,123l1,123l1,123l2,0l1,123l0,123l1,123l1,0l0,123l0,123l1,123l1,0l1,123l0,123l1,123l1,123l1,123l2,0l1,123l1,123l1,123l1,123l1,123l1,123l1,123l2,0l1,123l0,123l1,123l1,0l0,123l1,123l1,123l1,123l0,123l0,123l1,123l2,0l2,123l1,123l1,0l0,123l1,123l0,123l0,123l0,123l1,123l0,123l1,123l1,123l1,123l2,0l1,123l0,123l1,123l1,0l0,123l0,123l0,123l0,0l1,123l0,123l1,123l1,123l1,133l2,0l1,123l1,123l1,123l1,123l1,123l0,123l1,123l2,0l1,123l0,123l1,123l1,0l0,123l1,123l1,123l1,123l0,123l0,123l1,123l2,0l2,123l1,123l0,0l1,0l1,123l0,123l0,123l0,123l1,123l0,123l1,123l0,123l1,123l2,0l1,123l0,123l1,123l0,0l0,123l0,123l2,123l1,0l1,123l0,123l1,123l1,123l1,123l2,0l1,123l1,123l1,123l1,123l1,123l1,123l1,123l2,0l1,123l0,123l1,123l1,0l0,123l1,123l1,123l1,123l0,123l0,123l1,123l2,0l2,123l1,123l1,0l1,123l1,123l0,123l0,123l0,123l1,123l0,123l1,123l0,123l1,123l2,0l1,123l0,123l1,123l1,0l0,123l0,123l1,123l2,0l1,123l0,123l1,123l1,123l1,123l2,0l1,123l1,123l1,123l1,123l1,123l1,123l1,123l2,0l1,123l0,123l1,123l1,0l0,123l1,123l1,123l1,123l0,123l0,123l1,123l2,0l2,123l1,123l1,0l0,123l1,123l0,123l0,123l0,123l1,123l0,123l1,123l1,123l1,123l2,0l1,123l0,123l1,123l1,0l0,123l0,123l1,123l0,0l1,123l0,123l1,123l1,123l1,133l2,0l1,123l1,123l1,123l1,123l1,123l0,123l1,123l2,0l1,123l0,123l1,123l1,0l0,123l1,123l1,123l1,123l0,123l0,123l1,123l2,0l2,123l1,123l0,0l1,0l1,0l0,123l0,123l0,123l1,123l0,123l1,123l1,123l1,123l2,0l1,123l0,123l1,123l0,0l0,123l0,123l0,123l1,0l1,123l0,123l1,123l1,123l1,123l2,0l1,123l1,123l1,123l1,123l1,123l1,123l1,123l2,0l1,123l0,123l1,123l1,0l0,123l1,123l1,123l1,123l0,123l0,123l1,123l2,0l2,123l1,123l1,0l1,123l1,123l0,123l0,123l0,123l1,123l0,123l1,123l0,123l1,123l2,0l1,123l0,123l1,123l1,0l0,123l0,123l1,123l1,0l1,123l0,123l1,123l1,123l1,123l2,0l1,123l1,123l1,123l1,123l1,123l1,0l1,123l2,0l1,123l0,123l1,123l1,0l0,123l1,123l1,123l1,123l0,123l0,123l1,123l2,0l2,123l1,123l1,0l1,123l1,123l0,123l0,123l0,123l1,123l0,123l1,123l1,123l1,123l2,0l1,123l0,123l1,123l1,0l0,123l0,123l0,123l0,0l1,123l0,123l1,123l1,123l1,133l2,0l1,123l1,123l1,123l1,123l1,123l1,123l1,123l2,0l1,123l0,123l1,123l1,0l0,123l1,123l1,123l1,0l0,123l0,123l1,123l2,0l2,123l1,123l0,0l0,123l1,0l0,123l0,123l0,123l1,123l0,123l1,123l1,0l1,123l2,0l1,123l0,123l1,123l0,0l0,123l0,123l1,123l0,0l1,123l0,123l1,123l1,123l1,123l2,0l1,123l1,123l1,123l1,123l1,123l1,123l1,123l2,0l1,123l0,123l1,123l1,0l0,123l1,123l1,123l1,0l0,123l0,123l1,123l2,0l2,123l1,123l1,0l0,123l1,123l0,123l0,123l0,123l1,123l0,123l1,123l0,123l1,123l2,0l1,123l0,123l1,123l1,0l0,123l0,123l0,123l0,0l1,123l0,123l1,123l1,123l1,123l2,0l1,123l1,123l1,123l1,123l1,123l1,0l1,123l2,0l1,123l0,123l1,123l1,0l0,123l1,123l1,123l1,123l0,123l0,123l1,123l2,0l2,123l1,123l1,0l1,123l1,123l0,123l0,123l0,123l1,123l0,123l1,123l0,123l1,123l2,0l1,123l0,123l1,123l1,0l0,123l0,123l1,123l2,0l1,123l0,123l1,123l1,123l1,133l2,0l1,123l1,123l1,123l1,123l1,123l0,0l1,123l2,0l1,123l0,123l1,123l1,0l0,123l1,123l1,123l1,123l0,123l0,123l1,123l2,0l2,123l1,123l0,0l1,123l1,123l1,123l1,123l1,123l1,123l1,123l1,123l1,0l1,123l2,0l1,123l0,123l1,123l0,0l0,123l0,123l1,123l1,0l1,123l0,123l1,123l1,123l1,123l2,0l1,123l1,123l1,123l1,123l1,123l1,0l1,123l2,0l1,123l0,123l1,123l1,0l0,123l1,123l1,123l1,0l0,123l0,123l1,123l2,0l2,123l1,123l1,0l1,123l1,0l1,123l1,123l1,123l1,123l1,123l1,123l1,123l1,123l2,0l1,123l1,123l1,123l1,0l1,123l1,123l0,123l1,0l1,123l1,123l1,123l1,123l1,123l2,0l1,123l1,123l1,123l1,123l1,123l1,123l1,123l2,0l1,123l1,123l1,123l1,0l1,123l1,123l1,123l1,0l1,123l1,123l1,123l2,0l2,123l1,123l2,0l1,123l1,123l1,123l1,123l1,123l1,123l1,123l1,123l0,0l1,123l2,0l1,123l1,123l1,123l2,0l1,123l1,123l1,123l1,0l1,123l1,123l1,123l1,123l1,133l2,0l1,123l1,123l1,123l1,123l1,123l1,0l1,123l2,0l1,123l1,123l1,123l1,0l1,123l1,123l1,123l1,123l1,123l1,123l1,123l2,0l2,123l1,123l0,0l1,0l1,0l1,123l1,123l1,123l1,123l1,123l1,123l1,123l1,123l2,0l1,123l1,123l1,123l0,0l1,123l1,123l1,123l2,0l1,123l1,123l1,123l1,123l1,123l2,0l1,123l1,123l1,123l1,123l1,123l1,0l1,123l2,0l1,123l1,123l1,123l1,0l1,123l1,123l1,123l1,123l1,123l1,123l1,123l2,0l2,123l1,123l1,0l1,123l1,123l1,123l1,123l1,123l1,123l1,123l1,123l1,123l1,123l2,0l1,123l1,123l1,123l1,0l1,123l1,123l1,123l1,0l1,123l1,123l1,123l1,123l1,123l2,0l1,123l1,123l1,123l1,123l1,123l1,123l1,123l2,0l1,123l1,123l1,123l1,0l1,123l1,123l1,123l1,0l1,123l1,123l1,123l2,0l2,123l1,123l2,0l1,123l1,123l1,123l1,123l1,123l1,123l1,123l1,123l1,123l1,123l2,0l1,123l1,123l1,123l2,0l1,123l1,123l1,123l1,0l1,123l1,123l1,123l1,123l1,133l2,0l1,123l1,123l1,123l1,123l1,123l1,123l1,123l2,0l1,123l1,123l1,123l1,0l1,123l1,123l1,123l1,0l1,123l1,123l1,123l2,0l2,123l1,123l0,0l1,123l1,123l1,123l1,123l1,123l1,123l1,123l1,123l1,123l1,123l2,0l1,123l1,123l1,123l0,0l1,123l1,123l1,123l0,0l1,123l1,123l1,123l1,123l1,123l2,0l1,123l1,123l1,123l1,123l1,123l1,0l1,123l2,0l1,123l1,123l1,123l1,0l1,123l1,123l1,123l1,123l1,123l1,123l1,123l2,0l2,123l1,123l1,0l1,0l1,181l1,123l1,123l1,123l1,123l1,123l1,123l1,0l1,123l2,0l1,123l1,123l1,123l1,0l1,123l1,123l1,123l1,0l1,123l1,123l1,123l1,123l1,123l2,0l1,123l1,123l1,123l1,123l1,123l1,123l1,123l2,0l1,123l1,123l1,123l1,0l1,123l1,123l1,123l1,123l1,123l1,123l1,123l2,0l2,123l1,123l2,0l0,0l1,123l1,123l1,123l1,123l1,123l1,123l1,123l1,123l1,123l2,0l1,123l1,123l1,123l2,0l1,123l1,123l2,123l1,0l1,123l1,123l1,123l1,123l1,133l2,0l1,123l1,123l1,123l1,123l1,123l1,123l1,123l2,0l1,123l1,123l1,123l1,0l1,123l1,123l1,123l1,123l1,123l1,123l1,123l2,0l2,123l1,123l0,0l1,123l1,123l1,123l1,123l1,123l1,123l1,123l1,123l1,123l1,123l2,0l1,123l1,123l1,123l0,0l1,123l1,123l1,123l1,0l1,123l1,123l1,123l1,123l1,123l2,0l1,123l1,123l1,123l1,123l1,123l1,123l1,123l2,0l1,123l1,123l1,123l1,0l1,123l1,123l1,123l1,123l1,123l1,123l1,123l2,0l2,123l1,123l1,0l0,123l1,123l1,123l1,123l1,123l1,123l1,123l1,123l1,123l1,123l2,0l1,123l1,123l1,123l1,0l1,123l1,123l1,123l0,0l1,123l1,123l1,123l1,123l1,123l2,0l1,123l1,123l1,123l1,123l1,123l1,123l1,123l2,0l1,123l1,123l1,123l1,0l1,123l1,123l1,123l1,123l1,123l1,123l1,123l2,0l2,123l1,123l2,0l1,123l1,0l1,123l1,123l1,123l1,123l1,123l1,123l0,0l1,123l2,0l1,123l1,123l1,123l2,0l1,123l1,123l1,123l2,0l1,123l1,123l1,123l1,123l1,133l2,0l1,123l1,123l1,123l1,123l1,123l1,123l1,123l2,0l1,123l1,123l1,123l1,0l1,123l1,123l1,123l1,123l1,123l1,123l1,123l2,0l2,123l1,123l0,0l1,123l1,123l1,123l1,123l1,123l1,123l1,123l1,123l1,123l1,123l2,0l1,123l1,123l1,123l0,0l1,123l1,123l1,123l1,0l1,123l1,123l1,123l1,123l1,123l2,0l1,123l1,123l1,123l1,123l1,123l1,123l1,123l2,0l1,123l1,123l1,123l1,0l1,123l1,123l1,123l1,0l1,123l1,123l1,123l2,0l2,123l1,123l1,0l1,0l1,0l1,123l1,123l1,123l1,123l1,123l1,123l1,123l1,123l2,0l1,123l1,123l1,123l1,0l1,123l1,123l1,123l0,0l1,123l1,123l1,123l1,123l1,123l2,0l1,123l1,123l1,123l1,123l1,123l0,0l1,123l2,0l1,123l1,123l1,123l1,0l1,123l1,123l1,123l1,123l1,123l1,123l1,123l2,0l2,123l1,123l1,0l1,123l1,123l1,123l1,123l1,123l1,123l1,123l1,123l1,0l1,123l2,0l1,123l1,123l1,123l1,0l1,123l1,123l0,123l0,0l1,123l1,123l1,123l1,123l1,133l2,0l1,123l1,123l1,123l1,123l1,123l0,123l1,123l2,0l1,123l1,123l1,123l1,0l1,123l1,123l1,123l1,123l1,123l1,123l1,123l2,0l2,123l1,123l0,0l1,123l1,123l1,123l1,123l1,123l1,123l1,123l1,123l1,123l1,123l2,0l1,123l1,123l1,123l0,0l1,123l1,123l2,123l1,0l1,123l1,123l1,123l1,123l1,123l2,0l1,123l1,123l1,123l1,123l1,123l1,123l1,123l2,0l1,123l1,123l1,123l1,0l1,123l1,123l1,123l1,0l1,123l1,123l1,123l2,0l2,123l1,123l1,0l1,123l1,123l1,123l1,123l1,123l1,123l1,123l1,123l1,0l1,123l2,0l1,123l1,123l1,123l1,0l1,123l1,123l0,123l1,0l1,123l1,123l1,123l1,123l1,123l2,0l1,123l1,123l1,123l1,123l1,123l1,123l1,123l2,0l1,123l1,123l1,123l1,0l1,123l1,123l1,123l1,123l1,123l1,123l1,123l2,0l2,123l1,123l1,0l0,123l1,123l1,123l1,123l1,123l1,123l1,123l1,123l1,0l1,123l2,0l1,123l1,123l1,123l1,0l1,123l1,123l1,123l1,0l1,123l1,123l1,123l1,123l1,133l2,0l1,123l1,123l1,123l1,123l1,123l0,123l1,123l2,0l1,123l1,123l1,123l1,0l1,123l1,123l1,123l1,123l1,123l1,123l1,123l2,0l2,123l1,123l0,0l1,123l1,123l1,123l1,123l1,123l1,123l1,123l1,123l1,123l1,123l2,0l1,123l1,123l1,123l0,0l1,123l1,123l1,123l0,0l1,123l1,123l1,123l1,123l1,123l2,0l1,123l1,123l1,123l1,123l1,123l1,0l1,123l2,0l1,123l1,123l1,123l1,0l1,123l1,123l1,123l1,123l1,123l1,123l1,123l2,0l2,123l1,123l1,0l1,123l1,123l1,123l1,123l1,123l1,123l1,123l1,123l1,0l1,123l2,0l1,123l1,123l1,123l1,0l1,123l1,123l1,123l1,0l1,123l1,123l1,123l1,123l1,123l2,0l1,123l1,123l1,123l1,123l1,123l1,123l1,123l2,0l1,123l1,123l1,123l1,0l1,123l1,123l1,123l1,0l1,123l1,123l1,123l2,0l2,123l1,123l1,0l1,123l1,123l1,123l1,123l1,123l1,123l1,123l1,123l1,123l1,123l2,0l1,123l1,123l1,123l1,0l1,123l1,123l2,123l0,0l1,123l1,123l1,123l1,123l1,133l2,0l1,123l1,123l1,123l1,123l1,123l1,123l1,123l2,0l1,123l1,123l1,123l1,0l1,123l1,123l1,123l1,0l1,123l1,123l1,123l2,0l2,123l1,123l0,0l1,0l1,0l1,123l1,123l1,123l1,123l1,123l1,123l1,123l1,123l2,0l1,123l1,123l1,123l0,0l1,123l1,123l0,123l0,0l1,123l1,123l1,123l1,123l1,123l2,0l1,123l1,123l1,123l1,123l1,123l1,0l1,123l2,0l1,123l1,123l1,123l1,0l1,123l1,123l1,123l1,123l1,123l1,123l1,123l2,0l2,123l1,123l1,0l1,123l1,123l1,123l1,123l1,123l1,123l1,123l1,123l1,123l1,123l2,0l1,123l1,123l1,123l1,0l1,123l1,123l1,123l0,0l1,123l1,123l1,123l1,123l1,123l2,0l1,123l1,123l1,123l1,123l1,123l1,0l1,123l2,0l1,123l1,123l1,123l1,0l1,123l1,123l1,123l1,123l1,123l1,123l1,123l2,0l2,123l1,123l1,0l1,123l1,123l1,123l1,123l1,123l1,123l1,123l1,123l0,0l1,123l2,0l1,123l1,123l1,123l1,0l1,123l1,123l1,123l0,0l1,123l1,123l1,123l1,123l1,133l2,0l1,123l1,123l1,123l1,123l1,123l1,123l1,123l2,0l1,123l1,123l1,123l1,0l1,123l1,123l1,123l1,0l1,123l1,123l1,123l2,0l2,123l1,123l0,0l1,123l1,123l1,123l1,123l1,123l1,123l1,123l1,123l0,0l1,123l2,0l1,123l1,123l1,123l0,0l1,123l1,123l0,123l1,0l1,123l1,123l1,123l1,123l1,123l2,0l1,123l1,123l1,123l1,123l1,123l1,0l1,123l2,0l1,123l1,123l1,123l1,0l1,123l1,123l1,123l1,123l1,123l1,123l1,123l2,0l2,123l1,123l1,0l1,123l1,123l1,123l1,123l1,123l1,123l1,123l1,123l1,123l1,123l2,0l1,123l1,123l1,123l1,0l1,123l1,123l1,123l1,0l1,123l1,123l1,123l1,123l1,123l2,0l1,123l1,123l1,123l1,123l1,123l1,0l1,123l2,0l1,123l1,123l1,123l1,0l1,123l1,123l1,123l1,0l1,123l1,123l1,123l2,0l2,123l1,123l2,0l1,123l1,123l1,123l1,123l1,123l1,123l1,123l1,123l1,123l1,123l2,0l1,123l1,123l1,123l2,0l1,123l1,123l1,123l2,0l1,123l1,123l1,123l1,123l1,133l2,0l1,123l1,123l1,123l1,123l1,123l1,123l1,123l2,0l1,123l1,123l1,123l1,0l1,123l1,123l1,123l1,123l1,123l1,123l1,123l2,0l2,123l1,123l0,0l1,123l1,0l1,123l1,123l1,123l1,123l1,123l1,123l1,123l1,123l2,0l1,123l1,123l1,123l0,0l1,123l1,123l1,123l1,0l1,123l1,123l1,123l1,123l1,123l2,0l1,123l1,123l1,123l1,123l1,123l1,0l1,123l2,0l1,123l1,123l1,123l1,0l1,123l1,123l1,123l1,0l1,123l1,123l1,123l2,0l2,123l1,123l1,0l1,123l1,123l1,123l1,123l1,123l1,123l1,123l1,123l1,123l1,123l2,0l1,123l1,123l1,123l1,0l1,123l1,123l1,123l1,0l1,123l1,123l1,123l1,123l1,123l2,0l1,123l1,123l1,123l1,123l1,123l1,123l1,123l2,0l1,123l1,123l1,123l1,0l1,123l1,123l1,123l1,123l1,123l1,123l1,123l2,0l2,123l1,123l2,0l1,123l1,123l1,123l1,123l1,123l1,123l1,123l1,123l1,123l1,123l2,0l1,123l1,123l1,123l2,0l1,123l1,123l1,123l2,0l1,123l1,123l1,123l1,123l1,133l2,0l1,123l1,123l1,123l1,123l1,123l1,123l1,123l2,0l1,123l1,123l1,123l1,0l1,123l1,123l1,123l1,123l1,123l1,123l1,123l2,0l2,123l1,123l0,0l1,123l1,123l1,123l1,123l1,123l1,123l1,123l1,123l1,123l1,123l2,0l1,123l1,123l1,123l0,0l1,123l1,123l1,123l2,0l1,123l1,123l1,123l1,123l1,123l2,0l1,123l1,123l1,123l1,123l1,123l1,123l1,123l2,0l1,123l1,123l1,123l1,0l1,123l1,123l1,123l1,123l1,123l1,123l1,123l2,0l2,123l1,123l1,0l1,123l1,0l1,123l1,123l1,123l1,123l0,123l1,123l1,123l1,123l2,0l1,123l1,123l1,123l1,0l1,123l1,123l0,123l0,0l1,123l1,123l1,123l1,123l1,123l2,0l1,123l1,123l1,123l1,123l1,123l0,123l1,123l2,0l1,123l1,123l1,123l1,0l1,123l1,123l1,123l1,0l1,123l1,123l1,123l1,0l0,123l1,123l1,123l1,123l0,123l0,123l1,123l1,123l1,123l1,123l1,123l1,123l2,0l2,0l1,123l2,0l2,127l1,123l1,123l0,123l2,0l1,123l1,123l0,0l1,0l1,123l0,0l0,0l1,123l0,123l1,123l1,0l0,0l0,0l1,123l0,123l1,123l1,123l1,123l1,123l1,123l1,123l1,123l1,123l1,123l1,123l1,123l1,123l1,123l1,123l1,123l1,123l1,0l1,0l1,123l0,0l1,0l1,123l1,0l0,0l1,123l1,123l1,123l1,0l0,0l0,0l1,123l1,123l1,123l1,123l1,123l1,0l1,123l1,123l1,123l1,123l1,123l1,123l1,123l1,123l1,123l1,123l1,123l2,0l0,0l1,0l1,0l1,0l1,0l2,0l1,0l1,0l1,0l1,0l1,0l1,0l1,0l0,0l1,123l1,123l1,123l1,123l1,0l1,0l1,123l1,123l1,123l1,123l1,123l1,123l1,123l2,156l0,0l1,0l1,123l1,0l1,123l0,0l1,0l0,0l1,0l1,0l0,0l1,0l0,0l1,123l1,0l1,123l1,123l1,123l1,123l1,123l1,123l1,123l1,123l1,123l1,123l1,123l1,123l1,123l1,0l1,0l1,123l1,123l1,123l1,123l1,123l1,123l1,123l1,123l1,123l1,123l1,123l1,123l1,123l0,123l1,123l1,123l1,123l1,123l1,123l1,123l1,123l1,123l1,123l1,123l1,0l1,123l1,123l0,0l1,0l1,123l1,123l0,0l1,123l1,123l1,123l1,123l0,0l0,0l1,123l1,123l1,123l1,123l1,123l1,123l1,123l1,123l1,123l1,123l1,123l1,123l1,123l1,123l1,123l1,123l1,123l1,123l1,123l1,123l1,123l1,123l1,123l1,123l1,0l1,123l1,123l0,0l1,0l1,123l1,123l0,0l1,123l1,123l1,123l1,123l0,0l0,0l1,123l1,123l1,123l1,123l1,123l1,123l1,123l1,123l1,123l1,123l1,123l1,123l1,123l1,123l1,123l1,123l1,123l1,123l1,123l1,123l1,123l1,123l1,123l1,123l1,0l2,123l1,123l1,123l1,123l1,123l1,123l1,123l1,123l1,123l1,123l1,123l1,123l1,123l1,123l1,123l1,0l1,0l0,0l1,0l0,0l0,0l1,0l0,0l1,0l1,0l1,123l2,0l1,123l0,117l2,0l1,123l1,123l1,123l1,123l1,123l1,123l1,123l1,123l1,123l1,123l1,123l1,123l1,123l1,234l1,0l1,0l2,123l1,123l1,123l1,123l1,123l1,123l1,123l1,123l0,0l1,0l1,123l0,0l0,0l1,123l1,123l1,123l1,0l0,0l0,0l1,123l1,123l1,123l1,123l1,123l1,123l1,123l1,123l1,123l1,123l1,123l1,123l1,123l1,123l1,123l1,123l1,123l1,123l1,0l1,123l1,0l1,123l1,123l0,0l2,0l1,0l1,0l1,0l1,0l2,0l1,0l1,0l1,0l1,0l1,0l1,0l1,0l1,0l1,123l1,123l1,123l0,123l1,186l1,0l1,0l0,123l1,123l0,123l1,123l1,123l1,123l0,0l0,0l1,0l1,123l1,0l1,123l0,0l1,0l0,0l1,0l1,0l0,0l1,0l0,0l1,123l1,0l1,123l1,123l1,123l1,123l1,123l1,123l1,123l1,123l1,123l1,123l1,123l1,123l1,123l1,123l1,123l1,123l2,123l2,123l2,123l1,123l1,123l0,123l1,123l1,123l0,123l0,123l1,123l1,123l1,123l0,123l0,123l1,123l0,0l1,0l1,123l0,123l0,0l1,123l1,123l1,123l1,186l0,0l0,0l1,123l1,123l1,123l1,123l1,123l1,123l1,123l1,123l1,0l0,123l1,123l1,123l1,123l1,123l1,123l1,123l1,123l1,123l1,123l1,123l0,123l1,123l1,123l1,123l1,123l1,123l1,123l1,123l1,123l1,123l1,123l1,123l1,123l1,123l1,123l1,123l1,123l1,0l1,123l1,123l1,123l1,123l2,0l1,0l1,123l1,0l1,123l1,123l1,123l1,123l1,123l1,123l1,123l1,123l2,0l1,0l1,123l1,0l1,123l1,123l1,123l1,0l1,123l1,123l1,123l1,123l2,0l1,123l1,123l1,0l2,123l2,123l2,123l2,0l1,123l1,123l1,123l1,123l2,0l1,123l1,123l1,123l1,123l0,123l1,123l2,0l1,123l2,123l1,123l1,123l2,0l1,0l1,123l1,123l1,127l1,123l1,123l1,123l1,0l1,123l1,123l0,0l1,123l1,123l2,123l1,123l1,123l1,123l1,123l1,123l1,123l1,123l1,123l1,123l1,123l1,123l1,123l1,123l1,123l1,123l1,123l1,123l1,123l1,123l1,123l1,123l2,0l1,154l1,123l1,0l1,0l1,0l1,0l1,0l1,0l1,0l1,0l1,0l1,0l1,123l1,123l1,123l1,123l1,123l1,123l1,123l1,123l1,0l1,123l1,123l1,123l1,123l1,123l1,0l1,123l0,0l1,0l1,123l1,123l0,0l1,123l0,123l1,123l1,123l0,0l0,0l1,123l1,123l1,123l1,123l1,123l1,0l1,123l1,123l1,123l1,123l1,123l1,123l1,123l1,123l1,123l1,123l1,123l1,123l1,123l1,123l1,123l1,0l1,0l1,123l1,123l1,123l1,123l1,123l1,123l1,123l1,123l1,123l1,123l1,123l1,123l1,123l1,123l1,123l1,123l0,0l1,0l1,123l1,123l0,0l1,123l1,123l1,123l1,0l0,0l0,0l1,123l1,123l1,123l1,123l1,123l1,123l1,123l1,123l1,123l1,123l1,123l1,123l1,123l1,123l1,123l1,123l1,123l1,123l1,123l1,123l1,123l1,123l1,123l1,123l1,123l1,0l1,0l1,123l1,123l1,123l1,123l1,123l1,123l1,123l1,123l1,123l1,123l1,123l1,123l1,123l1,123l1,123l1,123l0,0l1,0l1,123l1,123l0,0l1,123l1,123l1,123l1,0l0,0l0,0l1,123l2,123l1,123l1,123l1,123l1,123l1,123l1,123l1,123l1,123l1,123l1,123l1,123l1,123l1,123l1,123l1,123l1,123l0,123l1,123l1,123l1,123l1,123l1,123l1,123l1,123l1,123l1,0l1,0l1,0l1,0l1,123l1,123l1,123l1,123l1,123l1,123l1,0l1,0l1,0l1,0l1,123l1,123l1,0l1,0l1,0l1,0l1,123l1,123l1,123l1,123l1,123l1,123l1,123l1,123l1,123l1,123l1,123l1,123l1,123l1,123l1,123l1,123l1,123l1,0l1,123l1,123l1,123l1,0l1,123l1,123l1,123l1,123l1,123l1,123l1,123l1,123l1,123l1,0l1,123l1,123l1,123l1,0l1,123l1,123l1,123l1,123l1,123l1,123l1,123l1,123l1,0l1,0l2,0l0,0l1,123l1,123l1,123l1,123l1,123l1,123l1,123l1,123l1,123l1,123l1,123l1,123l1,123l2,0l1,0l1,123l1,123l1,123l1,123l1,123l1,123l1,123l1,123l1,123l1,123l1,0l1,0l1,123l1,0l1,0l1,0l1,0l1,8l1,0l1,8l1,0l1,0l1,0l1,0l1,0l1,123l0,0l1,123l1,123l1,123l1,123l1,123l1,123l1,123l1,123l1,123l1,0l1,8l1,123l1,123l1,123l1,123l1,123l1,0l1,123l1,123l1,123l1,123l1,123l1,123l1,123l1,123l1,123l1,123l1,123l1,0l1,123l1,123l1,123l1,123l1,0l1,123l1,123l1,0l1,0l1,0l1,0l1,0l1,0l1,0l1,0l1,0l1,0l1,0l1,123l1,123l1,123l1,123l1,123l1,0l0,0l1,0l1,0l1,0l2,0l1,0l2,0l1,0l1,0l1,0l0,0l1,0l1,0l1,123l1,123l1,123l1,123l1,123l1,123l1,123l1,123l1,123l1,123l1,123l1,123l1,123l2,123l2,123l1,123l1,123l1,123l0,0l1,123l1,123l1,123l0,0l1,123l1,123l1,123l1,123l0,0l0,0l1,123l1,123l1,123l1,123l1,123l1,123l1,123l1,123l1,123l1,123l1,123l1,123l1,123l1,123l1,123l1,123l1,123l1,123l1,123l1,123l1,123l1,123l1,123l1,123l1,0l0,0l1,123l0,0l1,0l1,123l1,123l0,0l1,123l1,123l1,123l1,0l0,0l0,0l1,123l1,123l1,123l1,123l1,123l1,123l1,123l1,123l1,123l1,123l1,123l1,123l1,123l1,123l1,123l1,123l1,123l1,123l1,123l1,123l1,123l1,0l1,0l1,0l1,0l2,123l1,123l1,123l1,123l1,123l1,123l1,193l1,0l2,0l0,0l1,123l1,123l1,123l1,123l2,123l1,123l1,152l1,200l1,0l0,0l1,123l1,123l1,123l1,123l1,123l1,123l1,152l1,0l1,0l1,0l1,123l1,123l1,123l1,123l1,123l1,123l1,152l0,231l1,0l1,0l1,123l1,123l1,123l1,123l1,123l1,123l2,169l0,0l0,0l2,0l1,123l2,123l1,123l1,123l2,123l2,123l1,123l0,123l1,123l0,123l1,123l1,0l1,123l1,123l1,123l1,123l1,123l1,123l1,123l1,123l1,123l1,123l1,123l1,123l1,123l1,123l1,123l1,123l1,123l1,123l1,123l1,123l1,123l1,123l1,123l1,123l1,123l1,123l1,0l1,123l1,123l1,0l1,123l1,123l0,0l1,0l1,123l1,123l0,0l1,123l1,123l1,123l1,123l0,0l0,0l1,123l1,123l1,123l1,123l1,123l1,123l1,123l1,123l1,123l1,123l1,123l1,123l1,123l1,123l1,123l1,123l1,123l1,123l1,123l1,123l1,123l2,0l1,123l1,123l1,0l1,123l1,123l0,0l1,0l1,123l1,123l0,0l1,123l1,123l1,123l1,123l0,0l0,0l1,123l1,123l1,123l1,123l1,123l1,0l1,123l1,123l1,123l1,123l1,123l1,123l1,123l1,123l1,123l1,123l1,123l1,123l1,123l1,123l1,123l0,0l1,123l1,123l1,0l1,123l1,123l0,0l1,0l1,123l1,123l0,0l1,123l1,123l1,123l1,0l0,0l0,0l1,123l1,123l1,123l1,123l1,123l2,0l1,123l1,123l1,123l1,123l1,123l1,123l1,123l1,123l1,123l1,123l1,123l1,123l1,123l1,123l1,123l1,0l1,123l1,123l1,0l1,123l1,123l0,0l1,0l1,123l1,123l0,0l1,123l1,123l1,123l1,0l0,0l0,0l1,123l1,123l1,123l1,123l1,123l1,0l1,123l1,123l1,123l1,123l1,123l1,123l1,123l1,123l2,123l1,0l1,123l1,123l1,123l1,0l1,123l1,0l1,0l0,0l1,0l1,123l1,123l1,123l1,123l1,123l1,123l1,0l1,0l1,0l1,0l1,123l1,123l1,123l1,123l2,123l1,123l1,0l1,0l1,0l1,0l1,123l1,123l1,123l1,123l1,123l1,123l1,0l1,0l0,0l2,0l0,123l1,123l1,123l1,123l1,123l1,123l1,0l1,0l1,0l2,0l0,123l1,123l1,123l1,123l1,123l1,123l1,0l1,0l1,0l1,0l1,123l1,123l1,0l1,0l1,0l1,0l1,123l1,123l1,123l1,123l1,123l1,123l1,123l0,123l1,0l1,123l1,123l1,123l1,123l1,0l0,123l1,123l1,0l1,0l1,0l1,0l1,0l1,0l1,0l1,0l1,0l1,0l1,0l1,0l1,123l1,123l1,123l1,123l1,123l1,123l1,0l1,0l1,0l1,0l0,123l1,123l1,123l1,123l1,123l1,123l1,123l1,123l1,123l1,123l2,123l1,0l1,123l1,123l1,123l0,123l1,123l1,123l0,123l2,123l1,123l2,123l1,123l0,123l1,123l1,0l1,123l1,123l1,123l1,123l1,123l1,123l1,123l1,123l1,123l1,123l1,123l1,123l1,0l1,0l2,0l1,0l1,0l1,0l2,0l1,0l1,0l1,0l1,0l1,0l1,0l1,0l1,0l1,0l1,0l1,123l1,123l1,123l1,123l1,0l1,0l0,0l1,0l0,0l0,0l1,0l0,0l1,0l2,0l1,0l1,123l1,123l1,123l1,123l1,123l1,123l1,123l1,123l1,123l1,123l1,123l1,123l1,123l1,123l1,0l1,123l1,123l1,123l1,123l1,123l1,123l1,123l1,123l1,123l1,123l1,123l1,123l1,123l1,123l1,123l0,123l1,123l1,0l1,123l0,0l1,0l1,123l1,0l0,0l1,123l1,123l1,123l1,0l0,0l0,0l1,123l1,123l1,123l1,123l1,123l1,123l1,123l1,123l1,123l1,123l1,0l2,0l1,123l1,123l1,0l1,123l1,123l1,123l1,0l1,0l1,123l1,123l1,123l1,123l1,123l0,123l0,123l0,123l1,123l0,123l0,0l1,0l1,123l1,123l1,123l1,123l1,0l1,164l1,0l1,123l1,123l0,123l0,123l0,123l1,123l0,123l1,123l1,0l2,0l1,123l1,123l1,123l1,123l1,123l1,123l1,123l1,123l1,0l1,123l1,123l1,123l1,123l1,0l1,0l1,123l1,0l1,0l1,0l1,0l1,0l1,0l1,0l1,0l1,0l1,0l1,0l1,0l1,0l0,0l1,0l0,0l1,123l1,123l1,123l1,123l1,123l1,123l0,123l1,123l1,123l1,123l2,0l1,0l1,0l1,0l1,0l1,0l0,0l1,0l1,0l1,0l1,0l1,0l1,0l1,0l1,123l1,123l2,123l1,123l1,123l1,123l1,123l1,123l1,123l1,123l0,0l1,123l1,123l1,123l1,0l1,0l1,0l1,123l1,0l1,123l0,0l1,0l0,0l1,0l1,0l0,0l1,0l0,0l1,123l1,0l1,123l1,0l1,164l1,0l1,123l1,123l1,123l1,123l1,123l1,123l1,123l1,123l1,123l2,123l1,123l1,123l0,0l1,123l1,123l1,123l1,123l1,0l1,0l1,123l0,0l1,123l0,123l1,123l0,123l1,0l1,123l1,123l0,123l0,123l0,123l1,0l1,123l1,123l0,123l0,123l0,123l1,123l0,123l1,123l1,0l1,0l1,0l1,0l1,0l1,0l1,0l1,0l1,0l1,0l2,0l1,123l0,0l0,0l1,0l1,0l2,0l2,0l2,0l2,0l1,0l1,0l0,0l0,0l1,123l1,123l1,123l1,123l1,123l1,123l1,123l2,0l2,123l1,123l2,0l2,0l2,0l1,0l1,123l1,123l1,123l0,123l1,123l1,123l0,123l0,123l0,123l1,0l1,123l1,123l1,123l1,123l1,123l1,123l1,123l1,123l1,123l1,123l1,123l1,123l1,123l1,123l1,123l1,123l1,0l1,123l0,123l1,0l1,123l1,123l0,0l1,0l1,123l1,123l0,0l1,123l1,123l1,123l1,123l0,0l0,0l1,123l1,123l1,123l1,123l1,123l1,123l1,123l1,123l1,123l1,123l1,123l1,123l1,123l1,123l1,123l1,123l1,123l1,123l1,123l1,123l1,123l1,0l1,123l0,123l1,0l1,123l1,123l0,0l1,0l1,123l1,123l0,0l1,123l1,123l1,123l1,0l0,0l0,0l1,123l1,123l1,123l1,123l1,123l0,0l1,123l1,123l1,123l1,123l1,123l1,123l1,123l1,123l1,123l1,123l1,123l1,123l1,123l1,123l1,123l1,0l1,123l0,123l1,0l1,123l1,123l0,0l1,0l1,123l1,123l0,0l1,123l1,123l1,123l1,167l0,0l0,0l1,123l1,123l1,123l1,123l1,123l2,0l1,123l1,123l1,123l1,123l1,123l1,123l1,123l1,123l1,123l1,123l1,123l1,123l1,123l1,123l1,123l2,0l1,123l0,123l1,0l1,123l1,123l0,0l1,0l1,123l1,123l0,0l1,123l1,123l1,123l1,0l0,0l0,0l1,123l1,123l1,123l1,123l1,123l0,0l1,123l1,123l1,123l1,123l1,123l1,123l1,123l1,123l0,123l1,123l1,123l1,123l1,123l0,0l1,123l1,0l1,0l1,0l0,0l1,123l1,123l1,123l1,123l1,0l1,123l2,0l0,0l2,0l0,0l1,123l1,123l1,123l1,123l1,123l1,123l1,0l0,0l1,0l1,0l1,123l1,123l1,123l1,123l1,123l1,123l1,0l1,0l1,0l1,0l0,123l1,123l1,123l1,123l1,123l1,123l1,0l1,0l1,0l1,0l0,123l1,123l1,123l1,123l1,123l1,123l1,0l1,0l1,0l1,0l1,123l1,123l1,0l1,0l1,0l1,0l1,123l1,123l1,123l1,123l1,123l1,123l1,123l0,123l1,0l1,123l1,123l1,123l1,123l1,0l0,123l1,123l1,0l1,0l1,0l1,0l1,0l1,0l1,0l1,0l1,0l1,0l1,0l1,0l1,123l1,123l1,123l1,123l1,123l1,123l1,0l1,0l1,0l1,0l1,123l1,123l1,123l1,123l1,123l1,123l1,123l1,123l1,123l1,123l0,123l1,0l1,123l1,123l1,123l1,123l1,123l1,123l1,123l1,123l1,123l0,123l1,0l1,0l1,123l1,123l1,123l1,123l1,123l1,123l1,123l1,123l1,123l1,0l0,0l1,123l2,123l1,0l1,123l1,123l1,0l1,0l1,0l1,0l1,0l0,0l1,0l1,0l1,123l1,123l1,123l1,123l1,123l1,123l1,123l1,123l1,0l1,0l1,123l1,0l1,123l1,0l1,0l1,0l1,123l1,123l1,123l1,123l1,123l1,123l1,123l1,123l1,0l1,0l1,0l1,123l1,123l1,123l1,123l1,123l1,0l2,0l1,0l1,0l1,0l0,0l1,0l0,0l1,0l1,0l1,0l2,0l1,123l1,123l1,123l1,123l1,0l1,123l1,123l1,123l1,123l1,123l2,123l1,123l1,123l1,123l0,123l0,123l0,123l1,123l1,123l1,123l0,123l0,123l0,123l1,0l1,123l1,123l1,123l1,123l1,123l1,123l2,123l1,123l1,123l1,123l1,123l1,123l1,123l1,123l1,123l1,123l1,123l1,123l1,0l1,0l1,0l2,0l1,123l1,123l1,123l1,123l1,123l1,123l0,0l1,123l1,123l1,123l1,0l1,123l2,0l1,0l1,0l1,0l0,0l1,0l0,0l1,0l1,0l1,0l2,0l1,0l1,123l1,123l1,123l1,123l1,123l1,123l1,123l1,123l1,123l1,123l2,123l1,123l1,123l1,123l1,123l1,123l1,123l1,123l1,123l1,123l1,0l1,0l1,0l1,0l1,0l1,0l1,0l1,0l1,0l1,0l1,0l1,0l1,123l1,123l1,123l1,123l1,123l1,123l1,123l1,123l1,123l1,123l2,123l1,123l1,123l1,123l1,123l1,123l1,123l1,123l2,123l1,0l1,123l1,123l1,123l1,123l0,0l1,38l1,0l1,0l1,0l2,0l1,0l1,0l1,123l1,123l1,123l1,123l1,123l1,123l1,123l1,123l1,123l1,123l1,123l1,123l1,123l1,123l1,123l1,123l1,0l0,0l2,0l2,0l1,0l1,0l1,123l1,123l1,0l1,123l1,123l1,123l1,123l1,123l2,123l1,123l1,123l1,123l1,123l1,123l1,123l1,123l1,123l1,123l1,0l1,0l1,0l1,0l1,0l1,0l1,123l1,123l1,123l1,123l1,123l1,123l1,0l2,0l1,0l1,0l1,123l1,123l1,123l1,123l1,123l1,123l1,123l1,0l1,0l0,0l1,123l1,123l1,0l1,0l1,0l1,0l1,0l1,0l1,0l1,0l1,0l1,0l1,0l1,0l1,0l1,0l1,123l1,123l1,123l1,123l1,123l1,123l1,123l1,123l2,123l1,123l1,123l1,123l1,123l1,123l1,123l1,123l2,123l1,0l1,0l1,123l1,123l1,123l1,123l1,0l1,0l1,123l2,0l2,0l1,0l1,0l1,0l1,0l1,123l1,123l1,123l1,123l1,123l1,123l2,0l1,0l2,0l0,0l1,123l1,123l1,123l1,123l1,123l1,123l1,123l1,0l1,123l1,123l1,123l1,123l1,0l1,0l1,0l1,0l1,0l1,0l1,0l1,0l1,0l1,0l1,0l1,0l0,123l0,123l0,123l0,123l1,123l1,123l2,0l2,0l1,0l1,0l0,0l0,0l0,0l0,0l1,0l1,0l2,0l2,0l1,123l1,123l1,123l1,123l1,123l1,123l0,123l0,123l0,123l1,123l1,123l1,123l1,0l1,123l1,123l1,123l1,123l1,123l1,123l1,0l1,0l1,123l0,123l0,123l0,123l1,123l1,123l1,123l0,0l2,123l1,123l1,123l1,123l1,123l1,123l1,123l1,123l1,123l0,0l1,123l1,123l1,123l0,0l1,123l0,123l1,123l1,123l0,0l0,0l1,123l0,123l1,123l1,123l1,123l1,0l1,123l1,123l1,123l1,123l1,123l1,123l1,123l1,123l1,123l1,123l1,123l1,123l1,123l0,123l1,0l2,123l1,123l1,123l1,123l1,123l1,123l1,123l1,123l1,123l1,123l1,123l1,123l1,123l1,123l1,123l1,0l1,123l1,123l1,0l1,0l1,0l1,0l1,0l1,0l1,0l1,0l1,0l1,0l1,0l1,0l1,123l1,123l1,123l1,123l1,123l1,123l1,0l1,0l1,0l1,0l1,123l1,123l1,123l1,123l1,123l1,123l1,123l1,123l1,123l1,123l1,123l1,0l1,123l1,123l0,0l1,0l1,123l1,123l0,0l1,123l1,123l1,123l1,123l0,0l0,0l1,123l1,123l1,123l1,123l1,123l1,123l1,123l1,123l1,123l1,123l1,123l1,123l1,123l1,123l1,123l1,123l1,123l1,123l0,123l1,123l1,123l1,123l2,123l1,123l1,123l1,123l1,123l1,123l1,123l1,123l1,123l1,123l1,123l1,123l1,123l1,123l1,123l1,123l1,123l1,123l1,123l1,123l1,123l1,123l1,123l1,123l1,123l1,123l1,123l1,123l1,123l2,123l2,123l2,123l1,123l2,123l1,123l1,0l1,123l1,123l1,123l1,123l1,123l1,123l1,123l2,123l2,123l2,123l1,123l2,123l2,123l1,123l1,123l2,123l2,123l2,123l1,123l2,123l2,123l1,0l1,123l1,123l1,123l1,123l1,123l1,123l0,123l1,123l1,123l1,0l1,123l1,195l1,123l1,0l1,0l1,123l1,0l1,123l1,123l1,0l1,0l1,123l1,123l1,0l1,123l1,123l1,123l1,123l1,0l1,0l1,123l2,123l1,123l1,123l0,123l1,123l1,123l1,123l1,123l2,123l1,123l1,123l1,123l1,123l1,123l1,0l1,0l1,123l1,123l1,0l1,123l2,123l1,123l1,123l1,0l1,0l1,123l1,123l1,123l0,123l1,123l0,123l2,123l1,123l1,123l1,123l1,123l1,123l1,123l2,123l2,123l2,123l1,123l1,123l1,123l1,0l1,0l1,0l1,0l1,0l1,0l1,0l1,0l1,0l1,0l1,123l1,123l1,0l1,0l1,123l1,123l1,0l1,0l1,123l1,123l0,0l1,0l1,123l1,123l0,0l2,123l2,123l2,123l1,0l0,0l0,0l2,123l2,123l1,123l1,123l1,123l1,123l1,123l1,123l1,123l1,123l1,123l1,123l1,123l1,123l1,123l1,123l1,123l1,0l1,123l1,123l1,123l1,0l1,0l1,0l1,0l1,0l1,0l1,0l1,0l1,0l1,0l1,0l1,0l1,0l1,0l1,0l1,0l1,0l1,0l2,123l1,0l1,123l2,123l2,123l1,123l0,123l1,123l1,123l2,123l2,123l1,123l2,123l1,123l1,123l2,123l2,123l1,123l0,123l1,123l1,123l2,123l2,123l1,123l1,123l1,123l1,123l2,123l2,123l1,123l0,123l1,123l1,123l2,123l2,123l1,123l2,123l1,123l1,123l2,123l2,123l1,123l0,123l1,123l1,0l0,123l1,17l1,123l1,0l1,0l1,123l1,123l2,123l1,123l1,123l1,123l0,0l2,123l1,123l0,123l2,123l1,123l1,123l1,123l2,123l1,0l2,0l1,123l1,123l1,123l1,123l2,0l2,0l1,123l1,123l1,0l1,123l0,123l1,123l1,123l1,123l1,123l1,123l1,123l1,123l1,123l0,123l1,123l0,0l1,123l1,123l1,123l1,123l1,123l1,123l1,123l1,123l2,127l1,123l1,123l2,0l1,0l1,123l1,123l2,0l2,123l2,0l2,128l1,123l1,123l1,0l1,123l2,123l0,123l1,123l1,123l1,123l1,123l1,123l2,0l1,123l1,123l1,0l1,123l2,123l1,123l1,123l1,123l2,123l1,123l1,123l2,0l2,123l1,123l1,0l1,123l2,123l2,123l1,123l1,123l1,123l1,123l1,0l2,0l1,123l1,0l1,0l1,123l2,123l1,123l1,123l1,0l1,123l1,123l1,0l2,0l1,123l0,52l1,0l1,123l2,123l1,123l1,123l1,123l1,123l1,123l1,123l1,123l1,123l1,123l1,123l2,123l1,123l1,123l0,0l1,123l1,123l1,123l0,0l2,123l0,123l2,123l1,123l0,0l0,0l2,123l0,123l1,123l1,123l1,123l0,123l1,123l1,123l1,123l1,123l1,123l1,123l1,123l2,123l2,123l2,123l1,123l0,123l1,123l1,123l1,123l1,123l1,123l1,123l1,123l1,123l1,123l1,123l1,0l1,123l1,123l1,0l1,0l1,0l1,0l1,0l1,0l1,0l1,0l1,0l1,0l1,0l1,0l0,123l1,123l1,123l1,123l1,123l1,123l1,123l1,123l1,123l1,123l1,123l1,123l1,123l1,123l2,0l2,123l1,123l1,123l1,125l1,127l1,128l1,127l1,126l1,127l1,125l1,127l1,125l1,127l1,127l1,127l1,127l1,127l1,123l1,123l1,123l1,0l1,127l1,123l1,0l0,123l2,0l1,114l1,123l1,123l1,123l0,123l2,123l1,123l1,123l1,0l1,0l1,0l1,0l1,123l2,123l2,123l2,123l1,123l1,123l1,123l2,123l1,123l1,0l1,123l2,123l1,0l1,123l1,123l1,123l1,123l1,123l2,123l2,123l2,123l2,123l2,123l2,123l1,123l2,0l1,123l1,123l1,123l2,123l1,0l1,123l1,123l1,123l1,126l1,123l1,123l0,0l1,123l1,0l1,123l1,0l2,123l1,239l1,123l2,0l1,0l1,123l1,123l1,123l1,123l2,0l1,123l1,123l1,123l1,123l1,123l2,0l2,0l1,123l1,123l2,0l1,0l2,0l2,0l1,123l1,123l2,0l1,0l2,0l2,127l1,123l1,123l1,123l1,0l1,125l1,123l0,0l1,123l1,127l0,123l0,123l1,123l1,123l1,123l2,123l2,0l2,0l1,123l1,0l0,123l2,0l2,128l1,123l1,123l0,0l1,123l1,123l1,123l1,123l1,123l2,0l1,0l0,0l1,0l0,0l1,0l1,0l0,0l1,0l0,0l1,123l1,0l1,123l1,0l1,0l0,0l1,0l0,0l1,0l1,0l1,123l1,123l1,123l1,123l1,123l1,123l1,123l1,123l1,123l1,123l1,123l1,123l1,123l1,123l1,123l1,123l1,123l1,123l1,123l1,123l1,123l1,123l1,123l1,123l1,123l1,123l1,123l1,123l1,123l1,123l1,0l1,123l0,123l1,123l1,123l1,123l0,123l1,123l1,123l2,0l0,123l1,0l1,0l1,123l2,123l0,123l1,123l1,123l1,123l1,123l1,123l2,0l1,123l1,123l1,0l1,123l2,123l1,123l1,123l1,123l2,123l1,123l1,123l2,0l2,123l0,123l1,0l1,123l2,123l2,123l1,123l1,123l0,123l1,123l1,123l2,0l0,123l1,123l1,0l1,123l2,123l0,123l1,123l1,123l1,123l1,123l1,123l1,123l0,123l0,123l1,123l1,123l0,0l1,123l1,123l0,123l0,0l2,123l1,123l2,123l1,123l0,0l0,0l2,123l2,123l1,123l1,123l1,123l2,123l1,123l1,123l1,123l1,123l1,123l1,123l1,123l1,123l1,123l1,123l1,123l1,123l1,0l1,123l1,123l1,0l1,123l1,123l1,0l1,123l1,123l1,123l1,123l0,123l0,123l0,123l1,123l2,123l1,123l1,127l1,123l2,123l2,123l2,123l1,123l1,123l0,123l1,124l1,123l1,123l1,123l2,123l1,123l1,123l1,123l1,123l1,123l1,123l2,123l1,123l1,123l1,123l2,0l1,123l2,123l1,0l1,123l2,123l1,123l1,123l1,0l1,123l1,123l1,123l2,0l1,123l1,123l1,0l1,123l2,123l1,123l1,123l0,123l1,123l1,123l1,123l2,0l1,123l1,123l1,0l1,123l2,123l1,123l1,123l1,123l1,123l1,123l1,123l2,0l1,123l1,123l1,0l1,123l2,123l1,123l1,123l1,0l2,123l1,123l1,0l2,0l2,123l1,123l2,123l1,123l1,123l1,123l0,123l0,123l1,123l1,123l1,0l1,0l1,0l1,0l1,123l1,123l1,123l1,123l1,123l1,123l1,123l1,123l1,0l1,0l1,0l1,0l1,123l1,123l1,0l1,0l1,0l1,0l1,0l1,0l1,0l1,0l1,123l1,123l1,123l1,123l1,123l1,123l1,0l2,0l1,0l2,0l1,0l2,0l2,0l2,0l2,0l2,0l2,0l2,0l1,0l2,0l2,0l1,0l2,0l2,0l2,0l2,0l2,0l2,0l2,0l2,0l2,0l2,0l2,0l2,0l1,0l2,0l2,0l2,0l2,0l2,0l1,0l2,0l2,0l2,0l2,0l2,0l2,0l2,0l2,0l1,0l2,0l1,0l2,0l2,0l2,0l2,0l2,0l1,0l2,0l2,0l1,0l1,0l1,0l1,0l2,0l2,0l1,0l2,0l2,0l1,0l2,0l2,0l1,0l1,0l1,0l2,0l1,0l1,0l1,0l1,0l2,0l2,0l1,0l1,0l2,0l1,0l2,0l1,0l2,0l1,0l1,0l2,0l1,0l1,0l2,0l2,0l1,0l2,0l2,0l2,0l2,0l1,0l2,0l2,0l2,0l1,0l2,0l1,0l2,0l2,0l1,0l1,0l2,0l2,0l2,0l1,0l2,0l1,0l2,0l2,0l1,0l1,0l2,0l1,0l1,0l2,0l1,0l1,0l2,0l1,0l1,0l2,0l2,0l2,0l2,0l2,0l2,0l2,0l1,0l2,0l1,0l2,0l1,0l1,0l2,0l2,0l1,0l1,0l2,0l1,0l2,0l2,0l2,0l1,0l2,0l1,0l1,0l1,0l2,0l2,0l1,0l2,0l2,0l1,0l2,0l1,0l1,0l2,0l1,0l1,0l2,0l1,0l2,0l1,0l2,0l2,0l2,0l2,0l1,0l2,0l2,0l2,0l2,0l2,0l2,0l2,0l2,0l2,0l2,0l2,0l2,0l2,0l2,0l2,0l2,0l2,0l1,0l2,0l1,0l1,0l1,0l1,0l1,0l1,0l2,0l1,0l2,0l1,0l2,0l1,0l2,0l1,0l1,0l2,0l2,0l2,0l1,0l2,0l1,0l2,0l2,0l1,0l2,0l2,0l2,0l1,0l1,0l1,0l1,0l1,0l2,0l2,0l1,0l2,0l2,0l2,0l1,0l2,0l2,0l1,0l2,0l1,0l2,0l1,0l1,0l2,0l1,0l2,0l2,0l1,0l2,0l2,0l1,0l2,0l1,0l1,0l1,0l2,0l1,0l1,0l1,0l2,0l2,0l2,0l1,0l2,0l2,0l1,0l1,0l2,0l1,0l1,0l1,0l1,0l2,0l2,0l2,0l2,0l2,0l2,0l2,0l2,0l1,0l1,0l1,0l2,0l1,0l2,0l1,0l2,0l1,0l1,0l2,0l2,0l2,0l1,0l2,0l1,0l2,0l2,0l2,0l1,0l2,0l2,0l2,0l2,0l2,0l2,0l1,0l2,0l2,0l2,0l2,0l1,0l1,0l2,0l2,0l2,0l1,0l2,0l2,0l1,0l2,0l2,0l1,0l1,0l2,0l2,0l2,0l2,0l2,0l1,0l1,0l1,0l2,0l2,0l1,0l2,0l1,0l2,0l1,0l1,0l1,0l2,0l2,0l2,0l1,0l1,0l1,0l1,0l2,0l1,0l2,0l2,0l2,0l2,0l2,0l2,0l2,0l2,0l2,0l2,0l1,0l2,0l1,0l2,0l2,0l2,0l1,0l1,0l1,0l2,0l1,0l1,0l2,0l2,0l2,0l2,0l2,0l2,0l2,0l1,0l2,0l1,0l2,0l1,0l1,0l2,0l2,0l2,0l2,0l1,0l2,0l2,0l1,0l1,0l2,0l2,0l2,0l1,0l2,0l2,0l1,0l1,0l2,0l2,0l2,0l1,0l2,0l1,0l1,0l1,0l2,0l2,0l1,0l2,0l2,0l1,0l2,0l2,0l2,0l1,0l2,0l2,0l2,0l1,0l2,0l1,0l2,0l1,0l1,0l1,0l2,0l2,0l2,0l2,0l1,0l2,0l1,0l2,0l2,0l2,0l2,0l2,0l2,0l2,0l2,0l2,0l2,0l1,0l2,0l2,0l1,0l2,0l2,0l1,0l1,0l1,0l1,0l1,0l1,0l1,0l1,0l2,0l1,0l1,0l1,0l2,0l2,0l1,0l2,0l1,0l1,0l1,0l2,0l2,0l1,0l1,0l2,0l1,0l2,0l2,0l2,0l1,0l2,0l1,0l1,0l2,0l1,0l1,0l1,0l2,0l2,0l1,0l1,0l2,0l1,0l1,0l1,0l2,0l1,0l1,0l1,0l2,0l1,0l1,0l1,0l2,0l2,0l1,0l1,0l2,0l1,0l1,0l1,0l2,0l1,0l1,0l1,0l2,0l2,0l2,0l1,0l2,0l2,0l1,0l1,0l2,0l2,0l2,0l2,0l2,0l2,0l1,0l1,0l1,0l2,0l1,0l2,0l2,0l2,0l1,0l2,0l1,0l1,0l1,0l2,0l2,0l2,0l2,0l2,0l1,0l1,0l1,0l1,0l2,0l1,0l1,0l1,0l2,0l1,0l2,0l2,0l2,0l2,0l1,0l2,0l2,0l1,0l2,0l1,123l1,0l1,0l2,123l1,123l1,123l1,123l1,123l1,123l1,123l1,123l1,123l1,123l1,123l1,123l1,123l2,123l1,123l1,123l1,123l2,123l2,123l2,123l1,123l1,123l1,123l1,0l1,123l1,123l2,123l1,123l1,123l1,123l1,123l1,123l1,123l1,123l1,123l1,123l1,123l2,123l1,123l1,123l1,123l1,123l1,123l1,123l1,123l1,123l1,123l0,0l2,123l2,123l2,123l1,123l1,0l1,0l2,123l1,123l1,123l1,123l1,123l1,123l1,123l1,123l1,123l1,123l1,123l1,123l1,123l1,123l1,0l1,123l1,123l2,123l2,123l2,123l2,123l1,123l1,123l1,123l2,123l2,123l1,123l1,123l1,0l1,123l1,123l1,123l1,0l1,0l1,0l1,0l1,0l1,0l1,0l1,0l1,0l1,123l1,123l1,123l1,0l1,123l1,123l1,123l2,123l1,123l1,123l2,123l1,0l1,123l1,123l2,123l2,123l2,123l1,123l1,123l1,0l1,0l1,123l1,123l2,123l1,123l1,123l2,123l1,123l1,123l1,123l0,0l2,123l2,123l2,123l1,123l1,0l1,0l2,123l1,123l1,0l0,0l1,123l1,123l1,123l2,123l1,123l1,123l1,123l1,123l1,123l2,123l2,123l1,123l1,123l2,123l1,123l1,123l1,123l1,123l2,123l2,123l1,123l1,123l1,123l2,123l2,123l2,123l1,123l1,123l1,123l1,123l1,123l2,123l1,0l1,0l1,0l1,0l1,0l1,0l1,0l1,0l1,0l1,123l1,123l2,123l1,123l1,123l1,123l1,123l1,123l2,123l1,123l1,123l1,123l1,123l1,123l1,0l1,123l2,123l1,123l1,123l1,123l0,0l2,123l2,123l2,123l1,0l1,0l1,0l2,123l0,123l1,123l1,123l1,123l1,123l1,123l1,123l1,123l1,123l1,123l1,123l1,123l2,123l1,123l1,123l1,123l1,123l1,123l1,123l1,123l1,123l0,123l1,123l1,123l1,123l1,0l1,123l1,123l2,123l0,123l0,123l0,123l0,123l0,123l1,123l1,123l2,123l1,123l1,123l1,123l1,0l1,123l2,123l1,123l1,123l1,123l0,0l2,123l2,123l2,123l1,123l1,0l1,0l2,123l1,123l1,123l1,123l1,123l1,123l1,123l1,123l1,123l1,123l1,123l1,123l1,123l2,123l1,123l1,123l1,123l1,123l1,123l1,123l1,123l1,123l1,123l1,123l1,123l1,123l1,123l1,123l1,123l1,123l1,123l1,123l1,133l1,0l0,123l1,123l1,123l1,123l1,123l1,123l1,123l1,0l1,123l1,123l1,123l1,151l2,123l0,123l1,123l2,0l2,123l1,123l0,0l2,0l1,0l2,123l2,123l2,123l1,123l2,123l1,123l1,0l1,123l0,0l2,123l0,123l1,123l2,0l1,123l2,123l1,123l1,123l1,123l1,0l0,123l1,123l1,123l1,123l1,123l2,0l1,123l1,0l2,123l1,123l1,123l1,0l2,123l1,123l1,123l2,0l2,123l1,123l1,0l2,0l1,0l2,123l2,123l2,123l1,123l2,123l1,123l1,0l1,123l1,0l2,123l1,123l0,123l0,0l1,123l2,123l1,123l1,123l1,123l1,0l0,123l1,123l1,123l1,123l1,123l1,0l1,123l1,0l2,123l1,123l1,123l1,0l2,123l0,123l1,123l2,0l2,123l1,123l1,0l2,0l1,0l2,123l2,123l2,123l1,123l2,123l1,123l1,0l1,123l1,0l2,123l0,123l2,123l0,0l1,123l2,123l1,123l1,123l1,133l1,0l0,123l1,123l1,123l1,123l1,123l1,0l1,123l2,0l1,123l2,123l1,123l1,0l2,123l1,123l1,123l1,0l2,123l2,123l1,123l2,0l2,123l1,123l0,0l1,0l1,0l2,123l2,123l2,123l1,123l2,123l1,123l2,0l1,123l2,0l1,123l2,123l1,123l0,0l2,123l2,123l1,123l1,0l1,123l2,123l1,123l1,123l1,123l1,0l0,123l1,123l1,123l1,123l1,123l1,0l1,123l2,0l1,123l2,123l1,123l1,0l2,123l1,123l1,123l1,0l2,123l2,123l1,123l2,0l2,123l1,123l1,0l1,0l1,0l2,123l2,123l2,123l1,123l2,123l1,123l1,0l1,123l2,0l1,123l2,123l1,123l1,0l2,123l2,123l2,123l0,0l1,123l2,123l1,123l1,123l1,123l1,0l0,123l1,123l1,123l1,123l1,123l1,0l1,123l2,0l1,123l2,123l1,123l1,0l2,123l1,123l1,123l1,0l2,123l2,123l1,123l2,0l2,123l1,123l1,0l2,0l1,0l2,123l2,123l2,123l1,123l2,123l1,123l2,0l1,123l2,0l1,123l2,123l1,123l1,0l2,123l2,123l2,123l0,0l1,123l2,123l1,123l1,123l1,133l1,0l0,123l1,123l1,123l1,123l1,123l2,0l1,123l2,0l1,123l2,123l1,123l1,0l2,123l1,123l1,123l1,0l2,123l2,123l1,123l2,0l2,123l1,123l0,0l2,0l1,0l2,123l2,123l2,123l1,123l2,123l1,123l2,0l1,123l2,0l1,123l2,123l1,123l0,0l2,123l2,123l1,123l0,166l1,123l2,123l1,123l1,123l1,123l1,0l0,123l1,123l1,123l1,123l1,123l2,0l1,123l2,0l1,123l2,123l1,123l1,0l2,123l1,123l1,123l1,0l2,123l2,123l1,123l2,0l2,123l1,123l1,0l1,0l1,0l2,123l2,123l2,123l1,123l2,123l1,123l2,0l1,123l2,0l1,123l2,123l1,123l1,0l2,123l2,123l1,123l1,183l1,123l2,123l1,123l1,123l1,123l1,0l0,123l1,123l1,123l1,123l1,123l2,0l1,123l2,0l1,123l2,123l1,123l1,0l2,123l1,123l1,123l1,0l2,123l2,123l1,123l2,0l2,123l1,123l1,0l1,0l1,0l2,123l2,123l2,123l1,123l2,123l1,123l1,0l1,123l2,0l1,123l2,123l1,123l1,0l2,123l2,123l2,123l1,0l1,123l2,123l1,123l1,123l1,133l1,0l0,123l1,123l1,123l1,123l1,123l1,0l1,123l2,0l1,123l2,123l1,123l1,0l2,123l1,123l1,123l1,0l2,123l2,123l1,123l2,0l2,123l1,123l0,0l2,0l1,0l0,123l0,123l0,123l1,123l0,123l1,123l2,0l1,123l2,0l1,123l2,123l1,123l0,0l2,123l2,123l2,123l0,0l1,123l2,123l1,123l1,123l1,123l1,0l0,123l1,123l1,123l1,123l1,123l1,0l1,123l2,0l1,123l2,123l1,123l1,0l2,123l1,123l1,123l1,0l2,123l0,123l1,123l2,0l2,123l1,123l1,0l1,0l1,0l0,123l0,123l0,123l1,123l0,123l1,123l2,0l1,123l2,0l1,123l0,123l1,123l1,0l0,123l0,123l2,123l1,0l1,123l0,123l1,123l1,123l1,123l1,0l0,123l1,123l1,123l1,123l1,123l2,0l1,123l2,0l1,123l0,123l1,123l1,0l0,123l1,123l1,123l1,0l0,123l0,123l1,123l2,0l2,123l1,123l1,0l2,0l1,0l0,123l0,123l0,123l1,123l0,123l1,123l2,0l1,123l2,0l1,123l0,123l1,123l1,0l0,123l0,123l2,123l0,0l1,123l0,123l1,123l1,123l1,133l1,0l0,123l1,123l1,123l1,123l1,123l2,0l1,123l2,0l1,123l0,123l1,123l1,0l0,123l1,123l1,123l1,0l0,123l0,123l1,123l2,0l2,123l1,0l0,0l1,0l1,0l0,123l0,123l0,123l1,123l0,123l1,123l2,0l1,123l2,0l1,123l0,123l1,123l0,0l0,123l0,123l1,123l1,0l1,123l0,123l1,123l1,123l1,123l1,0l0,123l1,123l1,123l1,123l1,123l1,123l1,123l2,0l1,123l0,123l1,123l1,0l0,123l1,123l1,123l1,123l0,123l0,123l1,123l2,0l2,123l1,0l1,0l1,123l1,123l0,123l0,123l0,123l1,123l2,123l1,123l1,123l1,123l2,0l1,123l0,123l1,123l1,0l0,123l0,123l2,123l1,0l1,123l0,123l1,123l1,123l1,123l1,0l0,123l1,123l1,123l1,123l1,123l1,0l1,123l2,0l1,123l0,123l1,123l1,0l0,123l1,123l1,123l1,123l0,123l0,123l1,123l2,123l1,123l1,123l1,133l1,0l0,123l1,123l1,123l1,123l1,123l1,123l1,123l2,0l1,123l1,123l1,123l2,0l1,123l0,123l1,123l2,0l1,123l0,123l1,123l2,0l1,123l0,123l1,123l1,0l0,123l2,123l1,123l0,0l1,123l2,0l2,123l1,0l1,0l2,0l1,0l2,123l2,123l2,123l1,123l1,123l1,123l2,0l1,123l1,0l1,123l2,123l1,123l2,0l1,0l1,123l1,123l2,0l1,123l0,123l1,123l0,123l1,123l1,123l1,123l1,0l0,123l1,123l1,123l1,123l1,123l2,0l1,123l1,123l1,123l1,123l1,133l1,0l0,123l1,123l1,123l1,123l1,123l1,123l1,123l1,0l2,0l1,0l2,0l1,0l2,0l2,0l2,0l2,0l2,0l2,0l2,0l1,0l2,0l2,0l1,0l2,0l2,0l2,0l2,0l2,0l2,0l2,0l2,0l2,0l2,0l2,0l2,0l1,0l2,0l2,0l2,0l2,0l2,0l1,0l2,0l2,0l2,0l2,0l2,0l2,0l2,0l2,0l1,0l2,0l1,0l2,0l2,0l2,0l2,0l2,0l1,0l2,0l2,0l1,0l1,0l2,0l1,0l2,0l2,0l2,0l2,0l2,0l2,0l1,0l2,0l1,0l2,0l1,0l2,0l1,0l2,0l2,0l1,0l1,0l2,0l2,0l1,0l2,0l1,0l2,0l2,0l2,0l2,0l2,0l2,0l2,0l2,0l1,0l2,0l1,0l1,0l2,0l1,0l2,0l2,0l2,0l1,0l2,0l2,0l2,0l2,0l2,0l2,0l1,0l2,0l2,0l1,0l2,0l1,0l2,0l1,0l1,0l2,0l2,0l2,0l2,0l2,0l2,0l2,0l2,0l2,0l1,0l1,0l1,0l2,0l1,0l2,0l2,0l2,0l2,0l2,0l2,0l2,0l2,0l2,0l1,0l2,0l1,0l1,0l2,0l1,0l2,0l2,0l1,0l1,0l1,0l2,0l1,0l2,0l2,0l2,0l2,0l2,0l2,0l2,0l2,0l1,0l1,0l2,0l1,0l2,0l1,0l2,0l1,0l2,0l2,0l2,0l1,0l2,0l1,0l1,0l2,0l2,0l1,0l2,0l1,0l2,0l1,0l1,0l2,0l1,0l1,0l1,0l2,0l1,0l1,0l2,0l2,0l2,0l1,0l1,0l1,0l2,0l2,0l1,0l1,0l1,0l1,0l1,0l1,0l1,0l1,0l2,0l1,0l1,0l1,0l2,0l1,0l1,0l2,0l1,0l2,0l1,0l1,0l1,0l2,0l2,0l2,0l2,0l2,0l2,0l2,0l2,0l2,0l2,0l1,0l2,0l1,0l2,0l2,0l1,0l2,0l1,0l2,0l2,0l2,0l2,0l2,0l2,0l2,0l2,0l2,0l1,0l1,0l1,0l2,0l1,0l1,0l2,0l1,0l1,0l1,0l1,0l1,0l1,0l1,0l1,0l1,0l2,0l1,0l2,0l1,0l2,0l2,0l2,0l2,0l1,0l2,0l1,0l1,0l1,0l2,0l1,0l2,0l1,0l1,0l2,0l2,0l1,0l1,0l2,0l2,0l2,0l2,0l1,0l1,0l2,0l1,0l1,0l2,0l2,0l2,0l1,0l2,0l1,0l2,0l2,0l0,0l0,0l2,0l2,0l2,0l2,0l2,0l2,0l1,0l2,0l1,0l1,0l1,0l1,0l2,0l2,0l1,0l1,0l1,0l1,0l2,0l1,0l2,0l2,0l2,0l2,0l2,0l2,0l2,0l2,0l1,0l2,0l1,0l1,0l2,0l1,0l2,0l2,0l1,0l2,0l1,0l2,0l2,0l2,0l2,0l2,0l1,0l0,0l1,0l2,0l2,0l2,0l2,0l1,0l2,0l0,0l1,0l2,0l1,0l2,0l1,0l2,0l1,0l1,0l1,0l1,0l2,0l2,0l1,0l1,0l1,0l1,0l2,0l2,0l2,0l1,0l2,0l2,0l1,0l1,0l2,0l2,0l2,0l2,0l2,0l2,0l1,0l1,0l1,0l1,0l1,0l1,0l1,0l2,0l2,0l1,0l2,0l2,0l2,0l1,0l1,0l1,0l2,0l2,0l2,0l2,0l2,0l2,0l1,0l2,0l1,0l2,0l2,0l1,0l1,0l1,0l2,0l1,0l2,0l1,0l2,0l1,0l1,0l2,0l2,0l2,0l1,0l2,0l1,0l2,0l1,0l2,0l2,0l1,0l2,0l2,0l1,0l1,0l1,0l1,0l1,0l1,0l1,0l1,0l2,0l1,0l1,0l1,0l2,0l1,0l1,0l2,0l2,0l1,0l2,0l1,0l2,0l2,0l2,0l2,0l2,0l2,0l2,0l2,0l2,0l1,0l2,0l2,0l2,0l1,0l2,0l2,0l2,0l1,0l1,0l1,0l2,0l1,0l2,0l1,0l1,0l2,0l2,0l1,0l1,0l1,0l2,0l2,0l1,0l1,0l1,0l1,0l2,0l2,0l1,0l1,0l2,0l1,0l1,0l2,0l1,0l2,0l2,0l2,0l2,0l2,0l1,0l2,0l1,0l1,0l1,0l1,0l1,0l1,0l1,0l2,0l1,0l1,0l2,0l2,0l2,0l1,0l2,0l1,0l1,0l1,0l2,0l2,0l1,0l1,0l2,0l1,0l2,0l1,0l2,0l2,0l1,0l2,0l2,0l1,0l1,0l2,0l2,0l1,0l2,0l2,0l2,0l2,0l2,0l2,0l2,0l2,0l2,0l2,0l1,0l2,0l2,0l2,0l1,0l2,0l2,0l2,0l2,0l2,0l1,0l1,0l2,0l1,0l2,0l1,0l1,0l2,0l1,0l2,0l2,0l1,0l2,0l2,0l1,0l1,0l2,0l1,0l1,0l1,0l2,0l1,0l2,0l2,0l2,0l2,0l2,0l1,0l1,0l1,0l2,0l2,0l1,0l1,0l2,0l2,0l2,0l1,0l2,0l2,0l1,0l2,0l2,0l1,0l1,0l1,0l2,0l2,0l2,0l1,0l2,0l2,0l2,0l2,0l1,0l1,0l2,0l1,0l2,0l1,0l2,0l2,0l2,0l2,0l1,0l1,0l1,0l2,0l1,0l2,0l2,0l2,0l2,0l2,0l2,0l2,0l1,0l2,0l1,0l1,0l1,0l2,0l2,0l2,0l2,0l1,0l2,0l1,0l2,0l2,0l2,0l2,0l1,0l2,0l2,0l1,0l2,0l2,0l1,0l2,0l1,0l2,0l2,0l2,0l2,0l2,0l2,0l1,0l1,0l2,0l2,0l1,0l1,0l1,0l1,0l2,0l1,0l2,0l2,0l2,0l2,0l2,0l2,0l1,0l1,0l2,0l2,0l1,0l1,0l2,0l1,0l2,0l1,0l2,0l1,0l1,0l2,0l2,0l1,0l2,0l1,0l2,0l1,0l1,0l2,0l1,0l2,0l1,0l2,0l2,0l1,0l2,0l2,0l1,0l1,0l2,0l2,0l1,0l1,0l2,0l1,0l1,0l2,0l2,0l1,0l2,0l1,0l1,0l1,0l1,0l1,0l2,0l2,0l1,0l1,0l1,0l2,0l2,0l1,0l1,0l1,0l1,0l1,0l1,0l1,0l2,0l1,0l2,0l1,0l2,0l1,0l2,0l2,0l1,0l2,0l1,0l2,0l2,0l2,0l2,0l2,0l2,0l2,0l2,0l1,0l2,0l1,0l2,0l2,0l1,0l1,0l2,0l2,0l1,0l1,0l2,0l1,0l1,0l2,0l2,0l1,0l1,0l2,0l2,0l1,0l2,0l2,0l2,0l2,0l2,0l1,0l1,0l2,0l1,0l2,0l2,0l2,0l1,0l1,0l2,0l1,0l2,0l1,0l1,0l1,0l2,0l1,0l1,0l2,0l2,0l1,0l2,0l1,0l2,0l1,0l1,0l1,0l1,0l1,0l1,0l2,0l2,0l1,0l2,0l1,0l2,0l2,0l2,0l2,0l2,0l2,0l2,0l1,0l1,0l2,0l1,0l2,0l1,0l2,0l1,123l0,0l0,123l0,123l0,123l1,123l1,0l1,0l0,123l0,123l1,123l1,123l1,123l1,123l1,123l0,123l1,123l1,123l1,123l1,123l1,123l0,123l1,0l1,123l1,123l0,123l0,123l0,123l0,123l1,123l1,123l0,123l0,123l0,123l1,123l0,123l1,123l1,123l1,123l0,123l1,0l0,0l1,123l1,123l0,0l2,0l1,123l1,123l1,0l1,123l1,123l1,123l1,0l1,123l1,123l0,123l1,123l1,123l1,123l0,123l1,0l1,123l1,123l0,123l0,123l0,123l1,123l0,123l1,123l1,123l1,123l0,123l0,123l1,123l1,123l0,123l0,123l1,123l1,123l0,0l0,123l0,123l0,123l1,123l1,0l1,0l0,123l1,123l1,0l0,0l1,123l1,123l1,123l0,123l1,123l1,123l1,123l1,123l1,123l0,123l0,123l1,123l1,123l0,123l0,123l1,123l1,123l0,123l0,123l0,123l1,123l1,123l1,123l0,123l0,123l0,123l1,123l1,123l1,0l1,123l1,123l0,123l0,123l0,123l0,123l0,123l0,123l1,123l1,123l1,123l1,123l1,123l1,123l1,123l1,123l1,123l1,123l1,123l1,123l1,123l1,123l0,123l0,123l1,123l1,123l1,123l1,123l0,123l0,123l1,123l1,123l0,0l0,123l0,123l0,123l1,123l1,0l1,0l0,123l2,123l1,123l1,123l1,123l1,123l1,123l0,123l1,123l1,123l1,123l1,123l1,123l0,123l0,123l1,123l1,123l0,123l0,123l0,123l1,123l1,123l1,123l1,123l1,123l0,123l0,123l1,123l1,123l0,123l1,123l1,123l1,123l1,123l1,123l0,123l1,123l0,123l0,123l1,123l1,123l1,123l1,123l0,123l0,123l1,123l1,123l0,0l0,123l0,123l0,123l1,123l1,0l1,0l0,123l0,123l1,123l1,123l1,123l1,123l1,123l0,123l1,123l1,123l1,123l1,123l1,123l0,123l0,123l1,123l1,123l0,123l0,123l0,123l1,123l1,123l1,123l1,123l1,123l0,123l0,123l1,123l1,123l0,123l1,123l1,123l1,123l1,123l1,123l1,123l1,123l1,123l0,123l1,123l1,123l1,123l1,123l0,123l0,123l1,123l1,123l0,0l0,123l0,123l0,123l1,123l1,0l1,0l0,123l0,123l1,123l1,123l1,123l1,123l1,123l0,123l1,123l1,123l1,123l1,123l1,123l0,123l1,0l1,123l1,123l0,123l0,123l0,123l0,123l1,123l1,123l0,123l0,123l0,123l1,123l0,123l1,123l1,123l1,123l0,123l1,0l1,123l1,123l1,0l1,0l1,0l1,0l1,0l1,0l1,0l1,0l1,0l1,0l1,0l1,0l1,0l1,0l1,0l1,0l1,0l1,0l1,0l1,0l1,0l1,0l1,123l1,123l0,123l0,123l0,123l1,123l0,123l1,123l1,123l1,123l0,123l1,0l1,123l1,123l0,123l0,123l0,123l1,123l0,123l1,123l1,123l1,123l0,123l1,0l1,123l1,123l0,123l1,123l1,123l1,123l0,0l0,123l0,123l0,123l1,123l1,0l1,0l0,123l1,123l1,7l0,0l1,123l1,123l1,123l0,123l1,123l1,123l1,123l1,123l1,123l0,123l1,123l1,123l1,123l0,123l0,123l1,123l1,123l1,123l0,123l0,123l1,123l1,123l1,123l0,123l0,123l0,123l1,123l1,123l0,123l1,123l1,123l0,123l1,123l1,0l1,0l1,0l1,0l1,0l1,0l1,0l1,0l1,0l1,0l1,0l1,0l1,0l1,0l1,0l1,0l1,0l1,0l1,0l1,0l1,0l1,0l1,0l1,0l1,123l1,123l0,123l1,123l1,123l1,123l1,123l1,0l1,123l1,123l2,123l1,123l1,123l1,123l1,0l1,123l0,123l1,123l1,123l1,123l0,0l0,123l0,123l0,123l1,0l1,0l1,0l0,123l1,123l1,123l1,123l1,123l1,123l1,123l1,123l1,123l1,123l1,123l1,123l1,123l0,123l1,123l1,123l1,123l0,123l1,123l1,0l2,0l1,0l2,0l1,0l2,0l2,0l2,0l2,0l2,0l2,0l2,0l1,0l2,0l2,0l1,0l2,0l2,0l2,0l2,0l2,0l2,0l2,0l2,0l2,0l2,0l2,0l2,0l1,0l2,0l2,0l2,0l2,0l2,0l1,0l2,0l2,0l2,0l2,0l2,0l2,0l2,0l2,0l1,0l2,0l1,0l2,0l2,0l2,0l2,0l2,0l1,0l2,0l2,0l1,0l1,0l1,0l1,0l2,0l2,0l1,0l2,0l2,0l1,0l2,0l2,0l1,0l1,0l1,0l2,0l1,0l1,0l1,0l1,0l2,0l2,0l1,0l1,0l2,0l1,0l2,0l1,0l2,0l1,0l1,0l2,0l1,0l1,0l2,0l2,0l1,0l2,0l2,0l2,0l2,0l1,0l2,0l2,0l2,0l1,0l2,0l1,0l2,0l2,0l1,0l1,0l2,0l2,0l2,0l1,0l2,0l1,0l2,0l2,0l1,0l1,0l2,0l1,0l1,0l2,0l1,0l1,0l2,0l1,0l1,0l2,0l2,0l2,0l2,0l2,0l2,0l2,0l1,0l2,0l1,0l2,0l1,0l1,0l2,0l2,0l1,0l1,0l2,0l1,0l2,0l2,0l2,0l1,0l2,0l1,0l1,0l1,0l2,0l2,0l1,0l2,0l2,0l1,0l2,0l1,0l1,0l2,0l1,0l1,0l2,0l1,0l2,0l1,0l2,0l2,0l2,0l2,0l1,0l2,0l2,0l2,0l2,0l2,0l2,0l2,0l2,0l2,0l2,0l2,0l2,0l2,0l2,0l2,0l2,0l2,0l1,0l2,0l1,0l1,0l1,0l1,0l1,0l1,0l2,0l1,0l2,0l1,0l2,0l1,0l2,0l1,0l1,0l2,0l2,0l2,0l1,0l2,0l1,0l2,0l2,0l1,0l2,0l2,0l2,0l1,0l2,0l2,0l1,0l2,0l2,0l2,0l1,0l1,0l2,0l2,0l2,0l1,0l2,0l2,0l1,0l1,0l2,0l1,0l2,0l1,0l2,0l2,0l2,0l1,0l2,0l2,0l1,0l2,0l2,0l2,0l1,0l2,0l2,0l1,0l1,0l2,0l2,0l2,0l1,0l2,0l1,0l1,0l1,0l2,0l1,0l2,0l1,0l2,0l2,0l1,0l1,0l2,0l2,0l2,0l2,0l1,0l2,0l1,0l2,0l2,0l1,0l1,0l1,0l1,0l1,0l1,0l1,0l1,0l2,0l1,0l1,0l1,0l2,0l2,0l1,0l2,0l1,0l2,0l2,0l2,0l2,0l2,0l2,0l2,0l2,0l2,0l1,0l2,0l1,0l1,0l1,0l2,0l1,0l2,0l1,0l1,0l1,0l1,0l2,0l1,0l2,0l2,0l2,0l2,0l2,0l2,0l2,0l1,0l2,0l1,0l2,0l1,0l1,0l2,0l1,0l1,0l2,0l1,0l2,0l2,0l1,0l1,0l2,0l2,0l1,0l2,0l1,0l2,0l1,0l1,0l1,0l2,0l2,0l2,0l1,0l1,0l2,0l2,0l2,0l2,0l2,0l1,0l1,0l1,0l2,0l2,0l1,0l2,0l1,0l1,0l1,0l1,0l1,0l2,0l2,0l1,0l2,0l2,0l1,0l2,0l1,0l2,0l2,0l1,0l1,0l2,0l1,0l2,0l1,0l2,0l2,0l1,0l1,0l2,0l1,0l2,0l2,0l2,0l1,0l2,0l1,0l2,0l1,0l1,0l1,0l2,0l2,0l1,0l2,0l2,0l2,0l1,0l1,0l1,0l2,0l1,0l1,0l1,0l1,0l1,0l1,0l2,0l2,0l1,0l2,0l1,0l2,0l1,0l1,0l2,0l2,0l1,0l2,0l1,0l2,0l1,0l1,0l1,0l2,0l2,0l2,0l1,0l1,0l1,0l1,0l2,0l1,0l2,0l2,0l2,0l2,0l2,0l2,0l2,0l2,0l2,0l2,0l1,0l2,0l1,0l2,0l1,0l1,0l1,0l1,0l2,0l2,0l1,0l2,0l2,0l2,0l1,0l2,0l2,0l2,0l2,0l1,0l2,0l2,0l2,0l1,0l2,0l2,0l1,0l1,0l2,0l2,0l2,0l1,0l2,0l1,0l1,0l1,0l2,0l2,0l2,0l1,0l2,0l2,0l1,0l1,0l2,0l2,0l2,0l1,0l2,0l1,0l1,0l1,0l2,0l1,0l2,0l1,0l2,0l2,0l1,0l1,0l2,0l2,0l2,0l2,0l1,0l2,0l1,0l2,0l2,0l1,0l1,0l2,0l2,0l1,0l2,0l2,0l2,0l1,0l1,0l1,0l2,0l1,0l1,0l1,0l1,0l2,0l2,0l1,0l2,0l1,0l2,0l1,0l1,0l1,0l1,0l2,0l2,0l2,0l1,0l1,123l1,123l1,123l1,123l1,123l1,123l1,123l1,123l1,123l1,123l1,123l1,123l1,123l1,123l1,123l1,123l1,123l1,123l1,123l1,123l1,123l1,123l1,123l1,123l1,123l1,123l1,123l1,123l1,123l1,123l0,123l1,123l1,123l1,123l0,0l1,123l1,123l1,123l1,123l1,0l1,0l1,123l1,123l1,123l1,123l1,123l1,123l1,123l1,123l1,123l1,123l1,123l1,123l1,123l0,123l1,0l1,123l1,123l1,123l0,123l1,123l1,123l1,123l1,123l1,123l1,123l1,123l1,123l1,123l1,0l1,123l1,123l1,123l1,0l1,0l1,0l1,0l1,0l1,0l1,0l1,0l1,0l0,123l1,123l1,123l1,0l1,123l1,123l1,123l0,123l1,123l1,123l1,123l1,0l1,123l1,123l1,123l1,123l1,123l1,123l1,123l1,123l1,123l1,123l1,123l1,123l1,123l1,123l1,123l1,123l1,123l1,123l0,0l1,123l1,123l1,123l1,123l1,0l1,0l1,123l1,123l1,0l0,0l1,0l1,123l1,123l0,123l1,123l1,123l1,123l1,123l1,123l1,123l0,123l1,123l1,123l1,123l1,123l1,123l1,123l0,123l1,123l1,123l1,123l1,123l1,123l1,123l1,123l1,123l1,123l1,123l1,0l1,123l1,123l1,123l1,123l2,0l1,123l1,123l1,123l2,0l1,123l1,123l1,123l1,123l1,123l0,123l1,123l1,123l1,123l1,123l1,123l1,123l1,123l0,123l1,123l1,123l1,123l1,123l1,123l1,123l2,123l1,123l1,123l0,0l1,123l1,123l1,123l1,123l1,0l1,0l1,123l0,123l1,123l1,123l1,123l1,123l1,123l2,123l1,123l1,123l1,123l1,123l1,123l1,123l2,123l1,123l1,123l1,123l1,123l1,123l1,123l0,123l0,123l1,123l1,123l0,123l2,123l1,123l1,123l1,123l1,123l1,123l1,123l1,123l0,123l1,123l1,123l1,123l2,123l1,123l1,123l1,123l1,123l1,123l2,123l1,123l1,123l0,0l1,123l1,123l1,123l1,0l1,0l1,0l1,123l2,123l1,123l1,123l1,123l1,123l1,123l0,123l1,123l1,123l1,123l1,123l1,123l1,123l2,123l1,123l1,123l2,123l0,123l0,123l1,123l1,123l1,123l1,123l1,123l0,123l1,123l1,123l1,123l2,123l1,123l1,123l1,123l1,123l1,123l1,181l1,123l1,123l1,123l1,123l1,123l1,123l1,123l1,123l0,123l1,123l1,123l1,0l1,0l1,123l2,0l1,0l1,0l1,0l1,0l1,0l1,0l2,0l2,0l0,123l1,123l1,123l1,123l1,123l1,123l1,123l1,0l2,0l1,0l1,0l2,123l1,123l2,123l1,0l1,123l0,0l0,0l1,123l1,123l2,123l1,133l1,0l1,123l2,0l1,123l2,123l1,123l2,0l1,123l1,123l1,123l2,0l1,123l0,123l1,123l2,0l1,123l2,123l1,123l1,0l1,123l1,123l1,123l1,0l2,123l1,123l2,123l1,49l1,123l2,0l1,123l1,123l1,123l2,0l1,123l1,123l1,123l0,123l1,123l1,123l1,123l1,0l0,123l1,123l1,123l1,123l1,123l1,0l1,123l2,0l2,123l1,0l1,0l1,0l1,0l1,123l1,123l1,123l1,123l2,123l1,123l2,0l1,123l1,123l1,123l1,123l1,133l1,0l0,123l1,123l1,123l1,123l1,123l1,0l1,123l1,0l1,123l0,123l2,123l0,0l1,123l0,123l1,123l1,123l1,133l1,0l0,123l1,123l1,123l1,123l1,123l1,123l1,123l2,0l2,123l1,0l1,0l1,0l1,0l2,123l2,123l2,123l1,123l1,123l1,123l1,0l1,123l2,0l2,123l1,0l0,0l1,0l1,0l0,123l0,123l0,123l1,123l0,123l1,123l1,123l1,123l2,0l1,123l1,123l1,123l1,0l1,123l1,123l1,123l2,0l1,123l2,0l1,123l1,123l1,123l2,0l2,123l1,0l0,0l2,0l1,0l1,123l1,123l1,123l1,123l1,123l1,123l2,0l1,123l1,123l1,123l1,123l1,123l1,0l0,123l1,123l1,123l1,123l1,123l2,0l1,123l2,0l2,123l1,0l1,0l2,0l1,0l2,123l2,123l2,123l1,123l1,123l1,123l1,0l1,123l1,123l1,123l1,123l1,123l1,0l0,123l1,123l1,123l1,123l1,123l1,0l1,123l2,0l2,123l1,0l1,0l2,0l1,0l0,123l0,123l0,123l1,123l1,123l1,123l2,0l1,123l1,123l1,123l1,123l1,123l1,0l0,123l1,123l1,123l1,123l1,123l1,0l1,123l2,0l2,123l1,123l1,0l1,123l1,123l0,123l0,123l0,123l1,123l0,123l1,123l1,123l1,123l2,0l1,123l1,123l1,123l1,0l1,123l2,0l1,123l1,123l1,123l2,0l1,123l1,123l1,123l1,123l0,123l1,123l1,123l1,123l1,123l0,123l1,123l0,0l1,123l2,123l1,123l2,0l1,123l2,0l1,123l1,123l1,123l2,0l2,123l1,123l1,0l2,0l1,0l1,123l1,123l1,123l1,123l1,123l1,123l1,0l1,123l1,0l1,123l1,123l1,123l1,199l1,123l1,123l1,123l1,123l1,123l1,0l0,123l1,123l1,123l1,123l1,123l1,0l1,123l1,0l1,123l1,123l1,123l1,123l1,123l1,123l1,123l2,0l2,123l1,123l1,0l1,123l1,123l1,123l1,123l1,123l1,123l1,123l1,123l2,0l1,123l1,0l1,123l0,123l1,123l0,0l1,123l1,123l1,123l1,123l1,133l1,0l0,123l1,123l1,123l1,123l1,123l2,0l1,123l1,0l1,123l1,123l1,123l1,0l1,123l2,123l1,123l2,0l2,123l1,123l0,0l2,0l1,0l1,123l1,123l1,123l1,123l1,123l1,123l2,0l1,123l0,0l1,123l1,123l0,123l1,0l1,123l1,123l1,123l1,123l1,123l1,0l0,123l1,123l1,123l1,123l1,123l2,0l1,123l1,0l1,123l1,123l1,123l1,0l1,123l0,123l1,123l2,0l2,123l1,123l1,0l1,0l1,0l1,123l1,123l1,123l1,123l1,123l1,123l2,0l1,123l1,0l1,123l0,123l0,123l1,0l1,123l1,123l1,123l1,123l1,123l1,0l0,123l1,123l1,123l1,123l1,123l1,0l1,123l1,0l1,123l1,123l1,123l1,0l1,123l1,123l1,123l2,0l2,123l1,123l1,0l2,0l1,0l1,123l1,123l1,123l1,123l1,123l1,123l1,0l1,123l1,0l1,123l0,123l2,123l0,0l1,123l1,123l1,123l1,123l1,133l1,0l0,123l1,123l1,123l1,123l1,123l1,123l1,123l1,0l1,123l1,123l1,123l1,123l1,123l1,123l1,123l2,0l2,123l1,123l0,0l1,0l1,0l1,123l1,123l1,123l1,123l1,123l1,123l1,0l1,123l0,0l1,123l1,123l1,123l1,0l1,123l1,123l1,123l1,123l1,123l1,0l0,123l1,123l1,123l1,123l1,123l1,0l1,123l1,0l1,123l1,123l1,123l1,0l1,123l1,123l1,123l2,0l2,123l1,123l1,0l2,0l1,0l1,123l1,123l1,123l1,123l1,123l1,123l1,0l1,123l1,0l1,123l0,123l1,123l1,0l1,123l1,123l1,123l1,123l1,123l1,0l0,123l1,123l1,123l1,123l1,123l1,0l1,123l1,0l1,123l1,123l1,123l1,0l1,123l2,123l1,123l2,0l2,123l1,123l1,0l2,0l1,0l1,123l1,123l1,123l1,123l1,123l1,123l1,0l1,123l1,0l1,123l1,123l1,123l0,0l1,123l1,123l1,123l1,123l1,133l1,0l0,123l1,123l1,123l1,123l1,123l2,0l1,123l1,0l1,123l1,123l1,123l1,0l1,123l1,123l1,123l2,0l2,123l1,0l0,0l1,0l1,0l1,123l1,123l1,123l1,123l1,123l1,123l2,0l1,123l0,0l1,123l2,123l1,123l1,0l1,123l1,123l1,123l1,123l1,123l1,0l0,123l1,123l1,123l1,123l1,123l2,0l1,123l1,0l1,123l1,123l1,123l1,0l1,123l1,123l1,123l2,0l2,123l1,0l1,0l2,0l1,0l1,123l1,123l1,123l1,123l1,123l1,123l2,0l1,123l1,0l1,123l2,123l0,123l2,0l1,123l1,123l1,123l1,123l1,123l1,0l0,123l1,123l1,123l1,123l1,123l1,123l1,123l1,0l1,123l1,123l1,123l1,123l1,123l0,123l1,123l2,0l2,123l1,123l1,0l1,123l1,123l2,123l2,123l2,123l1,123l2,123l1,123l1,123l1,123l1,123l1,123l2,123l2,0l1,0l1,123l1,123l2,0l1,123l1,123l1,0l1,0l1,0l1,0l1,0l1,0l1,0l1,0l1,0l1,0l1,0l1,0l1,0l1,0l1,0l1,0l0,0l1,123l1,0l1,0l1,0l1,123l0,0l1,0l1,123l1,0l0,0l1,123l1,123l1,123l1,0l0,0l0,0l1,123l1,123l1,0l1,0l1,0l1,0l1,123l1,123l1,123l1,123l1,123l1,123l1,123l1,123l1,123l1,123l1,123l1,123l1,123l2,0l1,123l1,0l1,0l1,0l1,0l2,0l1,123l1,123l1,123l1,123l1,123l1,123l0,0l1,0l1,123l1,0l1,0l1,0l1,0l1,0l1,0l1,0l1,0l1,0l1,0l1,0l1,0l1,0l1,0l1,0l1,0l1,0l1,123l1,123l1,123l1,123l1,123l1,123l1,0l1,0l1,123l1,123l1,123l1,123l1,123l1,0l1,123l0,0l1,0l1,123l1,0l0,0l1,123l0,123l1,123l1,0l0,0l0,0l1,123l0,123l1,123l1,123l1,123l0,0l1,123l1,123l1,123l1,123l1,123l1,123l1,0l1,123l1,123l2,123l2,0l1,127l1,123l1,125l1,127l1,128l1,127l1,126l1,127l1,125l1,127l1,125l1,127l1,127l1,127l1,127l1,127l1,127l1,123l1,123l1,123l1,123l1,123l1,123l1,123l2,0l1,0l1,0l1,123l2,0l2,123l1,127l1,123l1,0l1,0l1,123l1,123l1,123l1,123l1,0l1,0l2,0l1,0l0,0l1,0l1,0l0,0l1,0l0,0l1,123l1,0l1,123l1,123l1,123l1,123l1,123l1,123l1,123l1,123l1,123l1,123l1,123l1,123l0,123l2,123l2,123l1,0l1,123l1,123l1,123l2,123l2,123l1,123l1,123l2,123l1,123l1,123l1,123l1,123l1,0l1,0l1,0l1,0l1,0l1,0l1,0l1,0l1,0l1,0l1,0l1,0l0,123l1,123l1,123l1,0l1,0l1,123l1,123l1,123l1,123l1,123l1,123l1,123l1,0l1,123l1,123l1,123l1,0l1,123l0,123l0,123l1,123l1,123l1,0l1,123l1,123l0,123l1,125l1,125l1,123l1,123l1,123l1,123l1,0l1,123l1,123l0,0l0,0l0,0l1,123l1,123l1,123l1,123l1,123l1,123l1,123l1,123l1,123l1,123l1,123l1,123l1,123l1,123l1,123l1,0l0,123l1,123l0,0l1,123l1,123l1,123l1,123l2,0l1,127l1,123l2,0l2,127l1,128l1,123l1,0l2,0l0,123l1,123l1,123l2,0l0,123l1,123l1,0l1,123l1,123l0,123l1,123l1,123l1,123l1,123l1,123l2,0l1,123l0,0l1,0l1,123l1,123l1,123l1,123l1,0l1,123l1,123l1,23l2,0l1,123l1,0l1,0l1,123l1,123l1,123l1,123l1,123l2,123l1,123l1,123l2,0l2,123l1,0l1,0l1,123l1,123l2,123l1,123l1,123l2,123l1,123l1,123l2,0l2,123l1,123l0,123l0,123l1,123l1,0l1,123l1,123l2,123l1,123l1,0l1,123l1,123l2,123l1,123l1,123l0,123l1,123l1,123l2,0l0,123l1,123l1,0l1,123l1,123l0,123l1,123l1,123l1,123l1,123l1,123l2,0l1,123l1,123l1,0l1,123l1,123l1,123l1,123l1,123l1,123l1,123l1,123l2,0l1,123l1,123l1,0l1,123l1,123l1,123l1,123l1,123l1,123l1,123l1,123l2,0l1,123l1,123l1,0l1,123l1,123l1,123l1,123l1,0l1,0l1,0l1,0l1,0l1,123l1,0l2,123l1,123l1,0l1,123l1,0l2,123l2,237l1,0l1,219l1,0l1,195l1,0l1,190l1,0l1,195l1,0l1,124l1,123l1,124l1,123l1,123l1,124l1,126l1,123l1,123l1,123l1,123l1,0l1,123l1,0l1,0l0,0l1,0l0,0l0,0l1,0l0,0l1,0l1,0l1,123l2,0l1,123l1,0l1,0l1,123l1,123l1,123l1,123l1,123l1,123l1,123l1,124l1,128l1,123l1,127l1,123l1,123l1,127l1,127l1,123l1,127l1,123l1,123l0,123l1,127l1,123l1,123l1,123l1,123l1,123l1,0l2,123l1,124l1,123l1,123l1,123l1,0l1,0l1,123l1,123l1,123l1,123l2,0l1,123l2,0l2,127l1,123l1,123l1,123l1,123l1,123l1,123l1,123l1,123l2,0l2,127l1,127l1,123l1,0l2,123l1,123l1,123l1,123l2,0l1,123l1,123l1,126l1,127l1,124l1,124l1,127l1,127l1,127l1,127l1,127l1,127l1,124l1,127l1,127l1,127l1,127l1,127l1,127l1,127l1,127l1,127l1,127l1,125l1,123l1,123l1,123l1,0l1,123l1,123l2,123l2,0l2,0l0,123l2,0l2,0l2,0l1,123l1,123l1,123l1,123l1,123l1,123l1,123l2,0l2,0l2,123l1,0l1,123l1,123l2,0l2,127l1,123l1,123l1,123l1,123l0,123l2,123l2,123l2,123l1,123l1,123l1,123l1,123l1,0l2,123l2,0l2,0l1,123l1,123l2,0l2,0l2,0l2,0l1,0l1,0l1,0l2,0l1,0l2,0l1,0l1,0l1,0l1,0l1,0l2,0l0,123l1,123l1,123l1,123l0,123l1,123l1,123l1,123l1,123l1,123l1,123l1,123l1,123l1,123l1,0l1,177l1,123l1,0l2,123l2,123l1,123l1,114l1,123l1,123l1,0l1,123l1,123l1,136l1,123l1,123l1,0l1,123l1,123l2,0l1,123l1,123l2,123l2,0l1,123l1,123l0,0l1,123l1,123l1,123l1,123l0,123l1,123l1,123l1,123l1,123l1,123l1,123l1,123l1,125l1,125l1,123l1,123l1,125l1,123l1,123l1,123l1,127l1,127l1,123l1,123l1,123l1,123l0,123l1,123l0,123l1,123l1,123l1,123l1,123l1,123l1,123l2,0l1,123l1,123l1,123l1,123l1,123l2,123l1,123l1,125l1,127l1,128l1,127l1,126l1,127l1,125l1,127l1,125l1,127l1,127l1,127l1,127l1,127l1,123l1,123l1,123l2,0l1,123l1,123l2,0l2,127l1,128l1,123l2,0l2,127l1,123l1,123l2,0l2,0l2,0l2,0l1,0l1,0l1,0l2,0l2,0l2,0l2,0l2,0l1,0l2,0l1,123l1,123l1,123l1,123l1,123l1,123l1,123l1,123l1,123l1,123l1,123l1,123l2,0l1,0l2,127l1,123l1,123l2,0l2,0l1,123l0,123l2,0l1,127l1,123l2,0l2,0l2,0l1,123l1,0l2,123l2,0l0,0l1,123l1,123l1,0l0,123l1,127l1,126l1,127l1,127l1,124l1,127l1,127l1,127l1,127l1,124l1,126l1,127l1,124l1,126l1,128l1,124l1,127l1,127l1,127l1,126l1,127l1,124l1,127l1,127l1,127l1,127l1,125l1,126l1,124l1,127l1,127l1,127l1,127l1,128l1,127l1,125l1,125l1,124l1,127l1,127l1,127l1,127l1,127l1,127l1,127l1,127l1,127l1,124l1,124l1,127l1,127l1,127l1,127l1,127l1,127l1,127l1,127l1,124l1,127l1,127l1,127l1,123l1,123l1,123l2,0l2,0l2,123l1,123l0,0l1,123l1,123l1,123l1,123l1,123l1,123l1,123l1,123l2,127l2,0l1,123l2,0l2,127l1,0l1,123l1,123l2,0l1,123l1,123l1,123l2,0l2,123l1,123l1,0l1,123l1,123l0,123l1,0l1,0l1,0l1,123l1,123l1,123l1,123l2,0l1,123l1,123l1,0l2,123l1,0l1,0l1,0l1,0l1,0l1,0l1,0l1,0l1,0l1,0l1,0l1,0l1,0l1,0l1,0l1,0l1,0l1,0l1,0l1,0l1,0l1,0l1,0l1,0l1,0l1,0l1,0l1,0l1,0l1,0l1,0l1,0l1,0l1,0l1,0l1,0l1,0l1,0l1,0l1,0l1,0l1,0l1,0l1,0l1,0l1,0l1,0l1,0l1,0l1,0l1,0l1,0l1,0l1,0l1,0l1,0l1,0l1,0l1,0l1,0l1,0l1,0l1,123l1,123l0,0l1,123l1,127l1,123l1,123l1,123l1,123l1,123l1,123l1,123l1,123l1,123l0,123l1,123l0,0l1,123l1,123l1,123l1,123l1,123l1,123l1,123l1,123l1,123l1,123l1,123l1,127l1,123l0,0l1,123l1,129l1,124l1,124l1,123l1,123l1,0l1,124l1,123l1,123l1,123l1,123l1,123l1,123l1,123l1,123l1,123l1,124l1,123l0,0l1,123l1,123l1,123l0,0l1,123l1,123l1,123l1,123l1,123l1,123l1,123l1,123l1,123l1,123l1,123l1,124l1,123l0,0l1,123l1,124l1,123l1,123l1,123l1,127l1,123l1,123l1,0l1,127l1,124l1,123l1,123l1,0l1,123l1,123l1,123l1,123l1,123l2,0l1,127l1,123l1,123l1,123l1,123l2,0l1,123l1,123l1,125l1,123l1,123l1,0l1,123l1,123l1,123l1,123l1,123l1,0l0,123l2,0l1,127l1,123l1,123l0,123l2,0l1,123l1,123l1,0l2,123l2,0l1,123l1,123l1,123l1,127l2,0l2,0l2,0l2,0l1,127l1,123l1,123l1,127l2,0l2,0l2,0l2,0l1,127l1,123l1,123l1,127l1,123l1,123l1,123l1,123l1,123l1,0l1,123l0,123l1,123l1,123l1,123l1,123l1,123l1,123l1,123l1,123l1,123l0,123l1,123l1,123l1,123l1,123l1,123l2,0l2,0l2,0l2,127l2,0l1,123l2,123l1,123l1,123l1,123l1,123l1,123l1,123l1,123l1,123l1,123l2,0l1,0l2,123l1,123l1,123l1,123l1,123l1,123l1,123l1,123l2,0l1,0l1,127l1,123l0,123l2,0l2,123l1,123l1,123l1,123l1,123l1,123l1,123l1,123l1,123l1,123l2,0l1,123l2,0l2,0l2,0l1,123l2,0l2,0l2,0l2,0l1,0l2,0l2,0l2,0l2,0l1,0l1,0l2,0l2,0l2,123l1,123l1,123l1,123l1,123l2,123l1,123l1,123l2,123l1,123l1,123l1,123l1,123l2,0l1,125l1,123l1,123l1,0l2,123l2,0l2,0l1,123l1,123l2,0l2,0l2,0l2,0l1,0l1,0l1,0l2,0l2,0l2,0l2,0l1,0l2,0l2,0l1,0l1,123l1,123l1,123l1,123l1,123l1,123l1,123l1,123l1,123l1,0l0,123l1,123l2,123l1,123l1,123l1,123l1,123l1,123l1,123l1,0l1,123l1,123l1,123l1,123l1,123l1,123l1,123l1,123l1,123l1,123l1,123l1,123l1,123l1,123l1,123l1,123l1,123l1,123l1,123l1,123l1,123l1,123l1,123l1,123l1,123l1,123l1,123l1,123l1,123l1,123l1,123l1,0l1,0l1,123l1,123l1,123l1,123l1,123l1,123l1,123l1,123l1,123l1,123l1,123l1,123l1,123l1,123l1,123l1,123l1,123l1,123l1,123l1,123l1,123l1,123l1,123l1,123l1,123l1,123l1,123l1,123l1,123l1,123l1,0l1,123l2,0l1,0l1,123l1,123l0,123l1,123l1,123l1,123l1,123l1,123l2,0l2,0l1,0l2,0l2,0l1,123l0,123l1,123l1,123l1,123l1,123l1,123l1,123l1,123l1,123l1,123l2,0l1,0l1,123l1,123l0,123l1,123l1,123l1,123l1,123l1,123l0,0l1,123l1,123l1,146l0,0l1,123l0,123l1,123l1,171l0,0l0,0l1,123l0,123l1,123l1,123l1,123l1,221l1,123l1,123l1,123l1,123l1,123l1,123l1,123l1,123l1,123l1,123l1,123l1,123l1,123l1,123l1,0l1,0l1,123l2,123l1,0l1,0l1,123l0,0l1,0l1,123l1,0l0,0l1,123l1,123l1,123l1,0l0,0l0,0l0,123l1,123l1,123l1,123l1,123l1,0l1,0l1,123l1,123l0,0l1,123l1,129l1,124l1,123l1,123l1,124l1,127l1,127l1,127l1,123l1,123l1,123l1,123l1,123l1,123l1,0l2,123l1,125l2,123l1,127l1,127l1,128l1,127l1,126l1,123l1,123l2,0l1,127l1,123l2,0l2,127l1,128l1,123l2,123l1,127l1,0l1,123l1,0l1,123l1,126l1,123l1,123l1,123l1,123l1,126l1,123l1,123l1,123l1,123l1,0l1,123l1,123l0,123l1,123l1,0l1,123l1,123l2,123l1,123l1,0l1,123l1,123l0,123l1,123l1,0l1,123l1,123l0,123l1,123l1,0l1,123l1,123l0,123l1,123l1,0l1,123l1,123l0,123l1,123l1,0l1,123l1,123l0,123l1,123l1,0l1,123l1,123l0,123l1,123l1,0l1,123l1,123l0,123l1,123l1,127l1,127l1,124l1,124l1,127l1,127l1,127l1,123l1,123l1,124l1,127l1,124l1,127l1,125l1,123l1,123l1,123l1,123l1,123l1,123l1,123l2,123l1,123l1,123l0,123l1,123l0,123l1,123l1,123l1,123l1,123l1,123l1,123l1,123l1,126l1,123l1,123l0,123l1,127l1,123l1,123l1,0l1,123l2,0l1,123l1,123l1,123l1,0l1,0l1,0l1,0l0,0l1,0l1,0l1,0l1,0l1,0l0,0l2,0l1,123l0,0l1,123l1,123l1,123l1,123l0,123l0,123l0,123l1,123l2,123l1,0l1,0l1,123l2,123l2,123l2,123l1,0l1,123l1,123l0,123l0,123l0,123l1,123l2,123l1,0l1,0l1,123l1,123l1,123l1,123l2,123l1,123l0,0l1,123l1,123l0,123l0,123l1,123l1,123l1,123l1,123l1,0l1,123l1,123l1,123l1,123l1,123l1,0l1,123l1,123l0,123l1,123l1,123l2,123l1,123l1,123l2,0l2,123l0,123l1,123l1,123l1,123l2,0l1,123l1,123l0,123l1,123l1,123l2,0l0,123l1,123l1,0l1,123l1,123l0,123l1,123l1,123l2,123l1,123l1,123l2,0l2,123l1,0l1,0l1,123l1,123l2,123l1,123l1,123l0,123l1,123l1,123l2,0l0,123l1,0l1,0l1,0l1,123l1,0l1,123l1,123l1,123l1,123l0,0l1,0l1,123l1,0l0,0l1,123l1,123l1,123l1,0l0,0l0,0l1,123l1,123l1,123l1,123l1,123l1,123l1,123l1,123l1,123l1,123l1,123l1,123l1,123l1,123l1,0l1,0l1,123l1,123l1,0l0,0l1,123l0,0l1,0l1,123l0,0l0,0l1,123l1,123l1,123l1,123l0,0l0,0l1,123l1,123l1,123l1,123l1,123l1,123l1,123l1,123l1,123l1,123l1,123l1,123l1,123l1,123l1,123l1,123l1,123l1,123l1,123l1,123l1,123l0,0l1,123l1,123l1,0l1,0l1,123l1,123l1,123l1,123l1,123l1,123l1,123l1,123l1,123l2,0l0,0l1,0l1,0l1,0l1,0l1,0l1,0l0,0l1,0l1,0l1,0l1,0l1,0l1,123l1,123l1,123l1,123l1,123l1,123l0,0l1,123l1,123l1,123l1,123l1,123l1,123l1,123l1,123l1,123l1,123l1,123l1,123l1,123l1,123l1,123l1,123l1,123l2,0l1,0l1,127l1,123l2,0l1,123l1,123l1,123l1,123l2,0l1,127l1,123l1,0l1,123l1,123l1,123l1,123l1,123l1,123l1,123l1,123l1,123l1,123l1,123l1,123l1,123l1,123l1,123l1,123l1,123l1,123l1,123l1,123l1,123l1,123l1,123l1,123l1,123l1,123l1,123l1,123l1,123l1,123l1,123l1,123l1,123l1,123l1,123l1,123l1,123l1,123l1,123l1,123l1,123l1,123l1,123l1,123l1,123l1,123l1,123l1,123l2,123l2,123l0,123l1,123l2,123l0,123l0,123l0,123l1,123l0,123l1,123l1,123l1,123l1,123l1,123l1,123l1,123l0,123l2,0l2,123l1,123l0,123l1,0l1,127l1,123l1,0l0,123l1,123l1,123l2,123l2,0l1,123l1,123l1,0l1,123l1,123l2,123l2,123l0,123l1,123l2,0l2,0l2,0l1,124l2,123l2,0l2,0l2,0l1,123l2,123l1,123l1,123l1,123l1,123l0,0l1,123l1,123l2,0l2,0l2,0l2,0l2,0l2,0l2,0l2,0l1,0l2,0l2,0l2,0l2,0l2,0l2,0l2,123l1,123l1,123l2,0l2,0l2,0l2,0l1,0l1,0l2,0l2,0l2,0l2,0l1,0l2,0l1,0l2,0l2,0l2,0l2,0l2,0l1,127l1,123l1,123l1,123l1,123l1,123l1,123l1,123l0,0l0,123l1,123l1,0l1,0l1,0l1,0l1,123l1,123l1,239l1,123l1,123l1,123l2,0l2,123l1,123l1,123l2,0l2,127l1,123l1,123l1,127l1,123l1,123l2,0l2,0l1,123l1,123l2,0l2,0l2,0l2,0l2,0l1,123l1,123l2,0l2,127l1,123l2,0l2,127l1,0l1,123l0,123l2,0l1,123l1,123l2,0l1,123l1,0l1,123l1,123l1,123l1,123l1,123l1,123l1,123l2,0l2,123l2,0l2,127l1,123l1,123l0,123l2,0l1,127l1,123l1,0l1,123l2,0l2,123l1,123l1,123l0,0l1,123l1,125l1,123l2,0l1,123l1,123l1,123l2,123l1,0l1,123l1,123l1,123l1,123l1,123l1,123l1,123l1,123l1,123l2,123l1,123l1,123l0,0l1,123l1,129l1,124l1,123l1,123l1,123l1,0l1,0l1,123l0,123l0,123l0,123l1,123l1,123l1,123l1,123l1,123l1,123l1,123l0,0l1,123l1,123l1,123l1,123l1,123l1,123l1,0l1,123l1,123l1,123l1,123l1,123l2,123l2,123l2,123l1,123l1,123l2,123l1,123l0,0l1,123l1,123l1,123l1,123l1,123l1,123l1,123l1,123l1,0l1,0l1,123l1,123l1,0l1,123l1,123l0,0l1,123l1,123l1,123l2,0l1,123l1,123l1,123l0,0l1,123l1,123l0,0l1,123l0,123l2,123l1,123l1,123l1,123l2,0l1,123l1,123l1,125l0,123l1,123l2,0l1,0l1,123l1,123l1,123l1,123l1,0l1,123l1,123l2,123l2,123l1,123l1,123l1,123l1,0l0,123l1,125l1,0l1,123l1,123l1,0l1,0l2,0l1,123l2,0l2,127l1,123l1,123l2,0l2,127l1,0l1,123l2,0l2,127l1,127l1,123l2,0l2,127l1,0l1,123l1,123l1,0l2,123l1,123l1,123l1,123l1,123l1,123l2,0l2,123l2,0l2,0l1,123l1,123l1,123l2,123l1,123l1,123l1,0l1,123l1,123l1,123l1,123l1,123l1,123l1,123l1,123l1,123l0,123l0,123l2,0l1,123l2,0l2,127l1,123l1,123l2,0l2,127l1,0l1,123l1,123l2,0l1,123l1,123l1,123l2,0l1,0l1,123l1,123l1,0l1,123l1,123l2,123l2,0l2,127l1,123l2,0l2,127l1,0l1,123l1,123l2,127l1,123l1,123l2,123l2,128l1,123l1,123l2,0l1,0l2,127l1,123l1,123l2,0l2,0l1,123l1,123l2,123l1,123l1,123l2,0l1,123l2,0l2,123l1,123l1,123l1,123l1,123l1,123l1,123l1,123l1,123l2,123l1,123l2,0l1,0l2,0l2,123l1,123l1,123l1,123l1,123l1,123l1,123l1,123l1,123l1,123l1,123l2,0l1,0l2,0l2,123l1,123l1,123l1,123l1,123l1,123l1,123l1,123l1,123l2,123l1,123l2,0l1,0l2,0l2,123l1,123l1,123l1,123l1,123l1,123l1,123l1,123l1,123l2,123l1,123l1,123l1,123l1,123l0,123l0,123l0,123l0,123l1,123l1,123l1,123l1,123l1,123l1,123l2,123l2,123l2,123l0,123l0,123l1,123l1,123l1,123l1,123l1,123l1,123l1,123l1,123l2,123l2,123l1,123l1,123l1,0l1,123l2,0l2,127l1,123l1,123l2,0l1,0l2,127l1,123l1,123l2,0l2,0l1,123l1,123l0,123l1,123l2,123l0,123l1,123l1,123l1,123l1,123l1,123l1,0l1,0l1,0l1,0l1,123l1,123l1,123l1,123l1,123l1,123l1,37l1,37l1,0l1,0l1,123l1,123l1,0l1,0l1,0l1,0l1,123l1,123l1,123l1,123l1,123l1,123l1,123l1,123l1,123l1,123l0,123l1,123l1,123l1,123l0,123l0,123l0,123l1,123l1,123l1,123l2,0l1,123l2,0l1,123l1,0l2,123l2,127l1,123l1,123l1,123l1,123l1,123l2,0l1,123l2,0l1,0l1,0l1,127l1,123l1,123l2,0l1,123l1,123l1,123l1,123l1,123l1,0l1,123l1,123l1,123l1,123l1,123l1,123l1,126l1,123l1,123l2,0l1,123l1,123l1,125l1,123l1,123l2,0l1,0l1,123l1,123l1,123l1,123l1,0l1,123l1,123l1,123l1,123l1,123l2,0l1,123l1,123l1,125l0,123l1,123l2,0l1,0l1,123l1,123l1,123l1,123l1,0l1,123l1,123l1,123l1,123l1,123l2,0l1,123l1,123l1,125l2,123l1,123l2,0l1,0l1,123l1,123l1,123l1,123l1,123l1,123l1,0l1,123l1,123l1,123l1,123l1,123l2,0l1,127l1,123l1,123l1,123l1,123l0,0l1,123l1,123l1,123l2,0l1,123l1,123l1,123l1,0l0,123l2,128l1,123l1,123l1,123l2,0l1,0l1,0l1,123l0,0l1,123l1,123l1,0l0,0l1,123l1,123l1,123l1,0l0,0l0,0l1,123l1,123l1,123l1,123l1,123l1,123l1,123l1,123l1,123l1,123l1,123l1,123l1,123l1,123l1,123l1,123l1,123l1,123l1,123l1,123l1,123l1,123l1,123l2,123l1,0l1,123l1,123l1,123l1,123l1,123l1,123l1,123l1,123l2,123l2,123l2,123l1,123l1,123l0,123l1,123l1,123l1,123l1,123l1,123l2,123l0,123l1,123l1,123l1,0l1,0l1,123l2,123l2,123l1,123l1,123l1,123l1,123l1,123l2,0l1,123l1,0l1,0l1,123l1,123l1,123l1,123l1,123l1,123l1,123l1,0l2,0l1,123l0,0l1,0l1,123l1,123l1,123l1,123l1,0l1,123l1,123l1,123l2,0l1,123l1,123l1,0l1,123l1,123l1,123l1,123l1,123l2,123l1,123l1,123l2,0l2,123l1,123l1,0l1,123l1,123l2,123l1,123l1,123l1,123l1,123l1,123l1,123l1,123l2,123l1,123l1,123l1,123l1,123l1,123l2,0l1,123l1,123l1,0l1,123l1,123l1,123l1,123l1,123l2,123l1,123l1,123l2,0l2,123l1,123l1,0l1,123l1,123l2,123l1,123l1,0l2,123l1,123l1,123l2,0l2,123l1,123l1,0l1,123l1,123l2,123l1,123l1,123l0,123l1,123l1,123l2,0l0,123l1,123l1,0l1,123l1,123l0,123l1,123l1,123l0,123l1,123l1,123l2,0l0,123l1,123l1,123l1,123l1,123l1,123l1,123l1,123l1,123l1,123l1,0l1,123l1,0l1,0l1,0l1,123l1,123l0,123l1,123l1,123l1,123l1,123l1,123l2,0l1,123l1,0l1,0l1,123l1,123l1,123l1,123l1,123l0,123l1,123l1,123l2,0l0,123l1,123l1,0l1,123l1,123l0,123l1,123l1,123l2,123l1,123l1,123l2,0l2,123l1,123l1,0l1,123l1,123l2,123l1,123l1,123l2,123l1,123l1,123l2,0l2,123l1,123l1,0l1,123l1,123l2,123l1,123l1,123l1,123l1,123l1,123l1,123l1,123l1,123l0,0l1,123l2,123l1,123l1,123l2,0l2,123l1,123l1,0l1,123l1,123l2,123l1,123l1,0l2,123l1,123l1,123l2,0l2,123l1,123l1,0l1,123l1,123l2,123l1,123l1,123l2,123l1,123l1,123l2,0l2,123l1,0l1,0l1,123l1,123l2,123l1,123l1,123l1,123l1,123l1,123l2,0l1,123l1,123l1,0l1,123l1,123l1,123l1,123l2,0l1,123l1,123l1,123l2,0l1,123l1,0l1,0l1,123l1,123l1,123l1,123l1,123l1,123l1,123l2,123l1,123l1,123l1,127l1,127l1,127l1,127l1,123l2,123l2,123l1,123l1,0l1,127l1,123l1,123l1,127l1,127l1,123l1,127l1,125l1,123l1,123l1,123l2,0l1,127l1,123l1,0l1,123l1,0l1,193l1,150l1,123l1,123l1,123l2,0l1,123l1,123l1,123l2,0l2,0l2,0l1,136l1,123l1,123l1,124l1,127l1,127l1,127l1,0l1,123l1,124l1,127l1,127l1,127l1,0l1,123l1,123l1,123l1,123l1,0l0,139l1,123l1,123l1,127l1,127l1,186l1,123l1,123l2,123l2,123l1,123l1,123l2,0l1,123l2,123l1,123l1,123l2,0l2,127l1,123l1,123l0,123l2,123l1,123l1,123l2,0l2,127l1,123l2,0l2,127l1,123l1,123l2,0l2,127l1,0l1,123l2,0l2,0l2,123l1,123l1,123l2,128l1,0l1,123l1,123l2,0l1,0l1,123l2,0l2,0l2,123l1,123l1,123l2,0l1,123l1,123l1,0l1,0l1,125l1,123l1,123l1,123l2,0l2,127l1,0l1,123l1,0l1,0l1,123l1,123l1,123l1,123l1,123l0,123l1,123l1,141l1,123l1,123l1,123l1,123l1,123l1,123l0,123l1,123l1,123l1,123l1,123l1,123l1,123l1,123l1,123l1,123l1,123l1,123l2,123l1,123l1,123l1,123l1,123l0,123l1,0l1,123l2,123l2,123l1,123l1,0l0,0l1,123l2,123l1,123l1,0l1,0l1,0l2,123l0,0l1,123l1,123l0,123l1,123l1,123l1,123l1,123l1,123l1,123l1,123l1,123l1,123l1,123l2,123l1,123l1,123l1,123l1,123l1,123l1,0l1,123l2,123l0,123l1,123l1,123l0,123l1,123l1,123l2,0l0,123l1,123l1,0l1,123l2,123l0,123l1,123l1,123l0,123l1,123l1,123l2,0l0,123l1,123l1,0l1,123l2,123l0,123l1,123l2,123l1,123l1,123l1,0l2,0l1,123l2,123l1,0l1,123l2,123l1,123l1,123l1,123l1,123l1,123l1,123l2,0l1,123l1,123l1,0l1,123l2,123l1,123l1,123l1,0l1,0l1,0l2,0l1,0l1,123l1,0l1,123l2,123l1,0l1,123l1,0l1,0l1,0l1,0l1,0l1,0l1,0l1,0l1,0l1,0l1,0l1,0l1,123l1,123l1,123l1,0l1,123l1,123l1,123l1,127l1,123l1,123l1,0l1,0l1,0l1,0l1,123l1,123l1,123l2,123l1,123l1,123l0,123l0,123l0,123l1,0l0,123l1,123l1,0l1,0l1,0l1,0l1,123l1,123l0,123l2,0l1,123l1,123l1,0l0,123l1,123l1,123l1,123l2,123l1,123l1,123l0,123l2,0l1,0l1,123l2,0l2,123l1,127l2,0l1,123l1,123l1,0l1,123l2,0l1,123l1,123l1,123l1,123l2,0l2,0l2,0l2,0l1,123l1,123l1,123l1,123l2,0l2,0l2,0l2,0l1,123l1,123l1,123l1,123l1,123l1,123l1,123l1,123l1,123l1,0l1,123l1,123l1,123l0,123l0,123l1,123l1,0l1,123l1,123l1,123l1,123l1,123l1,123l1,123l0,123l0,123l1,123l1,123l1,0l1,123l1,123l1,0l1,123l1,0l1,193l1,150l1,123l1,123l1,123l1,123l1,123l1,123l1,123l1,123l1,123l1,123l1,123l1,123l2,0l1,123l1,123l1,0l1,123l2,123l1,123l1,123l2,123l1,123l1,123l1,123l2,0l1,123l1,0l1,0l1,123l2,123l1,123l1,123l1,123l1,123l1,123l1,123l2,0l1,123l1,0l1,0l1,123l2,123l1,123l1,123l1,123l0,123l1,123l1,123l2,0l0,123l1,123l1,0l1,123l2,123l0,123l1,123l1,123l1,123l1,123l1,123l2,0l1,123l1,0l1,0l1,0l1,123l1,123l2,123l1,123l1,123l1,123l1,123l1,123l1,123l1,123l1,123l1,123l1,123l1,123l1,123l1,123l1,123l0,123l1,123l0,123l0,123l1,123l1,123l2,123l1,123l1,123l1,138l1,138l1,0l1,0l2,123l1,123l1,123l2,123l0,0l1,123l1,0l1,0l1,0l1,0l1,0l1,123l1,89l1,147l1,0l1,0l1,123l1,123l1,123l2,123l2,123l1,123l1,123l1,123l1,123l1,123l1,123l1,123l1,123l1,126l1,123l1,123l2,0l2,0l1,127l1,123l1,123l2,0l2,0l1,123l2,123l1,123l1,0l1,123l2,123l0,123l1,123l2,123l0,123l1,123l1,123l2,0l0,123l1,123l1,0l1,123l2,123l0,123l1,123l1,0l1,123l1,123l1,123l2,0l1,123l1,123l1,0l1,123l2,123l1,123l1,123l1,123l1,123l1,123l1,0l2,0l1,123l2,123l1,0l1,123l2,123l1,123l1,123l1,123l1,123l1,123l1,123l2,0l1,123l1,0l1,0l1,123l2,123l1,123l1,123l1,123l1,123l1,123l1,123l1,0l2,123l2,123l1,123l1,123l0,123l1,123l1,123l2,0l0,123l1,0l1,0l1,123l2,123l0,123l1,123l1,123l1,123l1,123l1,0l2,0l1,123l1,0l1,0l1,123l2,123l1,123l1,123l2,0l0,123l1,123l1,0l2,0l0,123l1,123l1,0l1,123l2,123l0,123l1,123l1,123l2,123l1,123l1,123l2,0l2,123l1,123l1,0l1,123l2,123l2,123l1,123l2,0l2,123l1,123l1,123l2,0l2,123l2,0l2,0l2,0l2,0l1,123l1,123l1,123l2,123l2,123l1,0l1,123l1,0l1,0l1,0l1,123l2,123l2,123l1,123l1,123l2,123l1,123l1,123l2,0l2,123l2,0l1,0l1,123l2,123l2,123l1,123l2,0l2,123l1,123l1,0l2,0l2,123l1,123l1,0l1,123l2,123l2,123l1,123l1,127l2,123l1,123l1,123l2,0l2,123l1,123l1,0l1,123l2,123l2,123l1,123l1,123l2,123l1,123l1,127l2,0l2,123l1,123l1,0l1,123l2,123l2,123l1,123l1,123l1,127l1,123l1,123l1,123l2,123l2,123l1,0l1,123l1,133l1,152l1,171l1,191l1,210l1,229l1,0l1,0l1,0l1,0l1,0l1,0l1,0l1,0l1,0l1,0l1,0l1,0l1,0l1,0l1,0l1,0l1,0l1,0l1,0l1,0l1,0l1,0l1,0l1,0l1,0l1,0l2,0l2,0l2,0l2,0l2,0l2,0l2,0l2,0l2,0l2,0l2,0l2,0l2,0l2,0l2,0l2,0l2,0l2,0l2,0l2,0l2,0l2,0l2,0l2,0l2,0l2,0l2,0l2,0l2,0l2,0l2,0l2,0l0,0l0,0l0,0l0,0l0,0l0,0l0,0l0,0l0,0l0,0l0,0l0,0l0,0l0,0l0,0l0,0l0,0l0,0l0,0l0,0l0,0l0,0l0,0l0,0l0,0l0,0l0,0l0,0l0,0l0,0l0,0l0,0l1,0l1,0l1,0l1,0l1,0l1,0l1,0l1,0l1,0l1,0l1,0l1,0l1,0l1,0l1,0l1,0l1,0l1,0l1,0l1,0l1,0l1,0l1,0l1,0l1,0l1,7l1,27l1,46l1,65l1,84l1,104l1,123l1,123l1,123l0,0l1,123l1,123l1,123l0,0l2,123l2,123l2,123l1,0l0,0l0,0l2,123l2,123l1,123l1,123l1,123l2,0l1,123l1,123l1,123l1,123l1,123l1,123l1,123l1,123l1,123l1,123l1,123l2,123l2,123l2,123l1,123l1,123l1,123l1,123l1,0l1,0l1,0l1,123l1,123l2,123l2,0l1,127l1,123l1,123l2,0l1,123l1,123l1,0l1,123l1,123l1,127l1,0l2,123l1,123l2,123l1,123l1,0l1,0l1,123l0,0l1,123l1,123l1,123l1,123l2,0l1,123l1,0l1,0l1,123l2,123l1,123l1,123l1,0l1,123l1,123l1,123l2,0l1,123l1,123l1,0l1,123l2,123l1,123l1,123l1,123l1,123l1,123l1,123l2,0l1,123l1,123l1,0l1,123l2,123l1,123l1,123l1,123l1,123l1,123l1,123l2,0l1,123l1,0l1,0l1,123l2,123l1,123l1,123l1,123l1,123l1,123l1,123l2,0l1,123l1,123l2,123l1,123l1,0l1,123l1,123l1,123l1,123l1,123l1,123l1,123l1,0l2,123l2,0l1,123l1,123l1,123l1,123l2,0l2,0l2,0l2,0l1,123l1,123l1,123l1,123l2,0l2,0l2,0l2,0l1,123l1,123l1,123l1,123l1,123l1,123l1,123l1,123l1,123l1,0l1,123l1,0l2,123l1,123l1,123l1,123l1,123l1,123l1,123l1,123l1,123l1,123l1,123l1,123l1,123l1,123l1,123l1,123l1,123l1,123l1,123l1,123l1,123l1,123l1,123l1,123l1,123l1,123l1,123l1,123l1,123l1,123l1,123l1,0l1,123l1,123l1,123l1,123l1,123l1,123l1,0l1,0l0,0l1,0l0,0l0,0l1,0l0,0l1,0l1,0l1,123l1,0l1,123l1,101l1,0l1,123l1,123l1,123l1,123l1,123l1,123l1,123l1,123l1,123l1,123l1,123l1,123l1,123l1,123l1,123l1,123l1,123l1,123l1,123l1,123l1,123l1,123l1,123l1,123l1,123l1,123l1,123l1,123l2,123l1,123l1,123l1,123l2,0l1,0l1,127l1,123l2,0l2,123l1,123l1,123l1,123l1,127l2,0l1,123l1,0l1,123l1,123l2,123l1,123l1,123l2,123l1,123l1,123l2,0l2,123l1,123l1,0l1,123l2,123l2,123l1,123l1,123l0,123l1,123l1,0l2,0l0,123l1,123l1,0l1,123l2,123l0,123l1,123l1,123l1,123l1,123l1,123l2,0l1,123l2,0l1,0l1,123l2,123l1,123l1,123l1,123l2,123l1,123l1,123l2,0l2,123l1,123l1,0l1,123l2,123l2,123l1,123l1,123l1,123l2,0l2,0l2,0l1,123l1,123l2,123l1,123l1,124l1,123l1,0l1,0l1,123l1,123l1,123l2,0l1,123l1,123l1,0l1,123l2,123l1,123l1,123l1,0l1,123l1,123l1,123l2,0l1,123l2,0l1,0l1,123l2,123l1,123l1,123l1,123l0,123l1,123l1,0l2,0l0,123l1,123l1,0l1,123l2,123l0,123l1,123l1,123l1,123l1,123l1,0l2,0l1,123l1,0l1,0l1,123l2,123l1,123l1,123l2,0l1,123l1,123l1,0l2,0l1,123l1,123l1,123l1,123l1,123l1,0l2,123l2,123l1,123l1,123l1,0l1,123l2,123l1,123l1,123l1,123l2,123l1,123l1,123l2,0l2,123l1,123l1,0l1,123l2,123l2,123l1,123l2,0l2,123l1,123l1,123l2,0l2,123l2,0l1,0l1,123l2,123l2,123l1,123l1,123l1,123l1,123l1,123l2,0l1,123l1,123l1,0l1,123l2,123l1,123l1,123l2,123l1,123l1,123l1,123l2,0l1,123l1,123l1,0l1,123l2,123l1,123l1,123l1,123l2,123l1,123l1,173l1,123l1,123l1,123l2,123l2,123l1,123l1,123l1,0l1,0l0,123l1,123l1,123l2,0l0,123l1,0l1,0l1,123l2,123l0,123l1,123l1,123l2,123l1,123l1,123l2,0l2,123l1,123l1,0l1,123l2,123l2,123l1,123l1,0l2,123l1,123l1,123l2,0l2,123l1,123l1,0l1,123l2,123l2,123l1,123l1,0l1,123l1,123l1,123l2,0l1,123l1,123l1,0l1,123l2,123l1,123l1,123l1,123l1,123l1,123l1,0l2,0l1,123l2,123l1,123l1,123l1,123l1,123l2,123l2,123l1,0l1,123l1,0l1,123l2,123l1,123l1,123l1,123l2,123l1,123l1,123l2,0l2,123l1,123l1,0l1,123l2,123l2,123l1,123l1,123l0,123l1,123l1,127l2,0l0,123l1,123l1,0l1,123l2,123l0,123l1,123l1,123l2,123l1,123l1,123l2,0l2,123l1,127l1,0l1,123l2,123l2,123l1,123l1,123l0,123l1,123l1,123l2,0l0,123l1,123l1,0l1,123l2,123l0,123l1,123l1,123l1,123l1,127l1,124l1,123l1,123l1,123l2,123l2,123l1,123l1,123l1,0l1,0l1,123l1,123l1,123l2,0l1,123l1,0l1,0l1,123l2,123l1,123l1,123l1,123l0,123l1,123l1,123l2,0l0,123l1,123l1,0l1,123l2,123l0,123l1,123l1,123l0,123l1,123l1,0l2,0l0,123l0,123l1,0l1,123l2,123l0,123l1,123l1,123l1,123l1,123l1,123l2,0l1,123l1,123l1,0l1,123l2,123l1,123l1,123l1,123l2,123l1,123l1,123l2,0l2,123l1,123l1,123l1,123l1,123l1,123l1,123l2,123l1,123l1,123l1,0l1,123l1,123l1,123l1,123l1,123l1,123l2,123l0,123l1,123l1,0l1,123l1,123l1,123l1,123l1,123l1,123l1,123l1,123l1,123l1,123l1,123l1,123l1,0l1,123l1,123l1,123l1,123l1,123l1,123l1,123l1,123l0,0l2,123l1,123l2,123l1,123l1,0l1,0l2,123l1,123l1,123l1,123l1,123l1,123l1,123l1,123l1,123l1,123l1,123l1,123l1,123l0,123l1,123l1,123l1,123l2,123l2,123l2,123l1,123l1,123l1,123l1,123l1,0l1,123l1,123l1,0l1,0l1,123l1,123l1,123l1,123l1,123l1,123l1,56l1,123l0,0l1,123l1,123l1,0l0,0l2,123l2,123l2,123l1,0l0,0l0,0l2,123l0,123l1,123l1,123l1,123l0,0l1,123l1,123l1,123l1,123l1,123l1,123l1,123l1,123l1,123l1,123l1,123l1,123l1,123l1,123l1,127l1,127l1,123l1,123l1,123l1,0l1,123l1,123l0,123l1,0l2,123l0,123l2,123l1,123l1,0l1,0l0,123l0,0l1,123l1,0l1,0l1,0l1,0l1,123l1,123l1,0l1,123l1,123l1,123l1,123l1,123l1,123l2,123l1,123l1,123l1,123l1,123l1,123l1,123l1,123l0,123l1,123l1,123l1,123l1,123l1,123l1,123l1,123l1,123l1,123l1,123l1,123l0,123l1,123l0,123l1,123l1,123l1,123l1,123l1,123l1,123l1,123l1,123l2,123l2,123l2,123l2,123l2,123l2,123l2,123l2,123l2,123l2,123l2,123l2,123l2,123l2,123l2,123l2,123l2,123l2,123l2,123l2,123l2,123l2,123l2,123l2,123l0,123l0,123l0,123l1,123l1,123l1,123l1,123l1,123l1,123l2,0l2,0l0,123l2,0l2,0l2,0l1,123l1,123l1,123l1,123l1,123l1,123l1,123l2,0l2,0l0,123l1,123l2,0l2,0l2,127l1,123l2,123l2,0l2,123l1,123l0,123l2,0l1,123l1,123l2,0l2,127l1,125l1,123l2,123l2,0l2,0l1,123l1,123l1,0l1,123l1,123l1,123l2,0l2,123l1,123l1,123l2,127l1,127l1,123l2,0l2,127l1,123l1,123l1,123l1,123l1,123l1,123l1,123l2,0l1,123l2,0l1,0l1,123l2,123l1,123l1,123l2,0l1,123l1,123l1,0l2,0l1,123l1,123l1,0l1,123l2,123l1,123l1,123l1,123l1,123l1,123l1,143l2,0l1,123l1,123l1,0l1,123l2,123l1,123l1,123l2,0l2,123l1,123l1,123l2,0l2,123l2,0l1,0l1,123l2,123l2,123l1,123l1,123l1,123l1,123l1,0l2,0l1,123l1,123l1,123l1,123l1,123l1,123l2,123l0,123l1,123l1,123l1,0l1,123l2,123l1,123l1,123l1,123l1,123l1,123l1,0l2,0l1,123l1,123l1,0l1,123l2,123l1,123l1,123l2,0l0,123l1,123l1,123l2,0l0,123l1,123l1,0l1,123l2,123l0,123l1,123l1,123l1,123l1,123l1,0l2,0l1,123l1,123l1,0l1,123l2,123l1,123l1,123l1,123l2,123l1,123l1,133l2,0l2,123l2,123l1,0l1,123l2,123l2,123l1,123l1,123l1,123l1,123l1,123l1,123l1,123l1,123l2,123l2,123l2,0l1,123l1,0l1,0l1,123l1,123l1,0l2,0l1,123l1,123l1,0l1,123l2,123l1,123l1,123l2,0l2,123l1,123l1,123l2,0l2,123l1,123l1,0l1,123l2,123l2,123l1,123l1,123l1,123l1,123l1,123l2,0l1,123l2,123l1,0l1,123l2,123l1,123l1,123l1,0l2,123l1,123l1,123l2,0l2,123l1,127l1,0l1,123l2,123l2,123l1,123l1,123l1,123l1,123l1,123l2,0l1,123l1,123l1,123l1,123l1,123l1,123l2,123l2,123l1,123l1,123l1,0l1,123l2,123l1,123l1,123l1,123l2,123l1,123l1,123l2,0l2,123l1,0l1,0l1,123l2,123l2,123l1,123l1,123l1,123l1,123l1,123l2,0l1,123l1,123l1,0l1,123l2,123l1,123l1,123l2,123l1,123l1,123l1,123l2,0l1,123l0,0l1,0l1,123l2,123l1,123l1,123l2,123l2,123l1,123l1,0l2,0l2,123l1,123l1,0l1,123l2,123l2,123l1,123l1,123l1,123l1,123l1,123l1,123l1,123l1,123l2,123l2,123l2,123l1,123l1,0l1,0l2,123l1,123l1,123l2,0l2,123l1,0l1,0l1,123l2,123l2,123l1,123l1,126l1,123l1,123l1,123l2,0l1,123l1,123l1,0l1,123l2,123l1,123l1,123l1,123l2,123l1,123l1,126l2,0l2,123l1,123l1,0l1,123l2,123l2,123l1,123l1,143l0,123l1,123l1,123l2,0l0,123l1,126l1,0l1,123l2,123l0,123l1,123l1,123l1,123l1,123l1,123l2,0l1,123l1,123l1,124l1,143l1,123l1,123l2,123l2,123l1,123l1,123l1,0l1,123l2,123l1,123l1,123l1,123l0,123l1,123l1,123l2,0l0,123l1,123l1,0l1,123l2,123l0,123l1,123l1,124l2,123l1,123l1,123l2,0l2,123l1,141l1,0l1,123l2,123l2,123l1,123l1,126l1,123l1,123l1,124l2,0l1,123l1,123l1,0l1,123l2,123l1,123l1,123l1,123l1,123l1,123l1,126l2,0l1,123l1,124l1,0l1,123l2,123l1,123l1,123l1,141l1,126l1,123l1,123l1,124l1,123l1,126l2,123l2,123l1,0l1,123l1,0l1,0l2,123l1,123l1,123l2,0l2,123l1,0l1,0l1,123l2,123l2,123l1,123l1,124l2,123l1,123l1,123l2,0l2,123l1,123l1,0l1,123l2,123l2,123l1,123l1,126l1,123l1,123l1,124l2,0l1,123l1,123l1,0l1,123l2,123l1,123l1,123l1,123l1,123l1,123l1,126l2,0l1,123l1,124l1,0l1,123l2,123l1,123l1,123l1,143l1,123l1,123l1,123l2,0l1,123l1,123l1,123l1,123l1,123l1,131l0,123l2,123l1,123l1,123l1,0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123l1,0l1,0l2,0l0,0l1,0l1,123l1,123l1,0l2,123l1,0l2,127l1,123l1,123l1,124l1,127l1,127l1,127l1,123l1,123l1,123l1,123l1,123l1,123l1,0l2,123l2,0l1,0l1,123l1,123l1,123l1,123l1,123l1,123l2,0l2,0l2,0l1,127l1,123l1,123l2,0l2,127l1,0l1,123l2,0l2,0l1,0l1,123l0,123l2,0l1,123l1,123l1,0l1,123l2,123l2,123l1,123l1,123l1,123l2,0l1,123l1,123l1,0l1,123l2,123l1,123l1,123l1,126l2,123l1,123l1,123l2,0e" stroked="t" style="position:absolute;left:432069;top:221356;width:1;height:243">
                        <v:wrap v:type="none"/>
                        <v:fill on="false" detectmouseclick="t"/>
                        <v:stroke color="black" weight="12600" joinstyle="round" endcap="flat"/>
                      </v:shape>
                      <v:shape id="shape_0" coordsize="3,224" path="m0,0l0,205l2,223l2,23l0,0e" fillcolor="black" stroked="t" style="position:absolute;left:432069;top:221617;width:1;height:222">
                        <v:wrap v:type="none"/>
                        <v:fill type="solid" color2="white" detectmouseclick="t"/>
                        <v:stroke color="black" weight="12600" joinstyle="round" endcap="flat"/>
                      </v:shape>
                      <v:shape id="shape_0" coordsize="3,219" path="m0,0l0,200l2,218l2,23l0,0e" fillcolor="black" stroked="t" style="position:absolute;left:432073;top:221644;width:1;height:217">
                        <v:wrap v:type="none"/>
                        <v:fill type="solid" color2="white" detectmouseclick="t"/>
                        <v:stroke color="black" weight="12600" joinstyle="round" endcap="flat"/>
                      </v:shape>
                    </v:group>
                    <v:group id="shape_0" style="position:absolute;left:433937;top:233630;width:49;height:1211">
                      <v:shape id="shape_0" coordsize="51,785" path="m0,0l0,491l50,784l50,285l0,0e" fillcolor="black" stroked="t" style="position:absolute;left:433937;top:234058;width:49;height:783">
                        <v:wrap v:type="none"/>
                        <v:fill type="solid" color2="white" detectmouseclick="t"/>
                        <v:stroke color="black" weight="12600" joinstyle="round" endcap="flat"/>
                      </v:shape>
                      <v:shape id="shape_0" coordsize="47,588" path="m0,0l0,347l46,587l46,248l0,0e" fillcolor="black" stroked="t" style="position:absolute;left:433938;top:233630;width:45;height:586">
                        <v:wrap v:type="none"/>
                        <v:fill type="solid" color2="white" detectmouseclick="t"/>
                        <v:stroke color="black" weight="12600" joinstyle="round" endcap="flat"/>
                      </v:shape>
                    </v:group>
                  </v:group>
                </v:group>
              </v:group>
              <v:group id="shape_0" style="position:absolute;left:773136;top:32686;width:2779627;height:514390">
                <v:group id="shape_0" style="position:absolute;left:2451390;top:122088;width:1101373;height:424987">
                  <v:group id="shape_0" style="position:absolute;left:3036031;top:122088;width:516732;height:424987">
                    <v:shape id="shape_0" coordsize="516734,359952" path="m-21317,0l14196,0l-20167,-177l-7555,-177l-3453,32271l0,-177l12396,-177l-21317,0e" fillcolor="#cecece" stroked="t" style="position:absolute;left:3036031;top:122088;width:516732;height:359950">
                      <v:wrap v:type="none"/>
                      <v:fill type="solid" color2="#313131" detectmouseclick="t"/>
                      <v:stroke color="black" weight="12600" joinstyle="round" endcap="flat"/>
                    </v:shape>
                    <v:shape id="shape_0" coordsize="260572,230493" path="m0,0l-1573,-31922l-1573,-31652l0,-16182l0,0e" fillcolor="#cecece" stroked="t" style="position:absolute;left:3036031;top:316585;width:260570;height:230491">
                      <v:wrap v:type="none"/>
                      <v:fill type="solid" color2="#313131" detectmouseclick="t"/>
                      <v:stroke color="black" weight="12600" joinstyle="round" endcap="flat"/>
                    </v:shape>
                    <v:shape id="shape_0" coordsize="259971,230493" path="m0,-31922l0,-31652l-2174,-16182l-2174,0l0,-31922e" fillcolor="#cecece" stroked="t" style="position:absolute;left:3292794;top:316585;width:259969;height:230491">
                      <v:wrap v:type="none"/>
                      <v:fill type="solid" color2="#313131" detectmouseclick="t"/>
                      <v:stroke color="black" weight="12600" joinstyle="round" endcap="flat"/>
                    </v:shape>
                  </v:group>
                  <v:group id="shape_0" style="position:absolute;left:2451390;top:193251;width:204724;height:62635"/>
                </v:group>
                <v:group id="shape_0" style="position:absolute;left:773136;top:32686;width:39889;height:22687"/>
              </v:group>
              <v:group id="shape_0" style="position:absolute;left:155915;top:30729;width:1486159;height:89417">
                <v:group id="shape_0" style="position:absolute;left:387656;top:70743;width:1254418;height:49403">
                  <v:shape id="shape_0" coordsize="760,554" path="m759,164l759,553l0,533l0,0l759,164e" fillcolor="#f9f9f9" stroked="t" style="position:absolute;left:387656;top:70743;width:758;height:552">
                    <v:wrap v:type="none"/>
                    <v:fill type="solid" color2="#060606" detectmouseclick="t"/>
                    <v:stroke color="black" weight="12600" joinstyle="round" endcap="flat"/>
                  </v:shape>
                  <v:group id="shape_0" style="position:absolute;left:1087917;top:100161;width:554157;height:19986">
                    <v:group id="shape_0" style="position:absolute;left:1296145;top:100220;width:345929;height:5350">
                      <v:shape id="shape_0" coordsize="185746,3911" path="m-10863,0l-10863,3910l6824,3910l6824,3175l3412,3128l3412,2647l0,2573l-10863,0e" fillcolor="black" stroked="t" style="position:absolute;left:1296777;top:101227;width:185744;height:3909">
                        <v:wrap v:type="none"/>
                        <v:fill type="solid" color2="white" detectmouseclick="t"/>
                        <v:stroke color="black" weight="12600" joinstyle="round" endcap="flat"/>
                      </v:shape>
                      <v:group id="shape_0" style="position:absolute;left:1364663;top:105167;width:1058;height:12">
                        <v:oval id="shape_0" fillcolor="white" stroked="t" style="position:absolute;left:1365570;top:105167;width:150;height:10">
                          <v:wrap v:type="none"/>
                          <v:fill type="solid" color2="black" detectmouseclick="t"/>
                          <v:stroke color="black" weight="12600" joinstyle="miter" endcap="flat"/>
                        </v:oval>
                        <v:oval id="shape_0" fillcolor="white" stroked="t" style="position:absolute;left:1365396;top:105167;width:115;height:10">
                          <v:wrap v:type="none"/>
                          <v:fill type="solid" color2="black" detectmouseclick="t"/>
                          <v:stroke color="black" weight="12600" joinstyle="miter" endcap="flat"/>
                        </v:oval>
                        <v:oval id="shape_0" fillcolor="white" stroked="t" style="position:absolute;left:1365210;top:105168;width:115;height:9">
                          <v:wrap v:type="none"/>
                          <v:fill type="solid" color2="black" detectmouseclick="t"/>
                          <v:stroke color="black" weight="12600" joinstyle="miter" endcap="flat"/>
                        </v:oval>
                        <v:oval id="shape_0" fillcolor="white" stroked="t" style="position:absolute;left:1365024;top:105168;width:150;height:10">
                          <v:wrap v:type="none"/>
                          <v:fill type="solid" color2="black" detectmouseclick="t"/>
                          <v:stroke color="black" weight="12600" joinstyle="miter" endcap="flat"/>
                        </v:oval>
                        <v:oval id="shape_0" fillcolor="white" stroked="t" style="position:absolute;left:1364838;top:105169;width:150;height:9">
                          <v:wrap v:type="none"/>
                          <v:fill type="solid" color2="black" detectmouseclick="t"/>
                          <v:stroke color="black" weight="12600" joinstyle="miter" endcap="flat"/>
                        </v:oval>
                        <v:oval id="shape_0" fillcolor="white" stroked="t" style="position:absolute;left:1364663;top:105169;width:138;height:9">
                          <v:wrap v:type="none"/>
                          <v:fill type="solid" color2="black" detectmouseclick="t"/>
                          <v:stroke color="black" weight="12600" joinstyle="miter" endcap="flat"/>
                        </v:oval>
                      </v:group>
                      <v:group id="shape_0" style="position:absolute;left:1430717;top:105528;width:3136;height:42">
                        <v:shape id="shape_0" coordsize="401,36" path="m0,0l0,35l400,35l400,14l0,0e" fillcolor="white" stroked="t" style="position:absolute;left:1433454;top:105528;width:399;height:34">
                          <v:wrap v:type="none"/>
                          <v:fill type="solid" color2="black" detectmouseclick="t"/>
                          <v:stroke color="black" weight="12600" joinstyle="round" endcap="flat"/>
                        </v:shape>
                        <v:shape id="shape_0" coordsize="381,36" path="m0,0l0,35l380,35l380,14l0,0e" fillcolor="white" stroked="t" style="position:absolute;left:1432974;top:105530;width:379;height:34">
                          <v:wrap v:type="none"/>
                          <v:fill type="solid" color2="black" detectmouseclick="t"/>
                          <v:stroke color="black" weight="12600" joinstyle="round" endcap="flat"/>
                        </v:shape>
                        <v:shape id="shape_0" coordsize="381,34" path="m0,0l0,33l380,33l380,13l0,0e" fillcolor="white" stroked="t" style="position:absolute;left:1432515;top:105532;width:379;height:32">
                          <v:wrap v:type="none"/>
                          <v:fill type="solid" color2="black" detectmouseclick="t"/>
                          <v:stroke color="black" weight="12600" joinstyle="round" endcap="flat"/>
                        </v:shape>
                        <v:shape id="shape_0" coordsize="381,34" path="m0,0l0,33l380,33l380,13l0,0e" fillcolor="white" stroked="t" style="position:absolute;left:1432075;top:105533;width:379;height:32">
                          <v:wrap v:type="none"/>
                          <v:fill type="solid" color2="black" detectmouseclick="t"/>
                          <v:stroke color="black" weight="12600" joinstyle="round" endcap="flat"/>
                        </v:shape>
                        <v:shape id="shape_0" coordsize="401,36" path="m0,0l0,35l400,35l400,14l0,0e" fillcolor="white" stroked="t" style="position:absolute;left:1431656;top:105533;width:399;height:34">
                          <v:wrap v:type="none"/>
                          <v:fill type="solid" color2="black" detectmouseclick="t"/>
                          <v:stroke color="black" weight="12600" joinstyle="round" endcap="flat"/>
                        </v:shape>
                        <v:shape id="shape_0" coordsize="381,34" path="m0,0l0,33l380,33l380,13l0,0e" fillcolor="white" stroked="t" style="position:absolute;left:1431216;top:105536;width:379;height:32">
                          <v:wrap v:type="none"/>
                          <v:fill type="solid" color2="black" detectmouseclick="t"/>
                          <v:stroke color="black" weight="12600" joinstyle="round" endcap="flat"/>
                        </v:shape>
                        <v:shape id="shape_0" coordsize="381,34" path="m0,0l0,33l380,33l380,13l0,0e" fillcolor="white" stroked="t" style="position:absolute;left:1430717;top:105538;width:379;height:32">
                          <v:wrap v:type="none"/>
                          <v:fill type="solid" color2="black" detectmouseclick="t"/>
                          <v:stroke color="black" weight="12600" joinstyle="round" endcap="flat"/>
                        </v:shape>
                      </v:group>
                      <v:group id="shape_0" style="position:absolute;left:1511358;top:105434;width:5764;height:54">
                        <v:shape id="shape_0" coordsize="705,46" path="m0,0l0,45l704,45l704,12l0,0e" fillcolor="white" stroked="t" style="position:absolute;left:1516419;top:105434;width:703;height:44">
                          <v:wrap v:type="none"/>
                          <v:fill type="solid" color2="black" detectmouseclick="t"/>
                          <v:stroke color="black" weight="12600" joinstyle="round" endcap="flat"/>
                        </v:shape>
                        <v:shape id="shape_0" coordsize="650,46" path="m0,0l0,45l649,45l649,12l0,0e" fillcolor="white" stroked="t" style="position:absolute;left:1515445;top:105436;width:648;height:44">
                          <v:wrap v:type="none"/>
                          <v:fill type="solid" color2="black" detectmouseclick="t"/>
                          <v:stroke color="black" weight="12600" joinstyle="round" endcap="flat"/>
                        </v:shape>
                        <v:shape id="shape_0" coordsize="705,47" path="m0,0l0,46l704,46l704,13l0,0e" fillcolor="white" stroked="t" style="position:absolute;left:1514416;top:105437;width:703;height:45">
                          <v:wrap v:type="none"/>
                          <v:fill type="solid" color2="black" detectmouseclick="t"/>
                          <v:stroke color="black" weight="12600" joinstyle="round" endcap="flat"/>
                        </v:shape>
                        <v:shape id="shape_0" coordsize="705,47" path="m0,0l0,46l704,46l704,13l0,0e" fillcolor="white" stroked="t" style="position:absolute;left:1513388;top:105439;width:703;height:45">
                          <v:wrap v:type="none"/>
                          <v:fill type="solid" color2="black" detectmouseclick="t"/>
                          <v:stroke color="black" weight="12600" joinstyle="round" endcap="flat"/>
                        </v:shape>
                        <v:shape id="shape_0" coordsize="650,47" path="m0,0l0,46l649,46l649,13l0,0e" fillcolor="white" stroked="t" style="position:absolute;left:1512387;top:105441;width:648;height:45">
                          <v:wrap v:type="none"/>
                          <v:fill type="solid" color2="black" detectmouseclick="t"/>
                          <v:stroke color="black" weight="12600" joinstyle="round" endcap="flat"/>
                        </v:shape>
                        <v:shape id="shape_0" coordsize="650,47" path="m0,0l0,46l649,46l649,13l0,0e" fillcolor="white" stroked="t" style="position:absolute;left:1511358;top:105443;width:648;height:45">
                          <v:wrap v:type="none"/>
                          <v:fill type="solid" color2="black" detectmouseclick="t"/>
                          <v:stroke color="black" weight="12600" joinstyle="round" endcap="flat"/>
                        </v:shape>
                      </v:group>
                      <v:group id="shape_0" style="position:absolute;left:1632408;top:105160;width:9666;height:61">
                        <v:shape id="shape_0" coordsize="911,48" path="m0,0l0,47l910,47l910,10l0,0e" fillcolor="white" stroked="t" style="position:absolute;left:1641165;top:105160;width:909;height:46">
                          <v:wrap v:type="none"/>
                          <v:fill type="solid" color2="black" detectmouseclick="t"/>
                          <v:stroke color="black" weight="12600" joinstyle="round" endcap="flat"/>
                        </v:shape>
                        <v:shape id="shape_0" coordsize="911,50" path="m0,0l0,49l910,49l910,10l0,0e" fillcolor="white" stroked="t" style="position:absolute;left:1638958;top:105163;width:909;height:48">
                          <v:wrap v:type="none"/>
                          <v:fill type="solid" color2="black" detectmouseclick="t"/>
                          <v:stroke color="black" weight="12600" joinstyle="round" endcap="flat"/>
                        </v:shape>
                        <v:shape id="shape_0" coordsize="911,48" path="m0,0l0,47l910,47l910,10l0,0e" fillcolor="white" stroked="t" style="position:absolute;left:1636751;top:105166;width:909;height:46">
                          <v:wrap v:type="none"/>
                          <v:fill type="solid" color2="black" detectmouseclick="t"/>
                          <v:stroke color="black" weight="12600" joinstyle="round" endcap="flat"/>
                        </v:shape>
                        <v:shape id="shape_0" coordsize="911,48" path="m0,0l0,47l910,47l910,10l0,0e" fillcolor="white" stroked="t" style="position:absolute;left:1634545;top:105170;width:909;height:46">
                          <v:wrap v:type="none"/>
                          <v:fill type="solid" color2="black" detectmouseclick="t"/>
                          <v:stroke color="black" weight="12600" joinstyle="round" endcap="flat"/>
                        </v:shape>
                        <v:shape id="shape_0" coordsize="911,48" path="m0,0l0,47l910,47l910,10l0,0e" fillcolor="white" stroked="t" style="position:absolute;left:1632408;top:105176;width:909;height:46">
                          <v:wrap v:type="none"/>
                          <v:fill type="solid" color2="black" detectmouseclick="t"/>
                          <v:stroke color="black" weight="12600" joinstyle="round" endcap="flat"/>
                        </v:shape>
                      </v:group>
                      <v:shape id="shape_0" coordsize="178665,1183" path="m-17944,644l-17944,0l0,857l0,1182l-17944,644e" fillcolor="silver" stroked="t" style="position:absolute;left:1303605;top:103728;width:178663;height:1181">
                        <v:wrap v:type="none"/>
                        <v:fill type="solid" color2="#3f3f3f" detectmouseclick="t"/>
                        <v:stroke color="black" weight="12600" joinstyle="round" endcap="flat"/>
                      </v:shape>
                      <v:shape id="shape_0" coordsize="182459,1969" path="m-14150,540l-14150,0l0,1728l0,1968l-14150,540e" fillcolor="silver" stroked="t" style="position:absolute;left:1299811;top:102403;width:182457;height:1967">
                        <v:wrap v:type="none"/>
                        <v:fill type="solid" color2="#3f3f3f" detectmouseclick="t"/>
                        <v:stroke color="black" weight="12600" joinstyle="round" endcap="flat"/>
                      </v:shape>
                      <v:shape id="shape_0" coordsize="186126,3593" path="m-10483,1262l-10483,0l0,3125l0,3592l-10483,1262e" fillcolor="#9f9f9f" stroked="t" style="position:absolute;left:1296145;top:100221;width:186124;height:3591">
                        <v:wrap v:type="none"/>
                        <v:fill type="solid" color2="#606060" detectmouseclick="t"/>
                        <v:stroke color="black" weight="12600" joinstyle="round" endcap="flat"/>
                      </v:shape>
                    </v:group>
                    <v:group id="shape_0" style="position:absolute;left:1087917;top:100161;width:83136;height:7732">
                      <v:shape id="shape_0" coordsize="12751,512" path="m0,0l12750,164l12750,380l0,511l0,0e" fillcolor="#5f5f5f" stroked="t" style="position:absolute;left:1087993;top:104528;width:12749;height:510">
                        <v:wrap v:type="none"/>
                        <v:fill type="solid" color2="#a0a0a0" detectmouseclick="t"/>
                        <v:stroke color="black" weight="12600" joinstyle="round" endcap="flat"/>
                      </v:shape>
                      <v:shape id="shape_0" coordsize="17168,3430" path="m0,0l17167,1798l15098,1798l15098,2424l15788,2497l15098,2497l15098,3322l13105,3429l0,3296l0,0e" fillcolor="black" stroked="t" style="position:absolute;left:1087917;top:101332;width:17166;height:3428">
                        <v:wrap v:type="none"/>
                        <v:fill type="solid" color2="white" detectmouseclick="t"/>
                        <v:stroke color="black" weight="12600" joinstyle="round" endcap="flat"/>
                      </v:shape>
                      <v:shape id="shape_0" coordsize="17168,2984" path="m0,0l0,1258l17167,2983l17167,2250l0,0e" fillcolor="gray" stroked="t" style="position:absolute;left:1087917;top:100161;width:17166;height:2982">
                        <v:wrap v:type="none"/>
                        <v:fill type="solid" color2="#7f7f7f" detectmouseclick="t"/>
                        <v:stroke color="black" weight="12600" joinstyle="round" endcap="flat"/>
                      </v:shape>
                      <v:group id="shape_0" style="position:absolute;left:1166495;top:107497;width:4558;height:396">
                        <v:shape id="shape_0" coordsize="558,192" path="m0,36l0,171l557,191l557,0l0,36e" fillcolor="#3f3f3f" stroked="t" style="position:absolute;left:1170497;top:107703;width:556;height:190">
                          <v:wrap v:type="none"/>
                          <v:fill type="solid" color2="silver" detectmouseclick="t"/>
                          <v:stroke color="black" weight="12600" joinstyle="round" endcap="flat"/>
                        </v:shape>
                        <v:shape id="shape_0" coordsize="558,192" path="m0,36l0,171l557,191l557,0l0,36e" fillcolor="#3f3f3f" stroked="t" style="position:absolute;left:1170218;top:107689;width:556;height:190">
                          <v:wrap v:type="none"/>
                          <v:fill type="solid" color2="silver" detectmouseclick="t"/>
                          <v:stroke color="black" weight="12600" joinstyle="round" endcap="flat"/>
                        </v:shape>
                        <v:shape id="shape_0" coordsize="558,192" path="m0,36l0,171l557,191l557,0l0,36e" fillcolor="#5f5f5f" stroked="t" style="position:absolute;left:1169954;top:107675;width:556;height:190">
                          <v:wrap v:type="none"/>
                          <v:fill type="solid" color2="#a0a0a0" detectmouseclick="t"/>
                          <v:stroke color="black" weight="12600" joinstyle="round" endcap="flat"/>
                        </v:shape>
                        <v:shape id="shape_0" coordsize="584,189" path="m0,36l0,173l583,188l583,0l0,36e" fillcolor="#5f5f5f" stroked="t" style="position:absolute;left:1169688;top:107662;width:582;height:187">
                          <v:wrap v:type="none"/>
                          <v:fill type="solid" color2="#a0a0a0" detectmouseclick="t"/>
                          <v:stroke color="black" weight="12600" joinstyle="round" endcap="flat"/>
                        </v:shape>
                        <v:shape id="shape_0" coordsize="558,189" path="m0,36l0,168l557,188l557,0l0,36e" fillcolor="#5f5f5f" stroked="t" style="position:absolute;left:1169450;top:107647;width:556;height:187">
                          <v:wrap v:type="none"/>
                          <v:fill type="solid" color2="#a0a0a0" detectmouseclick="t"/>
                          <v:stroke color="black" weight="12600" joinstyle="round" endcap="flat"/>
                        </v:shape>
                        <v:shape id="shape_0" coordsize="544,192" path="m0,36l0,173l543,191l543,0l0,36e" fillcolor="#5f5f5f" stroked="t" style="position:absolute;left:1169185;top:107633;width:542;height:190">
                          <v:wrap v:type="none"/>
                          <v:fill type="solid" color2="#a0a0a0" detectmouseclick="t"/>
                          <v:stroke color="black" weight="12600" joinstyle="round" endcap="flat"/>
                        </v:shape>
                        <v:shape id="shape_0" coordsize="558,192" path="m0,36l0,173l557,191l557,0l0,36e" fillcolor="gray" stroked="t" style="position:absolute;left:1168880;top:107618;width:556;height:190">
                          <v:wrap v:type="none"/>
                          <v:fill type="solid" color2="#7f7f7f" detectmouseclick="t"/>
                          <v:stroke color="black" weight="12600" joinstyle="round" endcap="flat"/>
                        </v:shape>
                        <v:shape id="shape_0" coordsize="558,192" path="m0,37l0,173l557,191l557,0l0,37e" fillcolor="gray" stroked="t" style="position:absolute;left:1168615;top:107605;width:556;height:190">
                          <v:wrap v:type="none"/>
                          <v:fill type="solid" color2="#7f7f7f" detectmouseclick="t"/>
                          <v:stroke color="black" weight="12600" joinstyle="round" endcap="flat"/>
                        </v:shape>
                        <v:shape id="shape_0" coordsize="544,189" path="m0,37l0,170l543,188l543,0l0,37e" fillcolor="gray" stroked="t" style="position:absolute;left:1168350;top:107595;width:542;height:187">
                          <v:wrap v:type="none"/>
                          <v:fill type="solid" color2="#7f7f7f" detectmouseclick="t"/>
                          <v:stroke color="black" weight="12600" joinstyle="round" endcap="flat"/>
                        </v:shape>
                        <v:shape id="shape_0" coordsize="558,189" path="m0,37l0,173l557,188l557,0l0,37e" fillcolor="gray" stroked="t" style="position:absolute;left:1168072;top:107580;width:556;height:187">
                          <v:wrap v:type="none"/>
                          <v:fill type="solid" color2="#7f7f7f" detectmouseclick="t"/>
                          <v:stroke color="black" weight="12600" joinstyle="round" endcap="flat"/>
                        </v:shape>
                        <v:shape id="shape_0" coordsize="558,192" path="m0,41l0,173l557,191l557,0l0,41e" fillcolor="#9f9f9f" stroked="t" style="position:absolute;left:1167833;top:107562;width:556;height:190">
                          <v:wrap v:type="none"/>
                          <v:fill type="solid" color2="#606060" detectmouseclick="t"/>
                          <v:stroke color="black" weight="12600" joinstyle="round" endcap="flat"/>
                        </v:shape>
                        <v:shape id="shape_0" coordsize="584,192" path="m0,37l0,173l583,191l583,0l0,37e" fillcolor="#9f9f9f" stroked="t" style="position:absolute;left:1167542;top:107549;width:582;height:190">
                          <v:wrap v:type="none"/>
                          <v:fill type="solid" color2="#606060" detectmouseclick="t"/>
                          <v:stroke color="black" weight="12600" joinstyle="round" endcap="flat"/>
                        </v:shape>
                        <v:shape id="shape_0" coordsize="558,192" path="m0,37l0,173l557,191l557,0l0,37e" fillcolor="#9f9f9f" stroked="t" style="position:absolute;left:1167304;top:107535;width:556;height:190">
                          <v:wrap v:type="none"/>
                          <v:fill type="solid" color2="#606060" detectmouseclick="t"/>
                          <v:stroke color="black" weight="12600" joinstyle="round" endcap="flat"/>
                        </v:shape>
                        <v:shape id="shape_0" coordsize="544,187" path="m0,36l0,171l543,186l543,0l0,36e" fillcolor="silver" stroked="t" style="position:absolute;left:1167038;top:107525;width:542;height:185">
                          <v:wrap v:type="none"/>
                          <v:fill type="solid" color2="#3f3f3f" detectmouseclick="t"/>
                          <v:stroke color="black" weight="12600" joinstyle="round" endcap="flat"/>
                        </v:shape>
                        <v:shape id="shape_0" coordsize="558,192" path="m0,36l0,171l557,191l557,0l0,36e" fillcolor="silver" stroked="t" style="position:absolute;left:1166760;top:107511;width:556;height:190">
                          <v:wrap v:type="none"/>
                          <v:fill type="solid" color2="#3f3f3f" detectmouseclick="t"/>
                          <v:stroke color="black" weight="12600" joinstyle="round" endcap="flat"/>
                        </v:shape>
                        <v:shape id="shape_0" coordsize="558,192" path="m0,36l0,171l557,191l557,0l0,36e" fillcolor="silver" stroked="t" style="position:absolute;left:1166495;top:107497;width:556;height:190">
                          <v:wrap v:type="none"/>
                          <v:fill type="solid" color2="#3f3f3f" detectmouseclick="t"/>
                          <v:stroke color="black" weight="12600" joinstyle="round" endcap="flat"/>
                        </v:shape>
                      </v:group>
                      <v:group id="shape_0" style="position:absolute;left:1162074;top:106430;width:4069;height:462">
                        <v:shape id="shape_0" coordsize="527,176" path="m0,39l0,143l526,175l526,0l0,39e" fillcolor="gray" stroked="t" style="position:absolute;left:1165618;top:106718;width:525;height:174">
                          <v:wrap v:type="none"/>
                          <v:fill type="solid" color2="#7f7f7f" detectmouseclick="t"/>
                          <v:stroke color="black" weight="12600" joinstyle="round" endcap="flat"/>
                        </v:shape>
                        <v:shape id="shape_0" coordsize="527,166" path="m0,39l0,137l526,165l526,0l0,39e" fillcolor="gray" stroked="t" style="position:absolute;left:1165367;top:106699;width:525;height:164">
                          <v:wrap v:type="none"/>
                          <v:fill type="solid" color2="#7f7f7f" detectmouseclick="t"/>
                          <v:stroke color="black" weight="12600" joinstyle="round" endcap="flat"/>
                        </v:shape>
                        <v:shape id="shape_0" coordsize="527,176" path="m0,41l0,159l526,175l526,0l0,41e" fillcolor="gray" stroked="t" style="position:absolute;left:1165116;top:106678;width:525;height:174">
                          <v:wrap v:type="none"/>
                          <v:fill type="solid" color2="#7f7f7f" detectmouseclick="t"/>
                          <v:stroke color="black" weight="12600" joinstyle="round" endcap="flat"/>
                        </v:shape>
                        <v:shape id="shape_0" coordsize="514,183" path="m0,39l0,163l513,182l513,0l0,39e" fillcolor="gray" stroked="t" style="position:absolute;left:1164866;top:106654;width:512;height:181">
                          <v:wrap v:type="none"/>
                          <v:fill type="solid" color2="#7f7f7f" detectmouseclick="t"/>
                          <v:stroke color="black" weight="12600" joinstyle="round" endcap="flat"/>
                        </v:shape>
                        <v:shape id="shape_0" coordsize="527,204" path="m0,39l0,187l526,203l526,0l0,39e" fillcolor="gray" stroked="t" style="position:absolute;left:1164603;top:106638;width:525;height:202">
                          <v:wrap v:type="none"/>
                          <v:fill type="solid" color2="#7f7f7f" detectmouseclick="t"/>
                          <v:stroke color="black" weight="12600" joinstyle="round" endcap="flat"/>
                        </v:shape>
                        <v:shape id="shape_0" coordsize="527,207" path="m0,41l0,187l526,206l526,0l0,41e" fillcolor="#9f9f9f" stroked="t" style="position:absolute;left:1164353;top:106614;width:525;height:205">
                          <v:wrap v:type="none"/>
                          <v:fill type="solid" color2="#606060" detectmouseclick="t"/>
                          <v:stroke color="black" weight="12600" joinstyle="round" endcap="flat"/>
                        </v:shape>
                        <v:shape id="shape_0" coordsize="527,207" path="m0,41l0,187l526,206l526,0l0,41e" fillcolor="#9f9f9f" stroked="t" style="position:absolute;left:1164103;top:106593;width:525;height:205">
                          <v:wrap v:type="none"/>
                          <v:fill type="solid" color2="#606060" detectmouseclick="t"/>
                          <v:stroke color="black" weight="12600" joinstyle="round" endcap="flat"/>
                        </v:shape>
                        <v:shape id="shape_0" coordsize="514,207" path="m0,38l0,187l513,206l513,0l0,38e" fillcolor="#9f9f9f" stroked="t" style="position:absolute;left:1163852;top:106574;width:512;height:205">
                          <v:wrap v:type="none"/>
                          <v:fill type="solid" color2="#606060" detectmouseclick="t"/>
                          <v:stroke color="black" weight="12600" joinstyle="round" endcap="flat"/>
                        </v:shape>
                        <v:shape id="shape_0" coordsize="527,202" path="m0,39l0,185l526,201l526,0l0,39e" fillcolor="#9f9f9f" stroked="t" style="position:absolute;left:1163589;top:106555;width:525;height:200">
                          <v:wrap v:type="none"/>
                          <v:fill type="solid" color2="#606060" detectmouseclick="t"/>
                          <v:stroke color="black" weight="12600" joinstyle="round" endcap="flat"/>
                        </v:shape>
                        <v:shape id="shape_0" coordsize="527,204" path="m0,41l0,187l526,203l526,0l0,41e" fillcolor="#9f9f9f" stroked="t" style="position:absolute;left:1163339;top:106532;width:525;height:202">
                          <v:wrap v:type="none"/>
                          <v:fill type="solid" color2="#606060" detectmouseclick="t"/>
                          <v:stroke color="black" weight="12600" joinstyle="round" endcap="flat"/>
                        </v:shape>
                        <v:shape id="shape_0" coordsize="527,207" path="m0,41l0,187l526,206l526,0l0,41e" fillcolor="silver" stroked="t" style="position:absolute;left:1163089;top:106514;width:525;height:205">
                          <v:wrap v:type="none"/>
                          <v:fill type="solid" color2="#3f3f3f" detectmouseclick="t"/>
                          <v:stroke color="black" weight="12600" joinstyle="round" endcap="flat"/>
                        </v:shape>
                        <v:shape id="shape_0" coordsize="514,204" path="m0,39l0,187l513,203l513,0l0,39e" fillcolor="silver" stroked="t" style="position:absolute;left:1162838;top:106494;width:512;height:202">
                          <v:wrap v:type="none"/>
                          <v:fill type="solid" color2="#3f3f3f" detectmouseclick="t"/>
                          <v:stroke color="black" weight="12600" joinstyle="round" endcap="flat"/>
                        </v:shape>
                        <v:shape id="shape_0" coordsize="527,207" path="m0,44l0,187l526,206l526,0l0,44e" fillcolor="silver" stroked="t" style="position:absolute;left:1162575;top:106468;width:525;height:205">
                          <v:wrap v:type="none"/>
                          <v:fill type="solid" color2="#3f3f3f" detectmouseclick="t"/>
                          <v:stroke color="black" weight="12600" joinstyle="round" endcap="flat"/>
                        </v:shape>
                        <v:shape id="shape_0" coordsize="527,207" path="m0,41l0,187l526,206l526,0l0,41e" fillcolor="silver" stroked="t" style="position:absolute;left:1162325;top:106449;width:525;height:205">
                          <v:wrap v:type="none"/>
                          <v:fill type="solid" color2="#3f3f3f" detectmouseclick="t"/>
                          <v:stroke color="black" weight="12600" joinstyle="round" endcap="flat"/>
                        </v:shape>
                        <v:shape id="shape_0" coordsize="552,207" path="m0,38l0,187l551,206l551,0l0,38e" fillcolor="silver" stroked="t" style="position:absolute;left:1162074;top:106430;width:550;height:205">
                          <v:wrap v:type="none"/>
                          <v:fill type="solid" color2="#3f3f3f" detectmouseclick="t"/>
                          <v:stroke color="black" weight="12600" joinstyle="round" endcap="flat"/>
                        </v:shape>
                      </v:group>
                      <v:shape id="shape_0" coordsize="15939,1515" path="m0,0l15938,1195l15938,1514l0,538l0,0e" fillcolor="#9f9f9f" stroked="t" style="position:absolute;left:1087917;top:102335;width:15937;height:1513">
                        <v:wrap v:type="none"/>
                        <v:fill type="solid" color2="#606060" detectmouseclick="t"/>
                        <v:stroke color="black" weight="12600" joinstyle="round" endcap="flat"/>
                      </v:shape>
                      <v:shape id="shape_0" coordsize="15247,1010" path="m0,0l15246,653l15246,1009l0,639l0,0e" fillcolor="#9f9f9f" stroked="t" style="position:absolute;left:1087917;top:103654;width:15245;height:1008">
                        <v:wrap v:type="none"/>
                        <v:fill type="solid" color2="#606060" detectmouseclick="t"/>
                        <v:stroke color="black" weight="12600" joinstyle="round" endcap="flat"/>
                      </v:shape>
                    </v:group>
                    <v:group id="shape_0" style="position:absolute;left:1248191;top:112559;width:172121;height:7587">
                      <v:group id="shape_0" style="position:absolute;left:1330756;top:114533;width:3693;height:2880">
                        <v:shape id="shape_0" coordsize="3407,2882" path="m3406,236l1550,0l1339,0l957,9l344,153l0,102l0,2881l517,2770l919,2770l919,2881l1339,2881l1645,2821l1645,371l3406,236e" fillcolor="white" stroked="t" style="position:absolute;left:1331044;top:114533;width:3405;height:2880">
                          <v:wrap v:type="none"/>
                          <v:fill type="solid" color2="black" detectmouseclick="t"/>
                          <v:stroke color="black" weight="12600" joinstyle="round" endcap="flat"/>
                        </v:shape>
                        <v:shape id="shape_0" coordsize="270,2782" path="m269,0l269,2781l0,2781l0,23l269,0e" fillcolor="silver" stroked="t" style="position:absolute;left:1330756;top:114632;width:268;height:2780">
                          <v:wrap v:type="none"/>
                          <v:fill type="solid" color2="#3f3f3f" detectmouseclick="t"/>
                          <v:stroke color="black" weight="12600" joinstyle="round" endcap="flat"/>
                        </v:shape>
                        <v:shape id="shape_0" coordsize="405,2882" path="m0,9l404,0l404,2881l0,2881l0,9e" fillcolor="silver" stroked="t" style="position:absolute;left:1331968;top:114533;width:403;height:2880">
                          <v:wrap v:type="none"/>
                          <v:fill type="solid" color2="#3f3f3f" detectmouseclick="t"/>
                          <v:stroke color="black" weight="12600" joinstyle="round" endcap="flat"/>
                        </v:shape>
                        <v:shape id="shape_0" coordsize="559,2742" path="m0,2741l0,134l558,0l558,2741l0,2741e" fillcolor="black" stroked="t" style="position:absolute;left:1331391;top:114591;width:557;height:2740">
                          <v:wrap v:type="none"/>
                          <v:fill type="solid" color2="white" detectmouseclick="t"/>
                          <v:stroke color="black" weight="12600" joinstyle="round" endcap="flat"/>
                        </v:shape>
                      </v:group>
                      <v:group id="shape_0" style="position:absolute;left:1414273;top:115428;width:6039;height:4718">
                        <v:shape id="shape_0" coordsize="5597,4720" path="m5596,403l2602,0l2234,0l1620,12l565,255l0,172l0,4707l834,4517l1571,4517l1571,4719l2282,4719l2725,4612l2725,617l5596,403e" fillcolor="white" stroked="t" style="position:absolute;left:1414717;top:115428;width:5595;height:4718">
                          <v:wrap v:type="none"/>
                          <v:fill type="solid" color2="black" detectmouseclick="t"/>
                          <v:stroke color="black" weight="12600" joinstyle="round" endcap="flat"/>
                        </v:shape>
                        <v:shape id="shape_0" coordsize="494,4542" path="m493,0l493,4541l0,4541l0,29l493,0e" fillcolor="silver" stroked="t" style="position:absolute;left:1414273;top:115596;width:492;height:4540">
                          <v:wrap v:type="none"/>
                          <v:fill type="solid" color2="#3f3f3f" detectmouseclick="t"/>
                          <v:stroke color="black" weight="12600" joinstyle="round" endcap="flat"/>
                        </v:shape>
                        <v:shape id="shape_0" coordsize="642,4720" path="m0,12l641,0l641,4719l0,4719l0,12e" fillcolor="silver" stroked="t" style="position:absolute;left:1416294;top:115428;width:640;height:4718">
                          <v:wrap v:type="none"/>
                          <v:fill type="solid" color2="#3f3f3f" detectmouseclick="t"/>
                          <v:stroke color="black" weight="12600" joinstyle="round" endcap="flat"/>
                        </v:shape>
                        <v:shape id="shape_0" coordsize="987,4466" path="m0,4465l0,225l986,0l986,4465l0,4465e" fillcolor="black" stroked="t" style="position:absolute;left:1415284;top:115532;width:985;height:4464">
                          <v:wrap v:type="none"/>
                          <v:fill type="solid" color2="white" detectmouseclick="t"/>
                          <v:stroke color="black" weight="12600" joinstyle="round" endcap="flat"/>
                        </v:shape>
                      </v:group>
                      <v:group id="shape_0" style="position:absolute;left:1279028;top:113494;width:2345;height:1864">
                        <v:shape id="shape_0" coordsize="2163,1866" path="m2162,157l989,0l853,0l640,7l229,100l0,74l0,1865l335,1791l609,1791l609,1865l853,1865l1066,1824l1066,249l2162,157e" fillcolor="white" stroked="t" style="position:absolute;left:1279212;top:113494;width:2161;height:1864">
                          <v:wrap v:type="none"/>
                          <v:fill type="solid" color2="black" detectmouseclick="t"/>
                          <v:stroke color="black" weight="12600" joinstyle="round" endcap="flat"/>
                        </v:shape>
                        <v:shape id="shape_0" coordsize="201,1800" path="m200,0l200,1799l0,1799l0,15l200,0e" fillcolor="silver" stroked="t" style="position:absolute;left:1279028;top:113559;width:199;height:1798">
                          <v:wrap v:type="none"/>
                          <v:fill type="solid" color2="#3f3f3f" detectmouseclick="t"/>
                          <v:stroke color="black" weight="12600" joinstyle="round" endcap="flat"/>
                        </v:shape>
                        <v:shape id="shape_0" coordsize="262,1866" path="m0,15l261,0l261,1865l0,1865l0,15e" fillcolor="silver" stroked="t" style="position:absolute;left:1279795;top:113494;width:260;height:1864">
                          <v:wrap v:type="none"/>
                          <v:fill type="solid" color2="#3f3f3f" detectmouseclick="t"/>
                          <v:stroke color="black" weight="12600" joinstyle="round" endcap="flat"/>
                        </v:shape>
                        <v:shape id="shape_0" coordsize="369,1779" path="m0,1778l0,82l368,0l368,1778l0,1778e" fillcolor="black" stroked="t" style="position:absolute;left:1279412;top:113533;width:367;height:1777">
                          <v:wrap v:type="none"/>
                          <v:fill type="solid" color2="white" detectmouseclick="t"/>
                          <v:stroke color="black" weight="12600" joinstyle="round" endcap="flat"/>
                        </v:shape>
                      </v:group>
                      <v:group id="shape_0" style="position:absolute;left:1248191;top:112559;width:1759;height:1256">
                        <v:shape id="shape_0" coordsize="1641,1258" path="m1640,104l754,0l661,0l476,6l185,70l0,49l0,1248l238,1202l450,1202l450,1257l661,1257l807,1230l807,165l1640,104e" fillcolor="white" stroked="t" style="position:absolute;left:1248311;top:112559;width:1639;height:1256">
                          <v:wrap v:type="none"/>
                          <v:fill type="solid" color2="black" detectmouseclick="t"/>
                          <v:stroke color="black" weight="12600" joinstyle="round" endcap="flat"/>
                        </v:shape>
                        <v:shape id="shape_0" coordsize="108,1202" path="m107,0l107,1201l0,1201l0,6l107,0e" fillcolor="silver" stroked="t" style="position:absolute;left:1248191;top:112607;width:106;height:1200">
                          <v:wrap v:type="none"/>
                          <v:fill type="solid" color2="#3f3f3f" detectmouseclick="t"/>
                          <v:stroke color="black" weight="12600" joinstyle="round" endcap="flat"/>
                        </v:shape>
                        <v:shape id="shape_0" coordsize="201,1258" path="m0,6l200,0l200,1257l0,1257l0,6e" fillcolor="silver" stroked="t" style="position:absolute;left:1248765;top:112559;width:199;height:1256">
                          <v:wrap v:type="none"/>
                          <v:fill type="solid" color2="#3f3f3f" detectmouseclick="t"/>
                          <v:stroke color="black" weight="12600" joinstyle="round" endcap="flat"/>
                        </v:shape>
                        <v:shape id="shape_0" coordsize="254,1190" path="m0,1189l0,61l253,0l253,1189l0,1189e" fillcolor="black" stroked="t" style="position:absolute;left:1248498;top:112586;width:252;height:1188">
                          <v:wrap v:type="none"/>
                          <v:fill type="solid" color2="white" detectmouseclick="t"/>
                          <v:stroke color="black" weight="12600" joinstyle="round" endcap="flat"/>
                        </v:shape>
                      </v:group>
                    </v:group>
                  </v:group>
                </v:group>
              </v:group>
              <v:group id="shape_0" style="position:absolute;left:15163;top:67563;width:507444;height:5029502">
                <v:group id="shape_0" style="position:absolute;left:29021;top:185906;width:493586;height:4911159">
                  <v:rect id="shape_0" fillcolor="#8080ff" stroked="t" style="position:absolute;left:29021;top:185906;width:70330;height:56094">
                    <v:wrap v:type="none"/>
                    <v:fill type="solid" color2="#7f7f00" detectmouseclick="t"/>
                    <v:stroke color="black" weight="12600" joinstyle="miter" endcap="flat"/>
                  </v:rect>
                  <v:group id="shape_0" style="position:absolute;left:103196;top:544223;width:419411;height:4552842">
                    <v:group id="shape_0" style="position:absolute;left:161014;top:1209729;width:361593;height:3887336">
                      <v:group id="shape_0" style="position:absolute;left:403253;top:2296346;width:119354;height:2396574">
                        <v:group id="shape_0" style="position:absolute;left:443144;top:2296346;width:79463;height:2396574">
                          <v:group id="shape_0" style="position:absolute;left:443144;top:2296346;width:9111;height:2636">
                            <v:shape id="shape_0" coordsize="6762,2388" path="m53,0l6761,814l6761,2387l0,1517l53,0e" fillcolor="#9f9f9f" stroked="t" style="position:absolute;left:445495;top:2296346;width:6760;height:2386">
                              <v:wrap v:type="none"/>
                              <v:fill type="solid" color2="#606060" detectmouseclick="t"/>
                              <v:stroke color="black" weight="12600" joinstyle="round" endcap="flat"/>
                            </v:shape>
                            <v:shape id="shape_0" coordsize="2379,2638" path="m2378,0l2378,1515l0,2637l0,1122l2378,0e" fillcolor="gray" stroked="t" style="position:absolute;left:443144;top:2296346;width:2377;height:2636">
                              <v:wrap v:type="none"/>
                              <v:fill type="solid" color2="#7f7f7f" detectmouseclick="t"/>
                              <v:stroke color="black" weight="12600" joinstyle="round" endcap="flat"/>
                            </v:shape>
                            <v:shape id="shape_0" coordsize="1524,1833" path="m0,1832l0,761l1523,0l1523,958l0,1832e" fillcolor="#3f3f3f" stroked="t" style="position:absolute;left:443571;top:2296762;width:1522;height:1831">
                              <v:wrap v:type="none"/>
                              <v:fill type="solid" color2="silver" detectmouseclick="t"/>
                              <v:stroke color="black" weight="12600" joinstyle="round" endcap="flat"/>
                            </v:shape>
                          </v:group>
                          <v:group id="shape_0" style="position:absolute;left:465049;top:3858343;width:57558;height:834577">
                            <v:shape id="shape_0" coordsize="22165,833596" path="m0,19039l22164,0l22030,-18373l0,-21412l0,19039e" fillcolor="#9f9f9f" stroked="t" style="position:absolute;left:465049;top:3859326;width:22163;height:833594">
                              <v:wrap v:type="none"/>
                              <v:fill type="solid" color2="#606060" detectmouseclick="t"/>
                              <v:stroke color="black" weight="12600" joinstyle="round" endcap="flat"/>
                            </v:shape>
                            <v:shape id="shape_0" coordsize="35195,833596" path="m0,0l28557,28361l28557,10700l31105,16270l32177,-32047l-30342,-18373l0,-18373l0,0e" fillcolor="silver" stroked="t" style="position:absolute;left:487414;top:3858343;width:35193;height:833594">
                              <v:wrap v:type="none"/>
                              <v:fill type="solid" color2="#3f3f3f" detectmouseclick="t"/>
                              <v:stroke color="black" weight="12600" joinstyle="round" endcap="flat"/>
                            </v:shape>
                            <v:shape id="shape_0" coordsize="35195,832121" path="m0,0l28557,26842l28557,9223l31105,15300l32177,32014l-30342,-19848l0,-19848l0,0e" stroked="t" style="position:absolute;left:487414;top:3860800;width:35193;height:832119">
                              <v:wrap v:type="none"/>
                              <v:fill on="false" detectmouseclick="t"/>
                              <v:stroke color="black" weight="12600" joinstyle="round" endcap="flat"/>
                            </v:shape>
                          </v:group>
                        </v:group>
                        <v:group id="shape_0" style="position:absolute;left:403253;top:3637907;width:54457;height:886281">
                          <v:group id="shape_0" style="position:absolute;left:444735;top:3721281;width:12975;height:747451">
                            <v:shape id="shape_0" coordsize="12915,35638" path="m0,0l12914,3239l12914,-29899l0,31472l0,0e" fillcolor="black" stroked="t" style="position:absolute;left:444796;top:4301972;width:12913;height:35636">
                              <v:wrap v:type="none"/>
                              <v:fill type="solid" color2="white" detectmouseclick="t"/>
                              <v:stroke color="black" weight="12600" joinstyle="round" endcap="flat"/>
                            </v:shape>
                            <v:rect id="shape_0" fillcolor="black" stroked="t" style="position:absolute;left:444735;top:4438578;width:12974;height:30153">
                              <v:wrap v:type="none"/>
                              <v:fill type="solid" color2="white" detectmouseclick="t"/>
                              <v:stroke color="black" weight="12600" joinstyle="miter" endcap="flat"/>
                            </v:rect>
                            <v:rect id="shape_0" fillcolor="black" stroked="t" style="position:absolute;left:444735;top:4393348;width:12974;height:30153">
                              <v:wrap v:type="none"/>
                              <v:fill type="solid" color2="white" detectmouseclick="t"/>
                              <v:stroke color="black" weight="12600" joinstyle="miter" endcap="flat"/>
                            </v:rect>
                            <v:rect id="shape_0" fillcolor="black" stroked="t" style="position:absolute;left:444796;top:4348574;width:12913;height:30153">
                              <v:wrap v:type="none"/>
                              <v:fill type="solid" color2="white" detectmouseclick="t"/>
                              <v:stroke color="black" weight="12600" joinstyle="miter" endcap="flat"/>
                            </v:rect>
                            <v:shape id="shape_0" coordsize="12855,34267" path="m0,0l12854,5093l12854,-31270l0,30098l0,0e" fillcolor="black" stroked="t" style="position:absolute;left:444796;top:4257655;width:12853;height:34265">
                              <v:wrap v:type="none"/>
                              <v:fill type="solid" color2="white" detectmouseclick="t"/>
                              <v:stroke color="black" weight="12600" joinstyle="round" endcap="flat"/>
                            </v:shape>
                            <v:shape id="shape_0" coordsize="12915,38379" path="m0,0l12914,10172l12914,-27158l0,30980l0,0e" fillcolor="black" stroked="t" style="position:absolute;left:444735;top:4211968;width:12913;height:38377">
                              <v:wrap v:type="none"/>
                              <v:fill type="solid" color2="white" detectmouseclick="t"/>
                              <v:stroke color="black" weight="12600" joinstyle="round" endcap="flat"/>
                            </v:shape>
                            <v:shape id="shape_0" coordsize="12976,41577" path="m0,0l12975,12473l12975,-23960l0,31413l0,0e" fillcolor="black" stroked="t" style="position:absolute;left:444735;top:4166280;width:12974;height:41575">
                              <v:wrap v:type="none"/>
                              <v:fill type="solid" color2="white" detectmouseclick="t"/>
                              <v:stroke color="black" weight="12600" joinstyle="round" endcap="flat"/>
                            </v:shape>
                            <v:shape id="shape_0" coordsize="12976,47060" path="m0,0l12975,18637l12975,-18477l0,30286l0,0e" fillcolor="black" stroked="t" style="position:absolute;left:444735;top:4121049;width:12974;height:47058">
                              <v:wrap v:type="none"/>
                              <v:fill type="solid" color2="white" detectmouseclick="t"/>
                              <v:stroke color="black" weight="12600" joinstyle="round" endcap="flat"/>
                            </v:shape>
                            <v:shape id="shape_0" coordsize="12976,48430" path="m0,0l12975,20023l12975,-17107l0,31665l0,0e" fillcolor="black" stroked="t" style="position:absolute;left:444735;top:4076275;width:12974;height:48428">
                              <v:wrap v:type="none"/>
                              <v:fill type="solid" color2="white" detectmouseclick="t"/>
                              <v:stroke color="black" weight="12600" joinstyle="round" endcap="flat"/>
                            </v:shape>
                            <v:shape id="shape_0" coordsize="12976,52542" path="m0,0l12975,24178l12975,-12995l0,31618l0,0e" fillcolor="black" stroked="t" style="position:absolute;left:444735;top:4030587;width:12974;height:52540">
                              <v:wrap v:type="none"/>
                              <v:fill type="solid" color2="white" detectmouseclick="t"/>
                              <v:stroke color="black" weight="12600" joinstyle="round" endcap="flat"/>
                            </v:shape>
                            <v:shape id="shape_0" coordsize="12976,55283" path="m0,0l12975,22763l12975,-10254l0,31125l0,0e" fillcolor="black" stroked="t" style="position:absolute;left:444735;top:3984900;width:12974;height:55281">
                              <v:wrap v:type="none"/>
                              <v:fill type="solid" color2="white" detectmouseclick="t"/>
                              <v:stroke color="black" weight="12600" joinstyle="round" endcap="flat"/>
                            </v:shape>
                            <v:shape id="shape_0" coordsize="12825,54370" path="m0,0l12824,25094l12824,-11167l0,29275l0,0e" fillcolor="black" stroked="t" style="position:absolute;left:444886;top:3940126;width:12823;height:54368">
                              <v:wrap v:type="none"/>
                              <v:fill type="solid" color2="white" detectmouseclick="t"/>
                              <v:stroke color="black" weight="12600" joinstyle="round" endcap="flat"/>
                            </v:shape>
                            <v:shape id="shape_0" coordsize="12976,59852" path="m60,0l12975,29458l12975,-5685l0,32731l60,0e" fillcolor="black" stroked="t" style="position:absolute;left:444735;top:3892610;width:12974;height:59850">
                              <v:wrap v:type="none"/>
                              <v:fill type="solid" color2="white" detectmouseclick="t"/>
                              <v:stroke color="black" weight="12600" joinstyle="round" endcap="flat"/>
                            </v:shape>
                            <v:shape id="shape_0" coordsize="12976,64421" path="m0,0l12975,30809l12975,-1116l0,-30525l0,0e" fillcolor="black" stroked="t" style="position:absolute;left:444735;top:3842811;width:12974;height:64419">
                              <v:wrap v:type="none"/>
                              <v:fill type="solid" color2="white" detectmouseclick="t"/>
                              <v:stroke color="black" weight="12600" joinstyle="round" endcap="flat"/>
                            </v:shape>
                            <v:shape id="shape_0" coordsize="12976,53456" path="m0,0l12975,27425l12975,-12081l0,26030l0,0e" fillcolor="black" stroked="t" style="position:absolute;left:444735;top:3803520;width:12974;height:53454">
                              <v:wrap v:type="none"/>
                              <v:fill type="solid" color2="white" detectmouseclick="t"/>
                              <v:stroke color="black" weight="12600" joinstyle="round" endcap="flat"/>
                            </v:shape>
                            <v:shape id="shape_0" coordsize="12976,57111" path="m0,0l12975,26001l12975,-8426l0,30180l0,0e" fillcolor="black" stroked="t" style="position:absolute;left:444735;top:3759202;width:12974;height:57109">
                              <v:wrap v:type="none"/>
                              <v:fill type="solid" color2="white" detectmouseclick="t"/>
                              <v:stroke color="black" weight="12600" joinstyle="round" endcap="flat"/>
                            </v:shape>
                            <v:shape id="shape_0" coordsize="12976,52999" path="m0,0l12975,25104l12975,-12538l0,26964l0,0e" fillcolor="black" stroked="t" style="position:absolute;left:444735;top:3721281;width:12974;height:52997">
                              <v:wrap v:type="none"/>
                              <v:fill type="solid" color2="white" detectmouseclick="t"/>
                              <v:stroke color="black" weight="12600" joinstyle="round" endcap="flat"/>
                            </v:shape>
                          </v:group>
                          <v:group id="shape_0" style="position:absolute;left:439299;top:3750477;width:7960;height:773711">
                            <v:line id="shape_0" from="447260,3770923" to="447260,4514429" stroked="t" style="position:absolute">
                              <v:stroke color="black" weight="12600" joinstyle="miter" endcap="flat"/>
                              <v:fill on="false" detectmouseclick="t"/>
                            </v:line>
                            <v:line id="shape_0" from="446106,3768600" to="446106,4517682" stroked="t" style="position:absolute">
                              <v:stroke color="black" weight="12600" joinstyle="miter" endcap="flat"/>
                              <v:fill on="false" detectmouseclick="t"/>
                            </v:line>
                            <v:line id="shape_0" from="444881,3763953" to="444881,4518612" stroked="t" style="position:absolute">
                              <v:stroke color="black" weight="12600" joinstyle="miter" endcap="flat"/>
                              <v:fill on="false" detectmouseclick="t"/>
                            </v:line>
                            <v:line id="shape_0" from="443821,3761164" to="443821,4521864" stroked="t" style="position:absolute">
                              <v:stroke color="black" weight="12600" joinstyle="miter" endcap="flat"/>
                              <v:fill on="false" detectmouseclick="t"/>
                            </v:line>
                            <v:line id="shape_0" from="442596,3757911" to="442596,4523258" stroked="t" style="position:absolute">
                              <v:stroke color="black" weight="12600" joinstyle="miter" endcap="flat"/>
                              <v:fill on="false" detectmouseclick="t"/>
                            </v:line>
                            <v:line id="shape_0" from="441536,3756053" to="441536,4512106" stroked="t" style="position:absolute">
                              <v:stroke color="black" weight="12600" joinstyle="miter" endcap="flat"/>
                              <v:fill on="false" detectmouseclick="t"/>
                            </v:line>
                            <v:line id="shape_0" from="440430,3756053" to="440430,4515823" stroked="t" style="position:absolute">
                              <v:stroke color="black" weight="12600" joinstyle="miter" endcap="flat"/>
                              <v:fill on="false" detectmouseclick="t"/>
                            </v:line>
                            <v:line id="shape_0" from="439299,3750477" to="439299,4524188" stroked="t" style="position:absolute">
                              <v:stroke color="black" weight="12600" joinstyle="miter" endcap="flat"/>
                              <v:fill on="false" detectmouseclick="t"/>
                            </v:line>
                          </v:group>
                          <v:group id="shape_0" style="position:absolute;left:403253;top:3637907;width:7449;height:615465">
                            <v:line id="shape_0" from="403343,3637907" to="410702,3701732" stroked="t" style="position:absolute">
                              <v:stroke color="black" weight="12600" joinstyle="miter" endcap="flat"/>
                              <v:fill on="false" detectmouseclick="t"/>
                            </v:line>
                            <v:line id="shape_0" from="403435,3678109" to="410657,3736546" stroked="t" style="position:absolute">
                              <v:stroke color="black" weight="12600" joinstyle="miter" endcap="flat"/>
                              <v:fill on="false" detectmouseclick="t"/>
                            </v:line>
                            <v:shape id="shape_0" coordsize="7316,58853" path="m7315,0l0,-6684l0,-6684e" stroked="t" style="position:absolute;left:403343;top:3713752;width:7314;height:58851">
                              <v:stroke color="black" weight="12600" joinstyle="round" endcap="flat"/>
                              <v:fill on="false" detectmouseclick="t"/>
                            </v:shape>
                            <v:line id="shape_0" from="403343,3758928" to="410657,3812392" stroked="t" style="position:absolute">
                              <v:stroke color="black" weight="12600" joinstyle="miter" endcap="flat"/>
                              <v:fill on="false" detectmouseclick="t"/>
                            </v:line>
                            <v:line id="shape_0" from="403343,3801202" to="410657,3848863" stroked="t" style="position:absolute">
                              <v:stroke color="black" weight="12600" joinstyle="miter" endcap="flat"/>
                              <v:fill on="false" detectmouseclick="t"/>
                            </v:line>
                            <v:line id="shape_0" from="403343,3841819" to="410657,3885335" stroked="t" style="position:absolute">
                              <v:stroke color="black" weight="12600" joinstyle="miter" endcap="flat"/>
                              <v:fill on="false" detectmouseclick="t"/>
                            </v:line>
                            <v:line id="shape_0" from="403343,3882850" to="410657,3923051" stroked="t" style="position:absolute">
                              <v:stroke color="black" weight="12600" joinstyle="miter" endcap="flat"/>
                              <v:fill on="false" detectmouseclick="t"/>
                            </v:line>
                            <v:line id="shape_0" from="403253,3925124" to="410680,3961181" stroked="t" style="position:absolute">
                              <v:stroke color="black" weight="12600" joinstyle="miter" endcap="flat"/>
                              <v:fill on="false" detectmouseclick="t"/>
                            </v:line>
                            <v:line id="shape_0" from="403343,3966155" to="410657,3995580" stroked="t" style="position:absolute">
                              <v:stroke color="black" weight="12600" joinstyle="miter" endcap="flat"/>
                              <v:fill on="false" detectmouseclick="t"/>
                            </v:line>
                            <v:line id="shape_0" from="403253,4007601" to="410680,4035783" stroked="t" style="position:absolute">
                              <v:stroke color="black" weight="12600" joinstyle="miter" endcap="flat"/>
                              <v:fill on="false" detectmouseclick="t"/>
                            </v:line>
                            <v:line id="shape_0" from="403253,4048631" to="410680,4071011" stroked="t" style="position:absolute">
                              <v:stroke color="black" weight="12600" joinstyle="miter" endcap="flat"/>
                              <v:fill on="false" detectmouseclick="t"/>
                            </v:line>
                            <v:line id="shape_0" from="403343,4089249" to="410702,4109557" stroked="t" style="position:absolute">
                              <v:stroke color="black" weight="12600" joinstyle="miter" endcap="flat"/>
                              <v:fill on="false" detectmouseclick="t"/>
                            </v:line>
                            <v:line id="shape_0" from="403253,4130279" to="410680,4146442" stroked="t" style="position:absolute">
                              <v:stroke color="black" weight="12600" joinstyle="miter" endcap="flat"/>
                              <v:fill on="false" detectmouseclick="t"/>
                            </v:line>
                            <v:line id="shape_0" from="403617,4171725" to="410634,4181671" stroked="t" style="position:absolute">
                              <v:stroke color="black" weight="12600" joinstyle="miter" endcap="flat"/>
                              <v:fill on="false" detectmouseclick="t"/>
                            </v:line>
                            <v:line id="shape_0" from="403571,4212341" to="410679,4218143" stroked="t" style="position:absolute">
                              <v:stroke color="black" weight="12600" joinstyle="miter" endcap="flat"/>
                              <v:fill on="false" detectmouseclick="t"/>
                            </v:line>
                            <v:line id="shape_0" from="403526,4253372" to="410680,4253372" stroked="t" style="position:absolute">
                              <v:stroke color="black" weight="12600" joinstyle="miter" endcap="flat"/>
                              <v:fill on="false" detectmouseclick="t"/>
                            </v:line>
                          </v:group>
                        </v:group>
                      </v:group>
                      <v:group id="shape_0" style="position:absolute;left:161014;top:1209729;width:26468;height:3887336">
                        <v:shape id="shape_0" coordsize="23690,174756" path="m0,0l23563,5369l23689,-21853l0,-21853l0,0e" fillcolor="silver" stroked="t" style="position:absolute;left:161014;top:1209989;width:23688;height:174754">
                          <v:wrap v:type="none"/>
                          <v:fill type="solid" color2="#3f3f3f" detectmouseclick="t"/>
                          <v:stroke color="black" weight="12600" joinstyle="round" endcap="flat"/>
                        </v:shape>
                        <v:shape id="shape_0" coordsize="23564,175017" path="m0,0l23563,5369l23563,-21592l0,-21592l0,0e" stroked="t" style="position:absolute;left:161014;top:1209729;width:23562;height:175015">
                          <v:wrap v:type="none"/>
                          <v:fill on="false" detectmouseclick="t"/>
                          <v:stroke color="black" weight="12600" joinstyle="round" endcap="flat"/>
                        </v:shape>
                        <v:group id="shape_0" style="position:absolute;left:169219;top:2729621;width:18263;height:2367444">
                          <v:group id="shape_0" style="position:absolute;left:169219;top:2729621;width:1692;height:317078">
                            <v:shape id="shape_0" coordsize="1694,317080" path="m0,24521l1693,0l1693,-10601l0,-10601l0,24521e" fillcolor="#9f9f9f" stroked="t" style="position:absolute;left:169219;top:2729621;width:1692;height:317078">
                              <v:wrap v:type="none"/>
                              <v:fill type="solid" color2="#606060" detectmouseclick="t"/>
                              <v:stroke color="black" weight="12600" joinstyle="round" endcap="flat"/>
                            </v:shape>
                            <v:line id="shape_0" from="170377,2736930" to="170392,3039628" stroked="t" style="position:absolute">
                              <v:stroke color="black" weight="12600" joinstyle="miter" endcap="flat"/>
                              <v:fill on="false" detectmouseclick="t"/>
                            </v:line>
                            <v:line id="shape_0" from="169833,2745417" to="169833,3040806" stroked="t" style="position:absolute">
                              <v:stroke color="black" weight="12600" joinstyle="miter" endcap="flat"/>
                              <v:fill on="false" detectmouseclick="t"/>
                            </v:line>
                            <v:rect id="shape_0" fillcolor="black" stroked="t" style="position:absolute;left:170282;top:3026426;width:275;height:17680">
                              <v:wrap v:type="none"/>
                              <v:fill type="solid" color2="white" detectmouseclick="t"/>
                              <v:stroke color="black" weight="12600" joinstyle="miter" endcap="flat"/>
                            </v:rect>
                            <v:rect id="shape_0" fillcolor="black" stroked="t" style="position:absolute;left:169715;top:3026426;width:275;height:17680">
                              <v:wrap v:type="none"/>
                              <v:fill type="solid" color2="white" detectmouseclick="t"/>
                              <v:stroke color="black" weight="12600" joinstyle="miter" endcap="flat"/>
                            </v:rect>
                          </v:group>
                          <v:group id="shape_0" style="position:absolute;left:185834;top:3048327;width:1648;height:2048738">
                            <v:group id="shape_0" style="position:absolute;left:185944;top:3048327;width:862;height:1710">
                              <v:rect id="shape_0" fillcolor="black" stroked="t" style="position:absolute;left:186485;top:3048327;width:120;height:1709">
                                <v:wrap v:type="none"/>
                                <v:fill type="solid" color2="white" detectmouseclick="t"/>
                                <v:stroke color="black" weight="12600" joinstyle="miter" endcap="flat"/>
                              </v:rect>
                              <v:rect id="shape_0" fillcolor="black" stroked="t" style="position:absolute;left:186681;top:3048327;width:124;height:1709">
                                <v:wrap v:type="none"/>
                                <v:fill type="solid" color2="white" detectmouseclick="t"/>
                                <v:stroke color="black" weight="12600" joinstyle="miter" endcap="flat"/>
                              </v:rect>
                              <v:rect id="shape_0" fillcolor="black" stroked="t" style="position:absolute;left:185944;top:3048327;width:124;height:1671">
                                <v:wrap v:type="none"/>
                                <v:fill type="solid" color2="white" detectmouseclick="t"/>
                                <v:stroke color="black" weight="12600" joinstyle="miter" endcap="flat"/>
                              </v:rect>
                              <v:rect id="shape_0" fillcolor="black" stroked="t" style="position:absolute;left:186150;top:3048327;width:124;height:1671">
                                <v:wrap v:type="none"/>
                                <v:fill type="solid" color2="white" detectmouseclick="t"/>
                                <v:stroke color="black" weight="12600" joinstyle="miter" endcap="flat"/>
                              </v:rect>
                            </v:group>
                            <v:group id="shape_0" style="position:absolute;left:186029;top:3603178;width:1453;height:256403">
                              <v:shape id="shape_0" coordsize="1446,17284" path="m0,0l1445,8642l1445,17283l0,8642l0,0e" fillcolor="black" stroked="t" style="position:absolute;left:186038;top:3603178;width:1444;height:17282">
                                <v:wrap v:type="none"/>
                                <v:fill type="solid" color2="white" detectmouseclick="t"/>
                                <v:stroke color="black" weight="12600" joinstyle="round" endcap="flat"/>
                              </v:shape>
                              <v:shape id="shape_0" coordsize="1446,17758" path="m0,0l1445,9119l1445,17757l0,8638l0,0e" fillcolor="black" stroked="t" style="position:absolute;left:186038;top:3617146;width:1444;height:17756">
                                <v:wrap v:type="none"/>
                                <v:fill type="solid" color2="white" detectmouseclick="t"/>
                                <v:stroke color="black" weight="12600" joinstyle="round" endcap="flat"/>
                              </v:shape>
                              <v:shape id="shape_0" coordsize="1438,17758" path="m0,0l1437,9119l1437,17757l0,8638l0,0e" fillcolor="black" stroked="t" style="position:absolute;left:186046;top:3632535;width:1436;height:17756">
                                <v:wrap v:type="none"/>
                                <v:fill type="solid" color2="white" detectmouseclick="t"/>
                                <v:stroke color="black" weight="12600" joinstyle="round" endcap="flat"/>
                              </v:shape>
                              <v:shape id="shape_0" coordsize="1446,17284" path="m0,0l1445,8642l1445,17283l0,8642l0,0e" fillcolor="black" stroked="t" style="position:absolute;left:186038;top:3647450;width:1444;height:17282">
                                <v:wrap v:type="none"/>
                                <v:fill type="solid" color2="white" detectmouseclick="t"/>
                                <v:stroke color="black" weight="12600" joinstyle="round" endcap="flat"/>
                              </v:shape>
                              <v:shape id="shape_0" coordsize="1446,16573" path="m0,0l1445,7926l1445,16572l0,8646l0,0e" fillcolor="black" stroked="t" style="position:absolute;left:186038;top:3662366;width:1444;height:16571">
                                <v:wrap v:type="none"/>
                                <v:fill type="solid" color2="white" detectmouseclick="t"/>
                                <v:stroke color="black" weight="12600" joinstyle="round" endcap="flat"/>
                              </v:shape>
                              <v:shape id="shape_0" coordsize="1446,16337" path="m0,0l1445,7688l1445,16336l0,8648l0,0e" fillcolor="black" stroked="t" style="position:absolute;left:186038;top:3676571;width:1444;height:16335">
                                <v:wrap v:type="none"/>
                                <v:fill type="solid" color2="white" detectmouseclick="t"/>
                                <v:stroke color="black" weight="12600" joinstyle="round" endcap="flat"/>
                              </v:shape>
                              <v:shape id="shape_0" coordsize="1438,16573" path="m0,0l1437,7926l1437,16572l0,9127l0,0e" fillcolor="black" stroked="t" style="position:absolute;left:186046;top:3691013;width:1436;height:16571">
                                <v:wrap v:type="none"/>
                                <v:fill type="solid" color2="white" detectmouseclick="t"/>
                                <v:stroke color="black" weight="12600" joinstyle="round" endcap="flat"/>
                              </v:shape>
                              <v:shape id="shape_0" coordsize="1446,15864" path="m0,0l1445,7210l1445,15863l0,9374l0,0e" fillcolor="black" stroked="t" style="position:absolute;left:186038;top:3705692;width:1444;height:15862">
                                <v:wrap v:type="none"/>
                                <v:fill type="solid" color2="white" detectmouseclick="t"/>
                                <v:stroke color="black" weight="12600" joinstyle="round" endcap="flat"/>
                              </v:shape>
                              <v:shape id="shape_0" coordsize="1446,14916" path="m0,0l1445,6392l1445,14915l0,8523l0,0e" fillcolor="black" stroked="t" style="position:absolute;left:186038;top:3720607;width:1444;height:14914">
                                <v:wrap v:type="none"/>
                                <v:fill type="solid" color2="white" detectmouseclick="t"/>
                                <v:stroke color="black" weight="12600" joinstyle="round" endcap="flat"/>
                              </v:shape>
                              <v:shape id="shape_0" coordsize="1446,14206" path="m0,0l1445,5682l1445,14205l0,8997l0,0e" fillcolor="black" stroked="t" style="position:absolute;left:186038;top:3735286;width:1444;height:14204">
                                <v:wrap v:type="none"/>
                                <v:fill type="solid" color2="white" detectmouseclick="t"/>
                                <v:stroke color="black" weight="12600" joinstyle="round" endcap="flat"/>
                              </v:shape>
                              <v:shape id="shape_0" coordsize="1446,14916" path="m0,0l1445,6392l1445,14915l0,8996l0,0e" fillcolor="black" stroked="t" style="position:absolute;left:186038;top:3750675;width:1444;height:14914">
                                <v:wrap v:type="none"/>
                                <v:fill type="solid" color2="white" detectmouseclick="t"/>
                                <v:stroke color="black" weight="12600" joinstyle="round" endcap="flat"/>
                              </v:shape>
                              <v:shape id="shape_0" coordsize="1446,14443" path="m0,0l1445,5919l1445,14442l0,8997l0,0e" fillcolor="black" stroked="t" style="position:absolute;left:186038;top:3766538;width:1444;height:14441">
                                <v:wrap v:type="none"/>
                                <v:fill type="solid" color2="white" detectmouseclick="t"/>
                                <v:stroke color="black" weight="12600" joinstyle="round" endcap="flat"/>
                              </v:shape>
                              <v:shape id="shape_0" coordsize="1446,13259" path="m0,0l1445,4735l1445,13258l0,8996l0,0e" fillcolor="black" stroked="t" style="position:absolute;left:186038;top:3783821;width:1444;height:13257">
                                <v:wrap v:type="none"/>
                                <v:fill type="solid" color2="white" detectmouseclick="t"/>
                                <v:stroke color="black" weight="12600" joinstyle="round" endcap="flat"/>
                              </v:shape>
                              <v:shape id="shape_0" coordsize="1438,13259" path="m0,0l1437,4735l1437,13258l0,8996l0,0e" fillcolor="black" stroked="t" style="position:absolute;left:186038;top:3799683;width:1436;height:13257">
                                <v:wrap v:type="none"/>
                                <v:fill type="solid" color2="white" detectmouseclick="t"/>
                                <v:stroke color="black" weight="12600" joinstyle="round" endcap="flat"/>
                              </v:shape>
                              <v:shape id="shape_0" coordsize="1455,12786" path="m0,0l1454,4262l1454,12785l0,9234l0,0e" fillcolor="black" stroked="t" style="position:absolute;left:186029;top:3816019;width:1453;height:12784">
                                <v:wrap v:type="none"/>
                                <v:fill type="solid" color2="white" detectmouseclick="t"/>
                                <v:stroke color="black" weight="12600" joinstyle="round" endcap="flat"/>
                              </v:shape>
                              <v:shape id="shape_0" coordsize="1455,11602" path="m0,0l1454,3078l1454,11601l0,8997l0,0e" fillcolor="black" stroked="t" style="position:absolute;left:186029;top:3832592;width:1453;height:11600">
                                <v:wrap v:type="none"/>
                                <v:fill type="solid" color2="white" detectmouseclick="t"/>
                                <v:stroke color="black" weight="12600" joinstyle="round" endcap="flat"/>
                              </v:shape>
                              <v:shape id="shape_0" coordsize="1455,10655" path="m0,0l1454,2131l1454,10654l0,8997l0,0e" fillcolor="black" stroked="t" style="position:absolute;left:186029;top:3848928;width:1453;height:10653">
                                <v:wrap v:type="none"/>
                                <v:fill type="solid" color2="white" detectmouseclick="t"/>
                                <v:stroke color="black" weight="12600" joinstyle="round" endcap="flat"/>
                              </v:shape>
                            </v:group>
                            <v:group id="shape_0" style="position:absolute;left:185834;top:4753984;width:350;height:343081">
                              <v:group id="shape_0" style="position:absolute;left:185834;top:4759669;width:2;height:337396">
                                <v:line id="shape_0" from="185834,4759669" to="185834,5097065" stroked="t" style="position:absolute">
                                  <v:stroke color="black" weight="12600" joinstyle="miter" endcap="flat"/>
                                  <v:fill on="false" detectmouseclick="t"/>
                                </v:line>
                                <v:line id="shape_0" from="185837,4760253" to="185837,5097065" stroked="t" style="position:absolute">
                                  <v:stroke color="black" weight="12600" joinstyle="miter" endcap="flat"/>
                                  <v:fill on="false" detectmouseclick="t"/>
                                </v:line>
                              </v:group>
                              <v:group id="shape_0" style="position:absolute;left:186182;top:4753984;width:2;height:328408">
                                <v:line id="shape_0" from="186182,4753984" to="186182,5082392" stroked="t" style="position:absolute">
                                  <v:stroke color="black" weight="12600" joinstyle="miter" endcap="flat"/>
                                  <v:fill on="false" detectmouseclick="t"/>
                                </v:line>
                                <v:line id="shape_0" from="186185,4754560" to="186185,5082392" stroked="t" style="position:absolute">
                                  <v:stroke color="black" weight="12600" joinstyle="miter" endcap="flat"/>
                                  <v:fill on="false" detectmouseclick="t"/>
                                </v:line>
                              </v:group>
                            </v:group>
                          </v:group>
                        </v:group>
                      </v:group>
                    </v:group>
                    <v:group id="shape_0" style="position:absolute;left:103196;top:544223;width:207964;height:7418">
                      <v:shape id="shape_0" coordsize="32135,2386" path="m0,1265l240,1120l839,933l1559,851l2398,705l3477,518l4077,373l4317,290l4796,145l5635,104l6715,104l7794,145l8633,145l9712,104l10791,62l12110,0l13189,0l14029,0l14868,62l15947,104l17026,104l18105,0l18825,0l19904,62l20503,104l20983,145l22062,145l23141,145l24220,104l25300,0l26378,0l27218,104l27458,187l27817,332l27218,477l28057,477l29376,560l30215,622l31295,663l32134,747l31894,851l31295,892l30455,933l29376,1037l29616,1182l30215,1224l30215,1369l29376,1410l28297,1452l27817,1597l27817,1638l28297,1742l29616,1742l31055,1783l31295,1929l30695,2012l29976,2053l28537,2116l27458,2198l24820,2240l20263,2344l17026,2385l15587,2344l14269,2240l12949,2157l10791,2157l8873,2240l7314,2302l3237,2302l2158,2240l1079,2116l839,2012l1319,1929l2638,1783l3237,1638l2997,1493l1559,1410l240,1369l0,1265e" fillcolor="green" stroked="t" style="position:absolute;left:235460;top:549257;width:32133;height:2384">
                        <v:wrap v:type="none"/>
                        <v:fill type="solid" color2="#ff7fff" detectmouseclick="t"/>
                        <v:stroke color="black" weight="12600" joinstyle="round" endcap="flat"/>
                      </v:shape>
                      <v:shape id="shape_0" coordsize="19378,2324" path="m0,1203l0,1079l239,934l837,788l1675,643l2153,519l2393,374l2751,228l2990,145l3229,83l4067,83l4545,145l5143,145l5981,83l6459,41l7296,0l8133,0l8373,0l9210,41l9689,83l10526,41l11004,0l11603,0l12081,41l12679,83l12918,145l13516,145l14234,145l14832,41l15310,0l16148,0l16746,41l16746,186l16984,270l16746,415l17224,456l17822,519l18540,601l19138,601l19377,705l19377,788l19138,892l18540,892l17822,1016l18061,1120l18300,1203l18300,1348l17822,1389l17224,1452l16984,1535l16984,1639l17224,1680l18300,1722l18898,1763l19138,1867l18898,1949l18300,2053l17463,2095l16746,2137l15071,2240l12439,2323l10287,2323l9449,2323l8851,2198l7774,2137l6698,2137l5383,2240l4545,2282l1914,2240l1077,2198l598,2095l239,2012l598,1908l1675,1763l1914,1576l1914,1493l837,1389l0,1348l0,1203e" fillcolor="green" stroked="t" style="position:absolute;left:291784;top:549176;width:19376;height:2322">
                        <v:wrap v:type="none"/>
                        <v:fill type="solid" color2="#ff7fff" detectmouseclick="t"/>
                        <v:stroke color="black" weight="12600" joinstyle="round" endcap="flat"/>
                      </v:shape>
                      <v:shape id="shape_0" coordsize="16850,6829" path="m0,3623l239,3205l478,2723l717,2409l1315,2032l1793,1550l2151,1131l2390,796l2629,524l2868,377l3704,377l4302,461l4541,524l5377,335l5617,189l6453,42l7170,0l7528,84l8006,230l8604,377l9082,272l9679,84l10157,84l10755,189l10994,377l11232,524l11830,524l12308,461l12905,272l13383,84l13981,84l14459,272l14698,607l14698,901l14459,1320l15056,1403l15774,1592l16132,1780l16610,1885l16849,2157l16849,2409l16610,2597l16371,2681l15534,2953l15774,3330l16132,3519l16132,3896l15534,4084l15056,4189l14698,4524l14698,4754l15056,4943l15774,4985l16610,5131l16610,5467l16371,5739l15774,5969l15296,6158l14698,6346l13145,6535l10994,6786l9082,6828l8245,6828l7767,6493l6931,6304l5855,6262l4780,6535l3944,6681l1553,6639l1075,6493l478,6158l478,5844l478,5508l1553,5131l1793,4650l1553,4377l717,4084l239,3896l0,3623e" fillcolor="#3f5f00" stroked="t" style="position:absolute;left:184552;top:544223;width:16848;height:6827">
                        <v:wrap v:type="none"/>
                        <v:fill type="solid" color2="#c0a0ff" detectmouseclick="t"/>
                        <v:stroke color="black" weight="12600" joinstyle="round" endcap="flat"/>
                      </v:shape>
                      <v:shape id="shape_0" coordsize="15044,1856" path="m0,989l0,886l239,742l836,659l1074,557l1671,433l1910,289l1910,185l2149,103l2388,103l3223,103l3462,103l4059,103l4537,62l4895,62l5731,0l6208,0l6447,0l7044,62l7522,103l8118,62l8596,0l9193,0l9432,62l9670,103l10267,103l10506,103l11103,103l11581,62l11820,0l12655,0l12894,62l13252,144l13252,247l12894,330l13491,371l13969,433l14326,474l14804,474l15043,557l15043,659l14804,701l14566,742l13969,804l13969,886l14326,928l14326,1072l13969,1113l13491,1113l13252,1257l13252,1298l13491,1360l13969,1360l14804,1401l14804,1484l14804,1587l13969,1628l13729,1670l13252,1731l11581,1773l9670,1855l8118,1855l7283,1855l6805,1773l6208,1731l5134,1670l4298,1773l3462,1814l1314,1814l1074,1773l597,1670l239,1587l597,1484l1074,1401l1314,1257l1314,1216l836,1113l0,1072l0,989e" fillcolor="#3f5f00" stroked="t" style="position:absolute;left:216444;top:549624;width:15042;height:1854">
                        <v:wrap v:type="none"/>
                        <v:fill type="solid" color2="#c0a0ff" detectmouseclick="t"/>
                        <v:stroke color="black" weight="12600" joinstyle="round" endcap="flat"/>
                      </v:shape>
                      <v:shape id="shape_0" coordsize="15285,1856" path="m0,989l0,886l239,742l836,659l1314,557l1672,433l1911,289l2149,185l2388,103l2746,103l3224,103l3821,103l4060,103l4538,62l5135,62l5970,0l6448,0l6687,0l7045,62l7522,103l8359,62l8597,0l9194,0l9672,62l9911,103l10269,103l10746,103l11343,103l11821,62l12060,0l12657,0l13135,62l13135,144l13135,247l13135,330l13493,371l13970,433l14567,474l14807,474l15284,557l15284,659l14807,701l14567,742l13970,804l14209,886l14209,928l14209,1072l13970,1113l13732,1113l13135,1257l13135,1298l13732,1360l14209,1360l14807,1401l14807,1484l14807,1587l14209,1628l13732,1670l13135,1731l11821,1773l9672,1855l8359,1855l7522,1855l7045,1773l6209,1731l5135,1670l4299,1773l3463,1814l1672,1814l1075,1773l597,1670l239,1587l597,1484l1314,1401l1672,1257l1672,1216l836,1113l0,1072l0,989e" fillcolor="#3f5f00" stroked="t" style="position:absolute;left:199115;top:549624;width:15283;height:1854">
                        <v:wrap v:type="none"/>
                        <v:fill type="solid" color2="#c0a0ff" detectmouseclick="t"/>
                        <v:stroke color="black" weight="12600" joinstyle="round" endcap="flat"/>
                      </v:shape>
                      <v:shape id="shape_0" coordsize="19618,2324" path="m0,1203l239,1079l598,934l1077,788l1675,643l2153,519l2392,374l2751,228l2991,145l3469,83l4306,83l4905,145l5382,145l6220,83l6698,41l7536,0l8134,0l8612,0l9210,41l9928,83l10526,41l11364,0l11842,0l12440,41l12679,83l12919,145l13756,145l14235,145l15071,41l15311,0l16148,0l16746,41l16985,186l16985,270l16746,415l17225,456l18062,519l18540,601l19139,601l19617,705l19617,788l19139,892l18899,892l18062,975l18301,1120l18540,1203l18540,1348l18062,1389l17464,1452l16985,1535l16985,1639l17464,1680l18301,1680l19139,1722l19139,1867l18899,1949l18301,2053l17464,2095l16985,2198l15071,2240l12679,2282l10526,2323l9689,2323l8852,2240l8134,2137l6698,2137l5622,2240l4546,2282l1914,2282l1316,2240l598,2095l598,2012l837,1908l1675,1763l2153,1576l1914,1493l1077,1389l239,1348l0,1203e" fillcolor="#3f5f00" stroked="t" style="position:absolute;left:103196;top:548992;width:19616;height:2322">
                        <v:wrap v:type="none"/>
                        <v:fill type="solid" color2="#c0a0ff" detectmouseclick="t"/>
                        <v:stroke color="black" weight="12600" joinstyle="round" endcap="flat"/>
                      </v:shape>
                    </v:group>
                  </v:group>
                </v:group>
              </v:group>
              <v:group id="shape_0" style="position:absolute;left:166360;top:112599;width:2720534;height:244220">
                <v:group id="shape_0" style="position:absolute;left:415315;top:213790;width:2471579;height:143030">
                  <v:group id="shape_0" style="position:absolute;left:1060680;top:285471;width:1826214;height:71348">
                    <v:group id="shape_0" style="position:absolute;left:1770281;top:307373;width:1116613;height:49447">
                      <v:group id="shape_0" style="position:absolute;left:2432664;top:337012;width:454230;height:19808">
                        <v:group id="shape_0" style="position:absolute;left:2817892;top:354787;width:69002;height:2033">
                          <v:shape id="shape_0" coordsize="62794,1905" path="m0,1605l-2743,1904l-2743,735l22637,0l0,1303l0,1605e" fillcolor="#ffbf7f" stroked="t" style="position:absolute;left:2824102;top:354857;width:62792;height:1903">
                            <v:wrap v:type="none"/>
                            <v:fill type="solid" color2="#004080" detectmouseclick="t"/>
                            <v:stroke color="black" weight="12600" joinstyle="round" endcap="flat"/>
                          </v:shape>
                          <v:shape id="shape_0" coordsize="9267,757" path="m0,716l9266,756l6828,0l0,716e" fillcolor="#7f3f00" stroked="t" style="position:absolute;left:2862054;top:355923;width:9265;height:755">
                            <v:wrap v:type="none"/>
                            <v:fill type="solid" color2="#80c0ff" detectmouseclick="t"/>
                            <v:stroke color="black" weight="12600" joinstyle="round" endcap="flat"/>
                          </v:shape>
                          <v:shape id="shape_0" coordsize="27011,1371" path="m0,1370l5795,1370l27010,140l21510,0l0,1370e" fillcolor="#ffbf1f" stroked="t" style="position:absolute;left:2818779;top:354830;width:27009;height:1369">
                            <v:wrap v:type="none"/>
                            <v:fill type="solid" color2="#0040e0" detectmouseclick="t"/>
                            <v:stroke color="black" weight="12600" joinstyle="round" endcap="flat"/>
                          </v:shape>
                          <v:shape id="shape_0" coordsize="62498,1444" path="m0,1144l20176,0l-3039,876l-3039,1135l-14062,1443l-14062,926l-18491,926l-20755,689l20668,156l20668,252l18208,308l17716,274l0,1290l0,1144e" fillcolor="#bf7f3f" stroked="t" style="position:absolute;left:2824102;top:354927;width:62496;height:1442">
                            <v:wrap v:type="none"/>
                            <v:fill type="solid" color2="#4080c0" detectmouseclick="t"/>
                            <v:stroke color="black" weight="12600" joinstyle="round" endcap="flat"/>
                          </v:shape>
                          <v:shape id="shape_0" coordsize="57372,1416" path="m886,1415l22634,90l-11412,791l-8165,791l22141,0l0,1353l886,1415e" fillcolor="#9f3f00" stroked="t" style="position:absolute;left:2817892;top:354787;width:57370;height:1414">
                            <v:wrap v:type="none"/>
                            <v:fill type="solid" color2="#60c0ff" detectmouseclick="t"/>
                            <v:stroke color="black" weight="12600" joinstyle="round" endcap="flat"/>
                          </v:shape>
                          <v:rect id="shape_0" fillcolor="#ffbf1f" stroked="t" style="position:absolute;left:2873193;top:355820;width:3252;height:998">
                            <v:wrap v:type="none"/>
                            <v:fill type="solid" color2="#0040e0" detectmouseclick="t"/>
                            <v:stroke color="black" weight="12600" joinstyle="miter" endcap="flat"/>
                          </v:rect>
                          <v:shape id="shape_0" coordsize="4535,994" path="m4341,993l0,953l0,6l4534,0l4341,993e" fillcolor="#bf7f00" stroked="t" style="position:absolute;left:2868757;top:355826;width:4533;height:992">
                            <v:wrap v:type="none"/>
                            <v:fill type="solid" color2="#4080ff" detectmouseclick="t"/>
                            <v:stroke color="black" weight="12600" joinstyle="round" endcap="flat"/>
                          </v:shape>
                        </v:group>
                        <v:shape id="shape_0" coordsize="11954,322" path="m0,321l10702,0l11953,280l0,321e" fillcolor="#5f3f1f" stroked="t" style="position:absolute;left:2432664;top:337012;width:11952;height:320">
                          <v:wrap v:type="none"/>
                          <v:fill type="solid" color2="#a0c0e0" detectmouseclick="t"/>
                          <v:stroke color="black" weight="12600" joinstyle="round" endcap="flat"/>
                        </v:shape>
                        <v:shape id="shape_0" coordsize="39234,60" path="m0,38l11349,0l-26303,12l11349,59l0,38e" fillcolor="#5f3f1f" stroked="t" style="position:absolute;left:2434211;top:337410;width:39232;height:58">
                          <v:wrap v:type="none"/>
                          <v:fill type="solid" color2="#a0c0e0" detectmouseclick="t"/>
                          <v:stroke color="black" weight="12600" joinstyle="round" endcap="flat"/>
                        </v:shape>
                        <v:shape id="shape_0" coordsize="13220,150" path="m0,41l11967,0l13219,122l1531,149l0,41e" fillcolor="#7f3f00" stroked="t" style="position:absolute;left:2432664;top:337297;width:13218;height:148">
                          <v:wrap v:type="none"/>
                          <v:fill type="solid" color2="#80c0ff" detectmouseclick="t"/>
                          <v:stroke color="black" weight="12600" joinstyle="round" endcap="flat"/>
                        </v:shape>
                      </v:group>
                      <v:shape id="shape_0" coordsize="197173,3900" path="m0,3899l564,3309l564,1845l-32204,361l0,0l0,3899e" fillcolor="#ffbf5f" stroked="t" style="position:absolute;left:1859442;top:308121;width:197171;height:3898">
                        <v:wrap v:type="none"/>
                        <v:fill type="solid" color2="#0040a0" detectmouseclick="t"/>
                        <v:stroke color="black" weight="12600" joinstyle="round" endcap="flat"/>
                      </v:shape>
                      <v:shape id="shape_0" coordsize="311782,2423" path="m0,0l-10293,798l-15899,2422l-6571,2158l-7701,1735l-542,1735l0,0e" fillcolor="#7f3f00" stroked="t" style="position:absolute;left:1770281;top:307622;width:311780;height:2421">
                        <v:wrap v:type="none"/>
                        <v:fill type="solid" color2="#80c0ff" detectmouseclick="t"/>
                        <v:stroke color="black" weight="12600" joinstyle="round" endcap="flat"/>
                      </v:shape>
                      <v:shape id="shape_0" coordsize="104242,2450" path="m0,1859l0,2449l13547,2449l23332,1894l13303,1894l13303,2172l-26831,2172l4836,97l-30350,0l7338,1894l0,1859e" fillcolor="#ff9f1f" stroked="t" style="position:absolute;left:1859442;top:308006;width:104240;height:2448">
                        <v:wrap v:type="none"/>
                        <v:fill type="solid" color2="#0060e0" detectmouseclick="t"/>
                        <v:stroke color="black" weight="12600" joinstyle="round" endcap="flat"/>
                      </v:shape>
                      <v:shape id="shape_0" coordsize="33743,790" path="m6748,0l0,631l-31794,789l6748,0e" fillcolor="#7f5f3f" stroked="t" style="position:absolute;left:1899781;top:307373;width:33741;height:788">
                        <v:wrap v:type="none"/>
                        <v:fill type="solid" color2="#80a0c0" detectmouseclick="t"/>
                        <v:stroke color="black" weight="12600" joinstyle="round" endcap="flat"/>
                      </v:shape>
                      <v:shape id="shape_0" coordsize="55421,2409" path="m-10116,0l-16504,638l15781,2408l0,736l-10116,0e" fillcolor="#5f3f1f" stroked="t" style="position:absolute;left:1850960;top:307373;width:55419;height:2407">
                        <v:wrap v:type="none"/>
                        <v:fill type="solid" color2="#a0c0e0" detectmouseclick="t"/>
                        <v:stroke color="black" weight="12600" joinstyle="round" endcap="flat"/>
                      </v:shape>
                      <v:shape id="shape_0" coordsize="39586,1762" path="m10881,0l0,153l26077,1761l-25951,1761l10881,0e" fillcolor="#bf7f3f" stroked="t" style="position:absolute;left:1922779;top:308297;width:39584;height:1760">
                        <v:wrap v:type="none"/>
                        <v:fill type="solid" color2="#4080c0" detectmouseclick="t"/>
                        <v:stroke color="black" weight="12600" joinstyle="round" endcap="flat"/>
                      </v:shape>
                      <v:shape id="shape_0" coordsize="35439,318" path="m-30098,182l25313,317l0,243l5437,0l-30098,182e" fillcolor="#7f3f00" stroked="t" style="position:absolute;left:1897331;top:308121;width:35437;height:316">
                        <v:wrap v:type="none"/>
                        <v:fill type="solid" color2="#80c0ff" detectmouseclick="t"/>
                        <v:stroke color="black" weight="12600" joinstyle="round" endcap="flat"/>
                      </v:shape>
                      <v:shape id="shape_0" coordsize="252404,2153" path="m0,1764l1695,1951l-26357,1965l7548,173l-29169,311l27,2055l-11436,2152l-9741,2027l2099,1889l-26720,159l5288,0l-28052,1764l0,1764e" fillcolor="#9f3f00" stroked="t" style="position:absolute;left:1829282;top:308006;width:252402;height:2151">
                        <v:wrap v:type="none"/>
                        <v:fill type="solid" color2="#60c0ff" detectmouseclick="t"/>
                        <v:stroke color="black" weight="12600" joinstyle="round" endcap="flat"/>
                      </v:shape>
                    </v:group>
                    <v:group id="shape_0" style="position:absolute;left:1060680;top:287567;width:26802;height:2928">
                      <v:group id="shape_0" style="position:absolute;left:1060680;top:290055;width:1616;height:441">
                        <v:group id="shape_0" style="position:absolute;left:1062164;top:290055;width:132;height:11">
                          <v:shape id="shape_0" coordsize="130,7" path="m0,6l77,0l129,6l0,6e" fillcolor="#9f3f00" stroked="t" style="position:absolute;left:1062164;top:290055;width:128;height:5">
                            <v:wrap v:type="none"/>
                            <v:fill type="solid" color2="#60c0ff" detectmouseclick="t"/>
                            <v:stroke color="black" weight="12600" joinstyle="round" endcap="flat"/>
                          </v:shape>
                          <v:shape id="shape_0" coordsize="53,7" path="m0,0l0,6l52,1l0,0e" fillcolor="#ff9f1f" stroked="t" style="position:absolute;left:1062245;top:290061;width:51;height:5">
                            <v:wrap v:type="none"/>
                            <v:fill type="solid" color2="#0060e0" detectmouseclick="t"/>
                            <v:stroke color="black" weight="12600" joinstyle="round" endcap="flat"/>
                          </v:shape>
                          <v:shape id="shape_0" coordsize="134,2" path="m0,0l129,0l133,1l7,1l0,0e" fillcolor="#5f3f1f" stroked="t" style="position:absolute;left:1062164;top:290060;width:132;height:0">
                            <v:wrap v:type="none"/>
                            <v:fill type="solid" color2="#a0c0e0" detectmouseclick="t"/>
                            <v:stroke color="black" weight="12600" joinstyle="round" endcap="flat"/>
                          </v:shape>
                        </v:group>
                        <v:group id="shape_0" style="position:absolute;left:1060680;top:290492;width:4;height:3">
                          <v:group id="shape_0" style="position:absolute;left:1060680;top:290492;width:4;height:3">
                            <v:shape id="shape_0" coordsize="5,5" path="m0,0l4,0l4,4l0,4l0,0e" fillcolor="#9f7f5f" stroked="t" style="position:absolute;left:1060680;top:290492;width:3;height:3">
                              <v:wrap v:type="none"/>
                              <v:fill type="solid" color2="#6080a0" detectmouseclick="t"/>
                              <v:stroke color="black" weight="12600" joinstyle="round" endcap="flat"/>
                            </v:shape>
                            <v:rect id="shape_0" fillcolor="#7f5f3f" stroked="t" style="position:absolute;left:1060680;top:290492;width:3;height:0">
                              <v:wrap v:type="none"/>
                              <v:fill type="solid" color2="#80a0c0" detectmouseclick="t"/>
                              <v:stroke color="black" weight="12600" joinstyle="miter" endcap="flat"/>
                            </v:rect>
                            <v:shape id="shape_0" coordsize="4,5" path="m0,4l0,0l3,0l3,4e" stroked="t" style="position:absolute;left:1060681;top:290492;width:2;height:3">
                              <v:stroke color="black" weight="12600" joinstyle="round" endcap="flat"/>
                              <v:fill on="false" detectmouseclick="t"/>
                            </v:shape>
                          </v:group>
                        </v:group>
                      </v:group>
                      <v:group id="shape_0" style="position:absolute;left:1082157;top:287567;width:5325;height:10">
                        <v:group id="shape_0" style="position:absolute;left:1082157;top:287567;width:18;height:2">
                          <v:shape id="shape_0" coordsize="20,4" path="m0,0l19,0l19,3l0,3l0,0e" fillcolor="#7f3f00" stroked="t" style="position:absolute;left:1082157;top:287567;width:18;height:2">
                            <v:wrap v:type="none"/>
                            <v:fill type="solid" color2="#80c0ff" detectmouseclick="t"/>
                            <v:stroke color="black" weight="12600" joinstyle="round" endcap="flat"/>
                          </v:shape>
                          <v:shape id="shape_0" coordsize="18,2" path="m0,0l0,1l17,1l17,0l0,0e" fillcolor="#005f5f" stroked="t" style="position:absolute;left:1082157;top:287567;width:16;height:0">
                            <v:wrap v:type="none"/>
                            <v:fill type="solid" color2="#ffa0a0" detectmouseclick="t"/>
                            <v:stroke color="black" weight="12600" joinstyle="round" endcap="flat"/>
                          </v:shape>
                          <v:shape id="shape_0" coordsize="18,2" path="m0,0l17,0l17,1l0,1l0,0e" fillcolor="#005f5f" stroked="t" style="position:absolute;left:1082157;top:287569;width:16;height:0">
                            <v:wrap v:type="none"/>
                            <v:fill type="solid" color2="#ffa0a0" detectmouseclick="t"/>
                            <v:stroke color="black" weight="12600" joinstyle="round" endcap="flat"/>
                          </v:shape>
                        </v:group>
                        <v:group id="shape_0" style="position:absolute;left:1087390;top:287575;width:92;height:2">
                          <v:shape id="shape_0" coordsize="94,4" path="m0,0l93,0l93,3l0,3l0,0e" fillcolor="#7f3f00" stroked="t" style="position:absolute;left:1087390;top:287575;width:92;height:2">
                            <v:wrap v:type="none"/>
                            <v:fill type="solid" color2="#80c0ff" detectmouseclick="t"/>
                            <v:stroke color="black" weight="12600" joinstyle="round" endcap="flat"/>
                          </v:shape>
                          <v:rect id="shape_0" fillcolor="#005f5f" stroked="t" style="position:absolute;left:1087397;top:287575;width:36;height:0">
                            <v:wrap v:type="none"/>
                            <v:fill type="solid" color2="#ffa0a0" detectmouseclick="t"/>
                            <v:stroke color="black" weight="12600" joinstyle="miter" endcap="flat"/>
                          </v:rect>
                          <v:shape id="shape_0" coordsize="36,2" path="m0,0l35,0l35,1l0,1l0,0e" fillcolor="#005f5f" stroked="t" style="position:absolute;left:1087397;top:287576;width:34;height:0">
                            <v:wrap v:type="none"/>
                            <v:fill type="solid" color2="#ffa0a0" detectmouseclick="t"/>
                            <v:stroke color="black" weight="12600" joinstyle="round" endcap="flat"/>
                          </v:shape>
                          <v:rect id="shape_0" fillcolor="#005f5f" stroked="t" style="position:absolute;left:1087440;top:287575;width:37;height:0">
                            <v:wrap v:type="none"/>
                            <v:fill type="solid" color2="#ffa0a0" detectmouseclick="t"/>
                            <v:stroke color="black" weight="12600" joinstyle="miter" endcap="flat"/>
                          </v:rect>
                          <v:shape id="shape_0" coordsize="39,2" path="m0,0l38,0l38,1l0,1l0,0e" fillcolor="#005f5f" stroked="t" style="position:absolute;left:1087440;top:287576;width:37;height:0">
                            <v:wrap v:type="none"/>
                            <v:fill type="solid" color2="#ffa0a0" detectmouseclick="t"/>
                            <v:stroke color="black" weight="12600" joinstyle="round" endcap="flat"/>
                          </v:shape>
                        </v:group>
                      </v:group>
                    </v:group>
                    <v:group id="shape_0" style="position:absolute;left:1291021;top:285471;width:262212;height:4024">
                      <v:group id="shape_0" style="position:absolute;left:1444914;top:288926;width:108319;height:568">
                        <v:shape id="shape_0" coordsize="12367,141" path="m0,0l0,140l12366,118l12366,5l0,0e" fillcolor="#bf7f3f" stroked="t" style="position:absolute;left:1445020;top:288933;width:12365;height:139">
                          <v:wrap v:type="none"/>
                          <v:fill type="solid" color2="#4080c0" detectmouseclick="t"/>
                          <v:stroke color="black" weight="12600" joinstyle="round" endcap="flat"/>
                        </v:shape>
                        <v:rect id="shape_0" fillcolor="#ff9f1f" stroked="t" style="position:absolute;left:1457359;top:288936;width:1222;height:19">
                          <v:wrap v:type="none"/>
                          <v:fill type="solid" color2="#0060e0" detectmouseclick="t"/>
                          <v:stroke color="black" weight="12600" joinstyle="miter" endcap="flat"/>
                        </v:rect>
                        <v:shape id="shape_0" coordsize="12367,37" path="m0,0l12366,9l12366,30l0,36l0,0e" fillcolor="#7f5f3f" stroked="t" style="position:absolute;left:1445020;top:288926;width:12365;height:35">
                          <v:wrap v:type="none"/>
                          <v:fill type="solid" color2="#80a0c0" detectmouseclick="t"/>
                          <v:stroke color="black" weight="12600" joinstyle="round" endcap="flat"/>
                        </v:shape>
                        <v:group id="shape_0" style="position:absolute;left:1550526;top:289495;width:2707;height:0">
                          <v:group id="shape_0" style="position:absolute;left:1550526;top:289495;width:2707;height:0">
                            <v:line id="shape_0" from="1550526,289495" to="1553222,289495" stroked="t" style="position:absolute">
                              <v:stroke color="black" weight="12600" joinstyle="miter" endcap="flat"/>
                              <v:fill on="false" detectmouseclick="t"/>
                            </v:line>
                            <v:line id="shape_0" from="1550526,289495" to="1553233,289495" stroked="t" style="position:absolute">
                              <v:stroke color="black" weight="12600" joinstyle="miter" endcap="flat"/>
                              <v:fill on="false" detectmouseclick="t"/>
                            </v:line>
                            <v:line id="shape_0" from="1550526,289496" to="1553210,289496" stroked="t" style="position:absolute">
                              <v:stroke color="black" weight="12600" joinstyle="miter" endcap="flat"/>
                              <v:fill on="false" detectmouseclick="t"/>
                            </v:line>
                          </v:group>
                          <v:group id="shape_0" style="position:absolute;left:1550526;top:289495;width:2707;height:0">
                            <v:line id="shape_0" from="1550526,289495" to="1553222,289495" stroked="t" style="position:absolute">
                              <v:stroke color="black" weight="12600" joinstyle="miter" endcap="flat"/>
                              <v:fill on="false" detectmouseclick="t"/>
                            </v:line>
                            <v:line id="shape_0" from="1550526,289495" to="1553233,289495" stroked="t" style="position:absolute">
                              <v:stroke color="black" weight="12600" joinstyle="miter" endcap="flat"/>
                              <v:fill on="false" detectmouseclick="t"/>
                            </v:line>
                            <v:line id="shape_0" from="1550526,289496" to="1553210,289496" stroked="t" style="position:absolute">
                              <v:stroke color="black" weight="12600" joinstyle="miter" endcap="flat"/>
                              <v:fill on="false" detectmouseclick="t"/>
                            </v:line>
                          </v:group>
                          <v:group id="shape_0" style="position:absolute;left:1550526;top:289495;width:2707;height:0">
                            <v:line id="shape_0" from="1550526,289495" to="1553222,289495" stroked="t" style="position:absolute">
                              <v:stroke color="black" weight="12600" joinstyle="miter" endcap="flat"/>
                              <v:fill on="false" detectmouseclick="t"/>
                            </v:line>
                            <v:line id="shape_0" from="1550526,289495" to="1553233,289495" stroked="t" style="position:absolute">
                              <v:stroke color="black" weight="12600" joinstyle="miter" endcap="flat"/>
                              <v:fill on="false" detectmouseclick="t"/>
                            </v:line>
                            <v:line id="shape_0" from="1550526,289496" to="1553210,289496" stroked="t" style="position:absolute">
                              <v:stroke color="black" weight="12600" joinstyle="miter" endcap="flat"/>
                              <v:fill on="false" detectmouseclick="t"/>
                            </v:line>
                          </v:group>
                        </v:group>
                        <v:shape id="shape_0" coordsize="81,147" path="m80,6l80,142l0,146l0,0l80,6e" fillcolor="#bf7f1f" stroked="t" style="position:absolute;left:1444914;top:288930;width:79;height:145">
                          <v:wrap v:type="none"/>
                          <v:fill type="solid" color2="#4080e0" detectmouseclick="t"/>
                          <v:stroke color="black" weight="12600" joinstyle="round" endcap="flat"/>
                        </v:shape>
                        <v:shape id="shape_0" coordsize="108,97" path="m0,95l107,96l107,0l0,0l0,95e" fillcolor="#ff9f1f" stroked="t" style="position:absolute;left:1457413;top:288957;width:106;height:95">
                          <v:wrap v:type="none"/>
                          <v:fill type="solid" color2="#0060e0" detectmouseclick="t"/>
                          <v:stroke color="black" weight="12600" joinstyle="round" endcap="flat"/>
                        </v:shape>
                        <v:rect id="shape_0" fillcolor="#bf7f3f" stroked="t" style="position:absolute;left:1457413;top:288941;width:106;height:13">
                          <v:wrap v:type="none"/>
                          <v:fill type="solid" color2="#4080c0" detectmouseclick="t"/>
                          <v:stroke color="black" weight="12600" joinstyle="miter" endcap="flat"/>
                        </v:rect>
                      </v:group>
                      <v:group id="shape_0" style="position:absolute;left:1313548;top:285638;width:64;height:0">
                        <v:shape id="shape_0" coordsize="66,1" path="m0,0l16,0l58,0l65,0l58,0l54,0l25,0l12,0l0,0e" fillcolor="#5f3f1f" stroked="t" style="position:absolute;left:1313548;top:285638;width:64;height:0">
                          <v:wrap v:type="none"/>
                          <v:fill type="solid" color2="#a0c0e0" detectmouseclick="t"/>
                          <v:stroke color="black" weight="12600" joinstyle="round" endcap="flat"/>
                        </v:shape>
                        <v:shape id="shape_0" coordsize="66,1" path="m0,0l16,0l58,0l65,0l58,0l54,0l21,0l12,0l0,0e" fillcolor="silver" stroked="t" style="position:absolute;left:1313548;top:285638;width:64;height:0">
                          <v:wrap v:type="none"/>
                          <v:fill type="solid" color2="#3f3f3f" detectmouseclick="t"/>
                          <v:stroke color="black" weight="12600" joinstyle="round" endcap="flat"/>
                        </v:shape>
                      </v:group>
                      <v:shape id="shape_0" coordsize="24477,97" path="m206,86l24219,0l24476,10l0,96l206,86e" fillcolor="#3f1f00" stroked="t" style="position:absolute;left:1291021;top:285471;width:24475;height:95">
                        <v:wrap v:type="none"/>
                        <v:fill type="solid" color2="#c0e0ff" detectmouseclick="t"/>
                        <v:stroke color="black" weight="12600" joinstyle="round" endcap="flat"/>
                      </v:shape>
                    </v:group>
                    <v:group id="shape_0" style="position:absolute;left:1186004;top:297959;width:42421;height:1364">
                      <v:group id="shape_0" style="position:absolute;left:1186004;top:297959;width:10542;height:1263">
                        <v:oval id="shape_0" fillcolor="#5f3f1f" stroked="t" style="position:absolute;left:1186004;top:297959;width:2534;height:293">
                          <v:wrap v:type="none"/>
                          <v:fill type="solid" color2="#a0c0e0" detectmouseclick="t"/>
                          <v:stroke color="black" weight="12600" joinstyle="miter" endcap="flat"/>
                        </v:oval>
                        <v:oval id="shape_0" fillcolor="#ffbf7f" stroked="t" style="position:absolute;left:1186071;top:297961;width:2554;height:293">
                          <v:wrap v:type="none"/>
                          <v:fill type="solid" color2="#004080" detectmouseclick="t"/>
                          <v:stroke color="black" weight="12600" joinstyle="miter" endcap="flat"/>
                        </v:oval>
                        <v:oval id="shape_0" fillcolor="#bf7f3f" stroked="t" style="position:absolute;left:1186301;top:297982;width:2123;height:247">
                          <v:wrap v:type="none"/>
                          <v:fill type="solid" color2="#4080c0" detectmouseclick="t"/>
                          <v:stroke color="black" weight="12600" joinstyle="miter" endcap="flat"/>
                        </v:oval>
                        <v:oval id="shape_0" fillcolor="#7f3f00" stroked="t" style="position:absolute;left:1186244;top:297982;width:2123;height:247">
                          <v:wrap v:type="none"/>
                          <v:fill type="solid" color2="#80c0ff" detectmouseclick="t"/>
                          <v:stroke color="black" weight="12600" joinstyle="miter" endcap="flat"/>
                        </v:oval>
                        <v:group id="shape_0" style="position:absolute;left:1196035;top:299051;width:511;height:171">
                          <v:line id="shape_0" from="1196035,299051" to="1196035,299072" stroked="t" style="position:absolute">
                            <v:stroke color="black" weight="12600" joinstyle="miter" endcap="flat"/>
                            <v:fill on="false" detectmouseclick="t"/>
                          </v:line>
                          <v:group id="shape_0" style="position:absolute;left:1196539;top:299218;width:7;height:4">
                            <v:line id="shape_0" from="1196547,299218" to="1196547,299220" stroked="t" style="position:absolute">
                              <v:stroke color="black" weight="12600" joinstyle="miter" endcap="flat"/>
                              <v:fill on="false" detectmouseclick="t"/>
                            </v:line>
                            <v:line id="shape_0" from="1196544,299218" to="1196544,299220" stroked="t" style="position:absolute">
                              <v:stroke color="black" weight="12600" joinstyle="miter" endcap="flat"/>
                              <v:fill on="false" detectmouseclick="t"/>
                            </v:line>
                            <v:line id="shape_0" from="1196541,299219" to="1196541,299221" stroked="t" style="position:absolute">
                              <v:stroke color="black" weight="12600" joinstyle="miter" endcap="flat"/>
                              <v:fill on="false" detectmouseclick="t"/>
                            </v:line>
                            <v:line id="shape_0" from="1196539,299220" to="1196539,299222" stroked="t" style="position:absolute">
                              <v:stroke color="black" weight="12600" joinstyle="miter" endcap="flat"/>
                              <v:fill on="false" detectmouseclick="t"/>
                            </v:line>
                          </v:group>
                          <v:line id="shape_0" from="1196073,299051" to="1196073,299072" stroked="t" style="position:absolute">
                            <v:stroke color="black" weight="12600" joinstyle="miter" endcap="flat"/>
                            <v:fill on="false" detectmouseclick="t"/>
                          </v:line>
                          <v:line id="shape_0" from="1196116,299052" to="1196116,299073" stroked="t" style="position:absolute">
                            <v:stroke color="black" weight="12600" joinstyle="miter" endcap="flat"/>
                            <v:fill on="false" detectmouseclick="t"/>
                          </v:line>
                          <v:line id="shape_0" from="1196156,299054" to="1196156,299075" stroked="t" style="position:absolute">
                            <v:stroke color="black" weight="12600" joinstyle="miter" endcap="flat"/>
                            <v:fill on="false" detectmouseclick="t"/>
                          </v:line>
                          <v:line id="shape_0" from="1196194,299057" to="1196194,299074" stroked="t" style="position:absolute">
                            <v:stroke color="black" weight="12600" joinstyle="miter" endcap="flat"/>
                            <v:fill on="false" detectmouseclick="t"/>
                          </v:line>
                        </v:group>
                        <v:rect id="shape_0" stroked="t" style="position:absolute;left:1186234;top:297980;width:2161;height:250">
                          <v:wrap v:type="none"/>
                          <v:fill on="false" detectmouseclick="t"/>
                          <v:stroke color="black" weight="12600" joinstyle="miter" endcap="flat"/>
                        </v:rect>
                      </v:group>
                      <v:group id="shape_0" style="position:absolute;left:1219075;top:298904;width:9350;height:420">
                        <v:group id="shape_0" style="position:absolute;left:1226929;top:299293;width:1496;height:30">
                          <v:group id="shape_0" style="position:absolute;left:1227923;top:299313;width:502;height:11">
                            <v:shape id="shape_0" coordsize="494,13" path="m0,0l493,0l493,1l464,1l464,10l493,10l493,11l0,12l0,11l29,11l29,1l0,1l0,0e" fillcolor="#3f1f00" stroked="t" style="position:absolute;left:1227923;top:299313;width:492;height:11">
                              <v:wrap v:type="none"/>
                              <v:fill type="solid" color2="#c0e0ff" detectmouseclick="t"/>
                              <v:stroke color="black" weight="12600" joinstyle="round" endcap="flat"/>
                            </v:shape>
                            <v:shape id="shape_0" coordsize="494,13" path="m0,0l493,0l493,1l462,1l462,10l493,10l493,11l0,12l0,11l29,11l29,1l0,1l0,0e" fillcolor="#ffbf7f" stroked="t" style="position:absolute;left:1227933;top:299313;width:492;height:11">
                              <v:wrap v:type="none"/>
                              <v:fill type="solid" color2="#004080" detectmouseclick="t"/>
                              <v:stroke color="black" weight="12600" joinstyle="round" endcap="flat"/>
                            </v:shape>
                          </v:group>
                          <v:group id="shape_0" style="position:absolute;left:1226929;top:299293;width:375;height:6">
                            <v:group id="shape_0" style="position:absolute;left:1226929;top:299293;width:48;height:0">
                              <v:shape id="shape_0" coordsize="23,2" path="m0,0l22,0l22,1l0,1l0,0e" fillcolor="#5f3f1f" stroked="t" style="position:absolute;left:1226930;top:299293;width:21;height:0">
                                <v:wrap v:type="none"/>
                                <v:fill type="solid" color2="#a0c0e0" detectmouseclick="t"/>
                                <v:stroke color="black" weight="12600" joinstyle="round" endcap="flat"/>
                              </v:shape>
                              <v:shape id="shape_0" coordsize="23,2" path="m1,0l22,0l22,1l0,1l1,0e" fillcolor="#bfbfdf" stroked="t" style="position:absolute;left:1226929;top:299293;width:21;height:0">
                                <v:wrap v:type="none"/>
                                <v:fill type="solid" color2="#404020" detectmouseclick="t"/>
                                <v:stroke color="black" weight="12600" joinstyle="round" endcap="flat"/>
                              </v:shape>
                              <v:shape id="shape_0" coordsize="23,2" path="m0,0l22,0l22,1l0,1l0,0e" fillcolor="#5f3f1f" stroked="t" style="position:absolute;left:1226956;top:299293;width:21;height:0">
                                <v:wrap v:type="none"/>
                                <v:fill type="solid" color2="#a0c0e0" detectmouseclick="t"/>
                                <v:stroke color="black" weight="12600" joinstyle="round" endcap="flat"/>
                              </v:shape>
                              <v:shape id="shape_0" coordsize="22,2" path="m0,0l21,0l21,1l0,1l0,0e" fillcolor="#bfbfdf" stroked="t" style="position:absolute;left:1226955;top:299293;width:20;height:0">
                                <v:wrap v:type="none"/>
                                <v:fill type="solid" color2="#404020" detectmouseclick="t"/>
                                <v:stroke color="black" weight="12600" joinstyle="round" endcap="flat"/>
                              </v:shape>
                            </v:group>
                            <v:group id="shape_0" style="position:absolute;left:1227235;top:299301;width:69;height:0">
                              <v:group id="shape_0" style="position:absolute;left:1227238;top:299301;width:66;height:0">
                                <v:line id="shape_0" from="1227238,299301" to="1227249,299301" stroked="t" style="position:absolute">
                                  <v:stroke color="black" weight="12600" joinstyle="miter" endcap="flat"/>
                                  <v:fill on="false" detectmouseclick="t"/>
                                </v:line>
                                <v:group id="shape_0" style="position:absolute;left:1227302;top:299301;width:2;height:0">
                                  <v:line id="shape_0" from="1227302,299301" to="1227304,299301" stroked="t" style="position:absolute">
                                    <v:stroke color="black" weight="12600" joinstyle="miter" endcap="flat"/>
                                    <v:fill on="false" detectmouseclick="t"/>
                                  </v:line>
                                  <v:line id="shape_0" from="1227302,299301" to="1227304,299301" stroked="t" style="position:absolute">
                                    <v:stroke color="black" weight="12600" joinstyle="miter" endcap="flat"/>
                                    <v:fill on="false" detectmouseclick="t"/>
                                  </v:line>
                                </v:group>
                              </v:group>
                              <v:group id="shape_0" style="position:absolute;left:1227235;top:299301;width:11;height:0">
                                <v:line id="shape_0" from="1227235,299301" to="1227245,299301" stroked="t" style="position:absolute">
                                  <v:stroke color="black" weight="12600" joinstyle="miter" endcap="flat"/>
                                  <v:fill on="false" detectmouseclick="t"/>
                                </v:line>
                                <v:line id="shape_0" from="1227235,299301" to="1227246,299301" stroked="t" style="position:absolute">
                                  <v:stroke color="black" weight="12600" joinstyle="miter" endcap="flat"/>
                                  <v:fill on="false" detectmouseclick="t"/>
                                </v:line>
                                <v:line id="shape_0" from="1227235,299301" to="1227246,299301" stroked="t" style="position:absolute">
                                  <v:stroke color="black" weight="12600" joinstyle="miter" endcap="flat"/>
                                  <v:fill on="false" detectmouseclick="t"/>
                                </v:line>
                              </v:group>
                            </v:group>
                          </v:group>
                        </v:group>
                        <v:group id="shape_0" style="position:absolute;left:1219075;top:298904;width:6277;height:67">
                          <v:group id="shape_0" style="position:absolute;left:1224974;top:298964;width:378;height:7">
                            <v:shape id="shape_0" coordsize="377,8" path="m0,0l54,0l54,7l179,7l179,0l203,0l203,7l317,6l317,0l376,0l376,7l0,7l0,0e" fillcolor="#7f3f00" stroked="t" style="position:absolute;left:1224974;top:298965;width:375;height:6">
                              <v:wrap v:type="none"/>
                              <v:fill type="solid" color2="#80c0ff" detectmouseclick="t"/>
                              <v:stroke color="black" weight="12600" joinstyle="round" endcap="flat"/>
                            </v:shape>
                            <v:shape id="shape_0" coordsize="377,8" path="m0,0l57,0l57,7l178,7l178,0l202,0l202,6l318,6l318,0l376,0l376,7l0,7l0,0e" fillcolor="#bf7f3f" stroked="t" style="position:absolute;left:1224977;top:298964;width:375;height:6">
                              <v:wrap v:type="none"/>
                              <v:fill type="solid" color2="#4080c0" detectmouseclick="t"/>
                              <v:stroke color="black" weight="12600" joinstyle="round" endcap="flat"/>
                            </v:shape>
                          </v:group>
                          <v:group id="shape_0" style="position:absolute;left:1219075;top:298941;width:2;height:6">
                            <v:line id="shape_0" from="1219076,298941" to="1219076,298942" stroked="t" style="position:absolute">
                              <v:stroke color="black" weight="12600" joinstyle="miter" endcap="flat"/>
                              <v:fill on="false" detectmouseclick="t"/>
                            </v:line>
                            <v:line id="shape_0" from="1219077,298943" to="1219077,298943" stroked="t" style="position:absolute">
                              <v:stroke color="black" weight="12600" joinstyle="miter" endcap="flat"/>
                              <v:fill on="false" detectmouseclick="t"/>
                            </v:line>
                            <v:line id="shape_0" from="1219076,298944" to="1219076,298944" stroked="t" style="position:absolute">
                              <v:stroke color="black" weight="12600" joinstyle="miter" endcap="flat"/>
                              <v:fill on="false" detectmouseclick="t"/>
                            </v:line>
                            <v:line id="shape_0" from="1219078,298945" to="1219078,298945" stroked="t" style="position:absolute">
                              <v:stroke color="black" weight="12600" joinstyle="miter" endcap="flat"/>
                              <v:fill on="false" detectmouseclick="t"/>
                            </v:line>
                            <v:line id="shape_0" from="1219075,298946" to="1219075,298946" stroked="t" style="position:absolute">
                              <v:stroke color="black" weight="12600" joinstyle="miter" endcap="flat"/>
                              <v:fill on="false" detectmouseclick="t"/>
                            </v:line>
                          </v:group>
                          <v:group id="shape_0" style="position:absolute;left:1220115;top:298940;width:2;height:4">
                            <v:line id="shape_0" from="1220115,298943" to="1220115,298944" stroked="t" style="position:absolute">
                              <v:stroke color="black" weight="12600" joinstyle="miter" endcap="flat"/>
                              <v:fill on="false" detectmouseclick="t"/>
                            </v:line>
                            <v:line id="shape_0" from="1220117,298943" to="1220117,298943" stroked="t" style="position:absolute">
                              <v:stroke color="black" weight="12600" joinstyle="miter" endcap="flat"/>
                              <v:fill on="false" detectmouseclick="t"/>
                            </v:line>
                            <v:line id="shape_0" from="1220117,298941" to="1220117,298941" stroked="t" style="position:absolute">
                              <v:stroke color="black" weight="12600" joinstyle="miter" endcap="flat"/>
                              <v:fill on="false" detectmouseclick="t"/>
                            </v:line>
                            <v:line id="shape_0" from="1220118,298940" to="1220118,298940" stroked="t" style="position:absolute">
                              <v:stroke color="black" weight="12600" joinstyle="miter" endcap="flat"/>
                              <v:fill on="false" detectmouseclick="t"/>
                            </v:line>
                            <v:line id="shape_0" from="1220115,298940" to="1220115,298940" stroked="t" style="position:absolute">
                              <v:stroke color="black" weight="12600" joinstyle="miter" endcap="flat"/>
                              <v:fill on="false" detectmouseclick="t"/>
                            </v:line>
                          </v:group>
                          <v:group id="shape_0" style="position:absolute;left:1219267;top:298904;width:0;height:4">
                            <v:line id="shape_0" from="1219267,298904" to="1219267,298904" stroked="t" style="position:absolute">
                              <v:stroke color="black" weight="12600" joinstyle="miter" endcap="flat"/>
                              <v:fill on="false" detectmouseclick="t"/>
                            </v:line>
                            <v:line id="shape_0" from="1219267,298907" to="1219267,298907" stroked="t" style="position:absolute">
                              <v:stroke color="black" weight="12600" joinstyle="miter" endcap="flat"/>
                              <v:fill on="false" detectmouseclick="t"/>
                            </v:line>
                            <v:line id="shape_0" from="1219267,298908" to="1219267,298908" stroked="t" style="position:absolute">
                              <v:stroke color="black" weight="12600" joinstyle="miter" endcap="flat"/>
                              <v:fill on="false" detectmouseclick="t"/>
                            </v:line>
                          </v:group>
                        </v:group>
                      </v:group>
                    </v:group>
                  </v:group>
                  <v:shape id="shape_0" coordsize="107894,6371" path="m0,626l24148,1530l24148,2003l26547,2184l28359,2184l28359,1711l-31526,1933l-15854,1627l-2740,1307l11173,1029l24019,751l24019,0l-23179,0l-23179,6370l0,6370l0,626e" fillcolor="green" stroked="t" style="position:absolute;left:415315;top:213790;width:107892;height:6369">
                    <v:wrap v:type="none"/>
                    <v:fill type="solid" color2="#ff7fff" detectmouseclick="t"/>
                    <v:stroke color="black" weight="12600" joinstyle="round" endcap="flat"/>
                  </v:shape>
                  <v:group id="shape_0" style="position:absolute;left:1021569;top:234685;width:265709;height:1355">
                    <v:group id="shape_0" style="position:absolute;left:1276507;top:235968;width:10771;height:72">
                      <v:shape id="shape_0" coordsize="10406,67" path="m232,3l698,1l1130,0l1596,2l2028,5l2493,6l2859,5l3324,6l3756,9l3989,13l4056,17l4056,20l4421,17l4654,15l4953,15l5319,17l5718,20l5784,24l5850,26l6017,23l6216,22l6615,23l6915,26l7214,27l7413,31l7513,27l7580,23l7812,22l8111,22l8244,22l8477,20l8843,22l9009,27l9308,28l9508,33l10039,39l10339,47l10405,53l10405,57l10272,63l9906,66l9142,65l8411,63l7580,64l6615,65l5552,64l4521,63l3823,61l2793,63l2194,63l1297,64l765,63l465,61l166,59l232,52l465,47l465,39l299,35l166,28l100,22l0,14l232,3e" fillcolor="lime" stroked="t" style="position:absolute;left:1276874;top:235968;width:10404;height:65">
                        <v:wrap v:type="none"/>
                        <v:fill type="solid" color2="fuchsia" detectmouseclick="t"/>
                        <v:stroke color="black" weight="12600" joinstyle="round" endcap="flat"/>
                      </v:shape>
                      <v:shape id="shape_0" coordsize="10473,66" path="m232,3l665,0l1197,0l1662,1l2094,3l2460,7l2925,5l3391,7l3756,8l3989,12l4056,16l4123,19l4421,16l4721,15l4954,15l5386,16l5685,19l5785,25l5851,25l6084,22l6283,22l6682,22l6982,25l7280,27l7480,31l7480,27l7580,22l7879,20l8178,22l8245,20l8544,20l8843,22l9076,25l9275,29l9508,33l10040,38l10406,46l10472,52l10472,57l10339,62l9973,65l9209,64l8478,63l7646,64l6582,64l5618,64l4587,62l3823,60l2859,62l2261,63l1263,63l831,63l465,60l166,58l299,51l532,46l465,40l366,35l166,29l66,20l0,13l232,3e" fillcolor="#5fc000" stroked="t" style="position:absolute;left:1276507;top:235970;width:10471;height:64">
                        <v:wrap v:type="none"/>
                        <v:fill type="solid" color2="#a03fff" detectmouseclick="t"/>
                        <v:stroke color="black" weight="12600" joinstyle="round" endcap="flat"/>
                      </v:shape>
                      <v:shape id="shape_0" coordsize="5504,54" path="m66,3l298,2l596,0l795,2l1028,3l1260,6l1492,5l1691,6l1923,7l2089,10l2089,14l2155,16l2287,14l2453,13l2586,12l2818,14l2983,16l3050,19l3050,21l3182,19l3282,19l3481,19l3647,21l3779,22l3879,25l3945,22l4011,19l4078,17l4243,19l4310,17l4475,17l4674,19l4774,21l4907,24l4972,27l5271,31l5437,38l5503,42l5503,46l5437,50l5205,53l4840,51l4475,51l4011,51l3414,51l2884,51l2387,50l1989,50l1492,50l1094,51l596,51l365,51l133,48l66,46l66,41l199,38l199,32l133,28l66,24l0,17l0,11l66,3e" fillcolor="#3f5f00" stroked="t" style="position:absolute;left:1280809;top:235988;width:5502;height:52">
                        <v:wrap v:type="none"/>
                        <v:fill type="solid" color2="#c0a0ff" detectmouseclick="t"/>
                        <v:stroke color="black" weight="12600" joinstyle="round" endcap="flat"/>
                      </v:shape>
                      <v:shape id="shape_0" coordsize="5537,52" path="m5470,2l5171,0l4939,0l4707,1l4475,2l4276,5l4044,5l3746,5l3514,7l3447,10l3447,13l3381,15l3149,13l3083,12l2917,12l2685,13l2552,15l2486,19l2486,20l2320,18l2254,17l2022,18l1890,19l1724,22l1558,24l1558,22l1492,18l1425,16l1193,17l1193,16l1061,16l829,18l763,20l597,22l531,26l232,30l66,36l0,41l0,45l66,48l298,51l663,51l1061,49l1492,50l2022,51l2552,50l3149,48l3514,48l4044,48l4409,49l4873,49l5171,49l5304,48l5470,46l5370,41l5304,36l5304,31l5370,28l5470,22l5536,16l5536,11l5470,2e" fillcolor="lime" stroked="t" style="position:absolute;left:1277407;top:235987;width:5535;height:50">
                        <v:wrap v:type="none"/>
                        <v:fill type="solid" color2="fuchsia" detectmouseclick="t"/>
                        <v:stroke color="black" weight="12600" joinstyle="round" endcap="flat"/>
                      </v:shape>
                    </v:group>
                    <v:group id="shape_0" style="position:absolute;left:1021569;top:234685;width:6504;height:17">
                      <v:shape id="shape_0" coordsize="2256,13" path="m2204,1l2076,1l2024,0l1896,1l1794,1l1666,2l1614,1l1512,2l1384,2l1384,3l1332,4l1332,4l1281,4l1204,3l1153,3l1051,4l974,4l974,4l923,5l923,4l871,4l743,4l692,5l641,5l589,6l589,5l513,4l513,4l461,4l410,4l359,4l282,4l231,5l179,6l128,6l0,8l0,9l179,10l513,10l974,11l1204,11l1563,11l1845,12l2024,12l2127,12l2204,11l2204,10l2127,9l2127,8l2204,8l2204,6l2255,4l2255,3l2204,1e" fillcolor="#3f5f00" stroked="t" style="position:absolute;left:1021569;top:234685;width:2254;height:11">
                        <v:wrap v:type="none"/>
                        <v:fill type="solid" color2="#c0a0ff" detectmouseclick="t"/>
                        <v:stroke color="black" weight="12600" joinstyle="round" endcap="flat"/>
                      </v:shape>
                      <v:shape id="shape_0" coordsize="2308,19" path="m51,1l179,1l231,0l359,1l462,1l590,2l641,2l769,2l820,2l871,3l871,5l923,6l1000,5l1051,4l1102,4l1230,5l1282,6l1282,7l1333,7l1333,6l1384,6l1512,6l1564,7l1615,7l1692,8l1692,7l1692,6l1743,6l1794,6l1845,6l1923,6l1974,6l2025,7l2076,8l2153,9l2256,11l2307,14l2307,15l2307,16l2307,17l2025,18l1282,17l871,16l820,16l462,16l179,16l51,15l128,14l128,11l51,10l51,8l0,6l0,4l51,1e" fillcolor="#3f5f00" stroked="t" style="position:absolute;left:1025767;top:234685;width:2306;height:17">
                        <v:wrap v:type="none"/>
                        <v:fill type="solid" color2="#c0a0ff" detectmouseclick="t"/>
                        <v:stroke color="black" weight="12600" joinstyle="round" endcap="flat"/>
                      </v:shape>
                    </v:group>
                    <v:group id="shape_0" style="position:absolute;left:1232346;top:235721;width:25044;height:49">
                      <v:shape id="shape_0" coordsize="8553,44" path="m253,2l607,1l961,0l1265,1l1721,2l2075,5l2429,3l2783,5l3087,5l3239,8l3340,11l3340,13l3694,11l3796,10l3998,10l4352,11l4706,13l4706,16l4807,17l4908,15l5162,14l5364,15l5617,16l5971,18l6072,20l6072,18l6174,15l6427,13l6629,14l6730,14l6882,13l7186,15l7338,17l7540,19l7793,22l8097,26l8451,30l8552,34l8552,37l8451,41l8097,43l7540,43l6882,42l6174,42l5364,43l4605,42l3694,41l3087,40l2328,41l1873,42l1062,42l709,41l354,40l152,38l253,34l354,30l354,26l253,23l152,19l0,14l0,9l253,2e" fillcolor="#3f5f00" stroked="t" style="position:absolute;left:1248839;top:235721;width:8551;height:42">
                        <v:wrap v:type="none"/>
                        <v:fill type="solid" color2="#c0a0ff" detectmouseclick="t"/>
                        <v:stroke color="black" weight="12600" joinstyle="round" endcap="flat"/>
                      </v:shape>
                      <v:shape id="shape_0" coordsize="8553,44" path="m8350,2l7995,0l7540,0l7287,1l6831,2l6528,3l6174,2l5819,3l5465,5l5364,7l5263,11l5263,13l4908,11l4706,9l4554,9l4251,11l3896,13l3896,16l3796,16l3644,14l3441,14l3087,14l2884,16l2632,17l2530,19l2429,17l2429,14l2176,13l1973,14l1822,13l1619,13l1366,14l1164,17l1062,18l810,22l354,25l152,30l0,34l0,37l152,40l455,43l1062,42l1721,41l2429,41l3188,42l3998,41l4908,40l5364,40l6275,40l6730,41l7540,41l7894,41l8198,40l8451,38l8350,34l8097,30l8198,25l8198,23l8451,18l8451,13l8552,8l8350,2e" fillcolor="#3f5f00" stroked="t" style="position:absolute;left:1232346;top:235728;width:8551;height:42">
                        <v:wrap v:type="none"/>
                        <v:fill type="solid" color2="#c0a0ff" detectmouseclick="t"/>
                        <v:stroke color="black" weight="12600" joinstyle="round" endcap="flat"/>
                      </v:shape>
                      <v:shape id="shape_0" coordsize="6262,42" path="m6009,2l5806,1l5453,0l5251,1l4998,3l4797,4l4443,3l4191,4l3989,6l3888,8l3737,11l3737,12l3535,11l3433,10l3282,10l3080,11l2828,12l2726,16l2726,16l2625,15l2524,14l2272,15l2070,16l1818,17l1818,19l1717,17l1717,15l1464,13l1363,14l1263,13l1161,13l909,14l808,16l707,17l556,21l252,24l0,29l0,33l0,36l0,38l252,41l707,40l1161,39l1616,40l2272,40l2828,40l3535,38l3888,38l4544,38l4898,39l5453,39l5806,39l5908,38l6160,37l6009,33l5908,29l5908,24l6009,22l6160,17l6160,13l6261,9l6009,2e" fillcolor="lime" stroked="t" style="position:absolute;left:1239575;top:235723;width:6260;height:40">
                        <v:wrap v:type="none"/>
                        <v:fill type="solid" color2="fuchsia" detectmouseclick="t"/>
                        <v:stroke color="black" weight="12600" joinstyle="round" endcap="flat"/>
                      </v:shape>
                      <v:shape id="shape_0" coordsize="6262,42" path="m151,2l353,0l707,0l909,1l1263,2l1515,4l1717,3l1969,4l2272,6l2424,7l2424,11l2424,12l2625,11l2878,10l2979,10l3181,11l3433,12l3433,15l3535,16l3636,14l3787,13l3989,14l4241,16l4343,17l4443,19l4443,17l4544,14l4696,13l4898,13l4898,13l5049,13l5251,14l5352,16l5605,17l5705,21l6059,24l6160,29l6261,33l6261,36l6160,38l5958,41l5504,40l5049,39l4544,39l3888,40l3332,39l2726,38l2272,38l1717,38l1263,39l707,39l455,39l252,38l0,37l151,33l252,29l252,24l151,22l0,17l0,13l0,8l151,2e" fillcolor="lime" stroked="t" style="position:absolute;left:1244258;top:235723;width:6260;height:40">
                        <v:wrap v:type="none"/>
                        <v:fill type="solid" color2="fuchsia" detectmouseclick="t"/>
                        <v:stroke color="black" weight="12600" joinstyle="round" endcap="flat"/>
                      </v:shape>
                    </v:group>
                  </v:group>
                  <v:group id="shape_0" style="position:absolute;left:903046;top:252444;width:193242;height:2284">
                    <v:shape id="shape_0" coordsize="149173,2286" path="m0,926l5093,525l-3127,217l-20664,0l18100,1417l18100,2285l-20461,2285l12602,874l16236,1234l0,926e" fillcolor="#9f9f9f" stroked="t" style="position:absolute;left:947117;top:252444;width:149171;height:2284">
                      <v:wrap v:type="none"/>
                      <v:fill type="solid" color2="#606060" detectmouseclick="t"/>
                      <v:stroke color="black" weight="12600" joinstyle="round" endcap="flat"/>
                    </v:shape>
                    <v:shape id="shape_0" coordsize="42853,913" path="m0,0l-22684,912l-22684,758l22084,257l0,0e" fillcolor="gray" stroked="t" style="position:absolute;left:904874;top:252483;width:42851;height:911">
                      <v:wrap v:type="none"/>
                      <v:fill type="solid" color2="#7f7f7f" detectmouseclick="t"/>
                      <v:stroke color="black" weight="12600" joinstyle="round" endcap="flat"/>
                    </v:shape>
                    <v:shape id="shape_0" coordsize="65498,935" path="m0,0l-13321,461l-10583,501l-10583,564l-5514,604l-5514,666l-39,718l-39,809l-20824,934l-20824,860l-27211,797l-27211,729l31735,655l31735,615l0,0e" fillcolor="#9f9f9f" stroked="t" style="position:absolute;left:903046;top:252444;width:65496;height:933">
                      <v:wrap v:type="none"/>
                      <v:fill type="solid" color2="#606060" detectmouseclick="t"/>
                      <v:stroke color="black" weight="12600" joinstyle="round" endcap="flat"/>
                    </v:shape>
                    <v:shape id="shape_0" coordsize="23154,157" path="m0,108l23153,0l23153,59l0,156l0,108e" fillcolor="silver" stroked="t" style="position:absolute;left:934830;top:252945;width:23152;height:155">
                      <v:wrap v:type="none"/>
                      <v:fill type="solid" color2="#3f3f3f" detectmouseclick="t"/>
                      <v:stroke color="black" weight="12600" joinstyle="round" endcap="flat"/>
                    </v:shape>
                    <v:shape id="shape_0" coordsize="21833,190" path="m0,122l21832,0l21832,61l0,189l0,122e" fillcolor="silver" stroked="t" style="position:absolute;left:941431;top:253050;width:21831;height:188">
                      <v:wrap v:type="none"/>
                      <v:fill type="solid" color2="#3f3f3f" detectmouseclick="t"/>
                      <v:stroke color="black" weight="12600" joinstyle="round" endcap="flat"/>
                    </v:shape>
                    <v:shape id="shape_0" coordsize="20717,229" path="m0,139l20716,0l20716,89l0,228l0,139e" fillcolor="silver" stroked="t" style="position:absolute;left:947828;top:253167;width:20715;height:227">
                      <v:wrap v:type="none"/>
                      <v:fill type="solid" color2="#3f3f3f" detectmouseclick="t"/>
                      <v:stroke color="black" weight="12600" joinstyle="round" endcap="flat"/>
                    </v:shape>
                  </v:group>
                </v:group>
              </v:group>
              <v:group id="shape_0" style="position:absolute;left:174005;top:70292;width:705324;height:331776">
                <v:group id="shape_0" style="position:absolute;left:559642;top:215172;width:319687;height:186896">
                  <v:group id="shape_0" style="position:absolute;left:630615;top:215172;width:19835;height:19682">
                    <v:shape id="shape_0" coordsize="4304,19683" path="m0,0l4303,3177l4303,19682l0,19682l0,0e" fillcolor="#5f5f7f" stroked="t" style="position:absolute;left:646148;top:215172;width:4302;height:19681">
                      <v:wrap v:type="none"/>
                      <v:fill type="solid" color2="#a0a080" detectmouseclick="t"/>
                      <v:stroke color="black" weight="12600" joinstyle="round" endcap="flat"/>
                    </v:shape>
                    <v:rect id="shape_0" fillcolor="#7f7f9f" stroked="t" style="position:absolute;left:630615;top:215172;width:15502;height:19681">
                      <v:wrap v:type="none"/>
                      <v:fill type="solid" color2="#808060" detectmouseclick="t"/>
                      <v:stroke color="black" weight="12600" joinstyle="miter" endcap="flat"/>
                    </v:rect>
                  </v:group>
                  <v:group id="shape_0" style="position:absolute;left:644595;top:219669;width:234734;height:182399">
                    <v:group id="shape_0" style="position:absolute;left:798543;top:296135;width:80786;height:105933">
                      <v:rect id="shape_0" fillcolor="#9f9fbf" stroked="t" style="position:absolute;left:798543;top:296135;width:23135;height:21000">
                        <v:wrap v:type="none"/>
                        <v:fill type="solid" color2="#606040" detectmouseclick="t"/>
                        <v:stroke color="black" weight="12600" joinstyle="miter" endcap="flat"/>
                      </v:rect>
                      <v:rect id="shape_0" fillcolor="#5f5f7f" stroked="t" style="position:absolute;left:816759;top:296135;width:4919;height:21000">
                        <v:wrap v:type="none"/>
                        <v:fill type="solid" color2="#a0a080" detectmouseclick="t"/>
                        <v:stroke color="black" weight="12600" joinstyle="miter" endcap="flat"/>
                      </v:rect>
                      <v:group id="shape_0" style="position:absolute;left:873333;top:379619;width:5996;height:22449">
                        <v:line id="shape_0" from="873333,379619" to="873333,402068" stroked="t" style="position:absolute">
                          <v:stroke color="black" weight="12600" joinstyle="miter" endcap="flat"/>
                          <v:fill on="false" detectmouseclick="t"/>
                        </v:line>
                        <v:line id="shape_0" from="874819,379619" to="874819,402068" stroked="t" style="position:absolute">
                          <v:stroke color="black" weight="12600" joinstyle="miter" endcap="flat"/>
                          <v:fill on="false" detectmouseclick="t"/>
                        </v:line>
                        <v:line id="shape_0" from="876345,379619" to="876345,402068" stroked="t" style="position:absolute">
                          <v:stroke color="black" weight="12600" joinstyle="miter" endcap="flat"/>
                          <v:fill on="false" detectmouseclick="t"/>
                        </v:line>
                        <v:line id="shape_0" from="877844,379619" to="877844,402068" stroked="t" style="position:absolute">
                          <v:stroke color="black" weight="12600" joinstyle="miter" endcap="flat"/>
                          <v:fill on="false" detectmouseclick="t"/>
                        </v:line>
                        <v:line id="shape_0" from="879330,379619" to="879330,402068" stroked="t" style="position:absolute">
                          <v:stroke color="black" weight="12600" joinstyle="miter" endcap="flat"/>
                          <v:fill on="false" detectmouseclick="t"/>
                        </v:line>
                      </v:group>
                    </v:group>
                    <v:rect id="shape_0" fillcolor="#bfbfdf" stroked="t" style="position:absolute;left:644928;top:219669;width:24139;height:18053">
                      <v:wrap v:type="none"/>
                      <v:fill type="solid" color2="#404020" detectmouseclick="t"/>
                      <v:stroke color="black" weight="12600" joinstyle="miter" endcap="flat"/>
                    </v:rect>
                    <v:rect id="shape_0" fillcolor="#5f5f7f" stroked="t" style="position:absolute;left:645595;top:220236;width:22991;height:15913">
                      <v:wrap v:type="none"/>
                      <v:fill type="solid" color2="#a0a080" detectmouseclick="t"/>
                      <v:stroke color="black" weight="12600" joinstyle="miter" endcap="flat"/>
                    </v:rect>
                    <v:rect id="shape_0" fillcolor="#7f7f9f" stroked="t" style="position:absolute;left:644595;top:219669;width:25064;height:1042">
                      <v:wrap v:type="none"/>
                      <v:fill type="solid" color2="#808060" detectmouseclick="t"/>
                      <v:stroke color="black" weight="12600" joinstyle="miter" endcap="flat"/>
                    </v:rect>
                    <v:rect id="shape_0" fillcolor="#7f7f9f" stroked="t" style="position:absolute;left:644595;top:226070;width:25064;height:1023">
                      <v:wrap v:type="none"/>
                      <v:fill type="solid" color2="#808060" detectmouseclick="t"/>
                      <v:stroke color="black" weight="12600" joinstyle="miter" endcap="flat"/>
                    </v:rect>
                    <v:rect id="shape_0" fillcolor="#7f7f9f" stroked="t" style="position:absolute;left:644595;top:229235;width:25064;height:1042">
                      <v:wrap v:type="none"/>
                      <v:fill type="solid" color2="#808060" detectmouseclick="t"/>
                      <v:stroke color="black" weight="12600" joinstyle="miter" endcap="flat"/>
                    </v:rect>
                    <v:rect id="shape_0" fillcolor="#7f7f9f" stroked="t" style="position:absolute;left:644595;top:232436;width:25064;height:1023">
                      <v:wrap v:type="none"/>
                      <v:fill type="solid" color2="#808060" detectmouseclick="t"/>
                      <v:stroke color="black" weight="12600" joinstyle="miter" endcap="flat"/>
                    </v:rect>
                    <v:rect id="shape_0" fillcolor="#7f7f9f" stroked="t" style="position:absolute;left:644595;top:235637;width:25064;height:1060">
                      <v:wrap v:type="none"/>
                      <v:fill type="solid" color2="#808060" detectmouseclick="t"/>
                      <v:stroke color="black" weight="12600" joinstyle="miter" endcap="flat"/>
                    </v:rect>
                    <v:rect id="shape_0" fillcolor="#7f7f9f" stroked="t" style="position:absolute;left:644595;top:222869;width:25064;height:1078">
                      <v:wrap v:type="none"/>
                      <v:fill type="solid" color2="#808060" detectmouseclick="t"/>
                      <v:stroke color="black" weight="12600" joinstyle="miter" endcap="flat"/>
                    </v:rect>
                    <v:rect id="shape_0" fillcolor="#7f7f9f" stroked="t" style="position:absolute;left:649778;top:220364;width:555;height:15711">
                      <v:wrap v:type="none"/>
                      <v:fill type="solid" color2="#808060" detectmouseclick="t"/>
                      <v:stroke color="black" weight="12600" joinstyle="miter" endcap="flat"/>
                    </v:rect>
                    <v:rect id="shape_0" fillcolor="#7f7f9f" stroked="t" style="position:absolute;left:654369;top:220419;width:517;height:15748">
                      <v:wrap v:type="none"/>
                      <v:fill type="solid" color2="#808060" detectmouseclick="t"/>
                      <v:stroke color="black" weight="12600" joinstyle="miter" endcap="flat"/>
                    </v:rect>
                    <v:rect id="shape_0" fillcolor="#7f7f9f" stroked="t" style="position:absolute;left:659108;top:220492;width:443;height:15748">
                      <v:wrap v:type="none"/>
                      <v:fill type="solid" color2="#808060" detectmouseclick="t"/>
                      <v:stroke color="black" weight="12600" joinstyle="miter" endcap="flat"/>
                    </v:rect>
                    <v:rect id="shape_0" fillcolor="#7f7f9f" stroked="t" style="position:absolute;left:663773;top:220492;width:555;height:15748">
                      <v:wrap v:type="none"/>
                      <v:fill type="solid" color2="#808060" detectmouseclick="t"/>
                      <v:stroke color="black" weight="12600" joinstyle="miter" endcap="flat"/>
                    </v:rect>
                  </v:group>
                  <v:group id="shape_0" style="position:absolute;left:559642;top:232579;width:163301;height:139149">
                    <v:group id="shape_0" style="position:absolute;left:655058;top:289273;width:67885;height:82455">
                      <v:group id="shape_0" style="position:absolute;left:714600;top:355762;width:8343;height:15966">
                        <v:rect id="shape_0" fillcolor="#dfdfff" stroked="t" style="position:absolute;left:715693;top:355762;width:7249;height:15965">
                          <v:wrap v:type="none"/>
                          <v:fill type="solid" color2="#202000" detectmouseclick="t"/>
                          <v:stroke color="black" weight="12600" joinstyle="miter" endcap="flat"/>
                        </v:rect>
                        <v:shape id="shape_0" coordsize="1081,15967" path="m1080,0l1080,15966l0,15481l0,936l1080,0e" fillcolor="#bfbfdf" stroked="t" style="position:absolute;left:714600;top:355762;width:1079;height:15965">
                          <v:wrap v:type="none"/>
                          <v:fill type="solid" color2="#404020" detectmouseclick="t"/>
                          <v:stroke color="black" weight="12600" joinstyle="round" endcap="flat"/>
                        </v:shape>
                      </v:group>
                      <v:rect id="shape_0" fillcolor="#7f7f9f" stroked="t" style="position:absolute;left:655058;top:289273;width:11152;height:12923">
                        <v:wrap v:type="none"/>
                        <v:fill type="solid" color2="#808060" detectmouseclick="t"/>
                        <v:stroke color="black" weight="12600" joinstyle="miter" endcap="flat"/>
                      </v:rect>
                      <v:rect id="shape_0" fillcolor="#5f5f7f" stroked="t" style="position:absolute;left:655058;top:289769;width:11152;height:2343">
                        <v:wrap v:type="none"/>
                        <v:fill type="solid" color2="#a0a080" detectmouseclick="t"/>
                        <v:stroke color="black" weight="12600" joinstyle="miter" endcap="flat"/>
                      </v:rect>
                      <v:rect id="shape_0" fillcolor="#5f5f7f" stroked="t" style="position:absolute;left:655058;top:292657;width:11152;height:2343">
                        <v:wrap v:type="none"/>
                        <v:fill type="solid" color2="#a0a080" detectmouseclick="t"/>
                        <v:stroke color="black" weight="12600" joinstyle="miter" endcap="flat"/>
                      </v:rect>
                      <v:rect id="shape_0" fillcolor="#5f5f7f" stroked="t" style="position:absolute;left:655058;top:295513;width:11152;height:2359">
                        <v:wrap v:type="none"/>
                        <v:fill type="solid" color2="#a0a080" detectmouseclick="t"/>
                        <v:stroke color="black" weight="12600" joinstyle="miter" endcap="flat"/>
                      </v:rect>
                      <v:rect id="shape_0" fillcolor="#5f5f7f" stroked="t" style="position:absolute;left:655058;top:298401;width:11152;height:2343">
                        <v:wrap v:type="none"/>
                        <v:fill type="solid" color2="#a0a080" detectmouseclick="t"/>
                        <v:stroke color="black" weight="12600" joinstyle="miter" endcap="flat"/>
                      </v:rect>
                      <v:rect id="shape_0" fillcolor="#5f5f7f" stroked="t" style="position:absolute;left:655058;top:301274;width:11152;height:2343">
                        <v:wrap v:type="none"/>
                        <v:fill type="solid" color2="#a0a080" detectmouseclick="t"/>
                        <v:stroke color="black" weight="12600" joinstyle="miter" endcap="flat"/>
                      </v:rect>
                    </v:group>
                    <v:shape id="shape_0" coordsize="1705,2752" path="m0,2407l0,0l1704,0l1704,2751l0,2407e" fillcolor="#7f7f9f" stroked="t" style="position:absolute;left:559642;top:232579;width:1703;height:2750">
                      <v:wrap v:type="none"/>
                      <v:fill type="solid" color2="#808060" detectmouseclick="t"/>
                      <v:stroke color="black" weight="12600" joinstyle="round" endcap="flat"/>
                    </v:shape>
                  </v:group>
                </v:group>
              </v:group>
              <v:group id="shape_0" style="position:absolute;left:83170;top:77427;width:53261;height:7351">
                <v:line id="shape_0" from="83170,77427" to="132265,84188" stroked="t" style="position:absolute">
                  <v:stroke color="black" weight="12600" joinstyle="miter" endcap="flat"/>
                  <v:fill on="false" detectmouseclick="t"/>
                </v:line>
                <v:shape id="shape_0" coordsize="7859,1241" path="m7858,1240l2886,0l0,710l7858,1240e" fillcolor="black" stroked="t" style="position:absolute;left:128574;top:83539;width:7857;height:1239">
                  <v:wrap v:type="none"/>
                  <v:fill type="solid" color2="white" detectmouseclick="t"/>
                  <v:stroke color="black" weight="12600" joinstyle="round" endcap="flat"/>
                </v:shape>
              </v:group>
              <v:group id="shape_0" style="position:absolute;left:88267;top:39810;width:63299;height:197">
                <v:line id="shape_0" from="88267,39911" to="146642,39911" stroked="t" style="position:absolute">
                  <v:stroke color="black" weight="12600" joinstyle="miter" endcap="flat"/>
                  <v:fill on="false" detectmouseclick="t"/>
                </v:line>
                <v:shape id="shape_0" coordsize="9848,199" path="m9847,100l0,0l0,198l9847,100e" fillcolor="black" stroked="t" style="position:absolute;left:141720;top:39810;width:9846;height:197">
                  <v:wrap v:type="none"/>
                  <v:fill type="solid" color2="white" detectmouseclick="t"/>
                  <v:stroke color="black" weight="12600" joinstyle="round" endcap="flat"/>
                </v:shape>
              </v:group>
              <v:group id="shape_0" style="position:absolute;left:80372;top:43431;width:48081;height:5609">
                <v:line id="shape_0" from="80372,43875" to="124707,49040" stroked="t" style="position:absolute">
                  <v:stroke color="black" weight="12600" joinstyle="miter" endcap="flat"/>
                  <v:fill on="false" detectmouseclick="t"/>
                </v:line>
                <v:shape id="shape_0" coordsize="7541,1218" path="m7540,0l0,316l1996,1217l7540,0e" fillcolor="black" stroked="t" style="position:absolute;left:120914;top:43431;width:7539;height:1216">
                  <v:wrap v:type="none"/>
                  <v:fill type="solid" color2="white" detectmouseclick="t"/>
                  <v:stroke color="black" weight="12600" joinstyle="round" endcap="flat"/>
                </v:shape>
              </v:group>
              <v:group id="shape_0" style="position:absolute;left:322822;top:43750;width:124373;height:8108">
                <v:line id="shape_0" from="322822,43750" to="442048,51509" stroked="t" style="position:absolute">
                  <v:stroke color="black" weight="12600" joinstyle="miter" endcap="flat"/>
                  <v:fill on="false" detectmouseclick="t"/>
                </v:line>
                <v:shape id="shape_0" coordsize="10562,1249" path="m10561,1248l1715,0l0,1223l10561,1248e" fillcolor="black" stroked="t" style="position:absolute;left:436635;top:50611;width:10560;height:1247">
                  <v:wrap v:type="none"/>
                  <v:fill type="solid" color2="white" detectmouseclick="t"/>
                  <v:stroke color="black" weight="12600" joinstyle="round" endcap="flat"/>
                </v:shape>
              </v:group>
              <v:group id="shape_0" style="position:absolute;left:325435;top:37362;width:125903;height:197">
                <v:line id="shape_0" from="325435,37463" to="446120,37463" stroked="t" style="position:absolute">
                  <v:stroke color="black" weight="12600" joinstyle="miter" endcap="flat"/>
                  <v:fill on="false" detectmouseclick="t"/>
                </v:line>
                <v:shape id="shape_0" coordsize="10282,199" path="m10281,100l0,0l0,198l10281,100e" fillcolor="black" stroked="t" style="position:absolute;left:441058;top:37362;width:10280;height:197">
                  <v:wrap v:type="none"/>
                  <v:fill type="solid" color2="white" detectmouseclick="t"/>
                  <v:stroke color="black" weight="12600" joinstyle="round" endcap="flat"/>
                </v:shape>
              </v:group>
              <v:group id="shape_0" style="position:absolute;left:323550;top:79953;width:117679;height:11393">
                <v:line id="shape_0" from="323550,80514" to="435592,91346" stroked="t" style="position:absolute">
                  <v:stroke color="black" weight="12600" joinstyle="miter" endcap="flat"/>
                  <v:fill on="false" detectmouseclick="t"/>
                </v:line>
                <v:shape id="shape_0" coordsize="11164,1443" path="m11163,0l0,404l3207,1442l11163,0e" fillcolor="black" stroked="t" style="position:absolute;left:430067;top:79953;width:11162;height:1441">
                  <v:wrap v:type="none"/>
                  <v:fill type="solid" color2="white" detectmouseclick="t"/>
                  <v:stroke color="black" weight="12600" joinstyle="round" endcap="flat"/>
                </v:shape>
              </v:group>
            </v:group>
          </v:group>
        </w:pict>
      </w:r>
    </w:p>
    <w:p>
      <w:pPr>
        <w:pStyle w:val="Heading2"/>
        <w:numPr>
          <w:ilvl w:val="1"/>
          <w:numId w:val="1"/>
        </w:numPr>
        <w:rPr>
          <w:rStyle w:val="InternetLink"/>
          <w:rFonts w:cs="Arial" w:ascii="Arial" w:hAnsi="Arial"/>
          <w:bCs/>
          <w:color w:val="000000"/>
          <w:sz w:val="16"/>
          <w:szCs w:val="16"/>
        </w:rPr>
      </w:pPr>
      <w:bookmarkStart w:id="81" w:name="_Appendix_R_-"/>
      <w:bookmarkStart w:id="82" w:name="__RefHeading___Toc182790752"/>
      <w:bookmarkEnd w:id="81"/>
      <w:bookmarkEnd w:id="82"/>
      <w:r>
        <w:rPr>
          <w:rFonts w:cs="Arial" w:ascii="Arial" w:hAnsi="Arial"/>
          <w:color w:val="000000"/>
          <w:sz w:val="16"/>
          <w:szCs w:val="16"/>
        </w:rPr>
        <w:t xml:space="preserve">Appendix Q - Guides to </w:t>
      </w:r>
      <w:r>
        <w:rPr>
          <w:rFonts w:cs="Arial" w:ascii="Arial" w:hAnsi="Arial"/>
          <w:bCs/>
          <w:color w:val="000000"/>
          <w:sz w:val="16"/>
          <w:szCs w:val="16"/>
        </w:rPr>
        <w:t xml:space="preserve">EMS and </w:t>
      </w:r>
      <w:hyperlink r:id="rId25">
        <w:r>
          <w:rPr>
            <w:rStyle w:val="InternetLink"/>
            <w:rFonts w:cs="Arial" w:ascii="Arial" w:hAnsi="Arial"/>
            <w:bCs/>
            <w:color w:val="000000"/>
            <w:sz w:val="16"/>
            <w:szCs w:val="16"/>
          </w:rPr>
          <w:t>www.&lt;AGENCY NAME&gt;recovery.com</w:t>
        </w:r>
      </w:hyperlink>
    </w:p>
    <w:p>
      <w:pPr>
        <w:pStyle w:val="Normal"/>
        <w:jc w:val="both"/>
        <w:rPr>
          <w:rFonts w:cs="Arial" w:ascii="Arial" w:hAnsi="Arial"/>
          <w:color w:val="000000"/>
          <w:sz w:val="16"/>
          <w:szCs w:val="16"/>
        </w:rPr>
      </w:pPr>
      <w:r>
        <w:rPr>
          <w:rFonts w:cs="Arial" w:ascii="Arial" w:hAnsi="Arial"/>
          <w:color w:val="000000"/>
          <w:sz w:val="16"/>
          <w:szCs w:val="16"/>
        </w:rPr>
      </w:r>
    </w:p>
    <w:p>
      <w:pPr>
        <w:pStyle w:val="Normal"/>
        <w:jc w:val="both"/>
        <w:rPr>
          <w:rFonts w:cs="Arial" w:ascii="Arial" w:hAnsi="Arial"/>
          <w:color w:val="000000"/>
          <w:sz w:val="16"/>
          <w:szCs w:val="16"/>
        </w:rPr>
      </w:pPr>
      <w:bookmarkStart w:id="83" w:name="_Appendix_B_-"/>
      <w:bookmarkStart w:id="84" w:name="_Appendix_I_-"/>
      <w:bookmarkStart w:id="85" w:name="_Appendix_M_-"/>
      <w:bookmarkStart w:id="86" w:name="_Appendix_O_-"/>
      <w:bookmarkStart w:id="87" w:name="_Appendix_P_-"/>
      <w:r>
        <w:rPr>
          <w:rFonts w:cs="Arial" w:ascii="Arial" w:hAnsi="Arial"/>
          <w:b/>
          <w:color w:val="000000"/>
          <w:sz w:val="16"/>
          <w:szCs w:val="16"/>
        </w:rPr>
        <w:t>Alert Function</w:t>
      </w:r>
      <w:bookmarkEnd w:id="83"/>
      <w:bookmarkEnd w:id="84"/>
      <w:bookmarkEnd w:id="85"/>
      <w:bookmarkEnd w:id="86"/>
      <w:bookmarkEnd w:id="87"/>
      <w:r>
        <w:rPr>
          <w:rFonts w:cs="Arial" w:ascii="Arial" w:hAnsi="Arial"/>
          <w:color w:val="000000"/>
          <w:sz w:val="16"/>
          <w:szCs w:val="16"/>
        </w:rPr>
        <w:t xml:space="preserve"> is typically an automated process that uses your contact information to alert you in the event of a disruption of services.  You must keep your contact information current.  </w:t>
      </w:r>
    </w:p>
    <w:sectPr>
      <w:headerReference w:type="default" r:id="rId26"/>
      <w:footerReference w:type="default" r:id="rId27"/>
      <w:type w:val="nextPage"/>
      <w:pgSz w:orient="landscape" w:w="15840" w:h="12240"/>
      <w:pgMar w:left="1440" w:right="1440" w:header="720" w:top="1440" w:footer="72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Liberation Sans">
    <w:altName w:val="Arial"/>
    <w:charset w:val="01"/>
    <w:family w:val="swiss"/>
    <w:pitch w:val="variable"/>
  </w:font>
  <w:font w:name="Tahoma">
    <w:charset w:val="01"/>
    <w:family w:val="roman"/>
    <w:pitch w:val="variable"/>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504pt;height:8.45pt;mso-wrap-distance-left:9pt;mso-wrap-distance-right:9pt;mso-wrap-distance-top:0pt;mso-wrap-distance-bottom:0pt;margin-top:0.05pt;margin-left:0.0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4</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tabs>
        <w:tab w:val="center" w:pos="4320" w:leader="none"/>
        <w:tab w:val="center" w:pos="5400" w:leader="none"/>
        <w:tab w:val="right" w:pos="8640" w:leader="none"/>
        <w:tab w:val="right" w:pos="10800" w:leader="none"/>
      </w:tabs>
      <w:jc w:val="center"/>
      <w:rPr>
        <w:rFonts w:cs="Arial" w:ascii="Arial" w:hAnsi="Arial"/>
        <w:color w:val="808080"/>
        <w:sz w:val="16"/>
      </w:rPr>
    </w:pPr>
    <w:r>
      <w:rPr>
        <w:rFonts w:cs="Arial" w:ascii="Arial" w:hAnsi="Arial"/>
        <w:color w:val="808080"/>
        <w:sz w:val="16"/>
      </w:rPr>
    </w:r>
    <w:r>
      <w:pict>
        <v:rect fillcolor="#FFFFFF" strokecolor="#000000" strokeweight="0pt" style="position:absolute;width:15.65pt;height:23pt;mso-wrap-distance-left:9pt;mso-wrap-distance-right:9pt;mso-wrap-distance-top:0pt;mso-wrap-distance-bottom:0pt;margin-top:0.05pt;margin-left:332.45pt">
          <v:fill opacity="0f"/>
          <v:textbox>
            <w:txbxContent>
              <w:p>
                <w:pPr>
                  <w:pStyle w:val="Footer"/>
                  <w:rPr/>
                </w:pPr>
                <w:r>
                  <w:rPr/>
                </w:r>
              </w:p>
              <w:p>
                <w:pPr>
                  <w:pStyle w:val="Footer"/>
                  <w:rPr/>
                </w:pPr>
                <w:r>
                  <w:rPr/>
                </w:r>
              </w:p>
            </w:txbxContent>
          </v:textbox>
          <w10:wrap type="square"/>
        </v:rect>
      </w:pic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23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45</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23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49</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32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53</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23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8</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Footer"/>
      <w:jc w:val="center"/>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23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20</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23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35</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23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36</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352.2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40</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23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43</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320" w:leader="none"/>
        <w:tab w:val="center" w:pos="540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 xml:space="preserve">CONFIDENTIAL Document for Internal Use by </w:t>
    </w:r>
    <w:r>
      <w:rPr>
        <w:rFonts w:cs="Arial" w:ascii="Arial" w:hAnsi="Arial"/>
        <w:b/>
        <w:i/>
        <w:color w:val="FF0000"/>
        <w:sz w:val="12"/>
        <w:szCs w:val="12"/>
      </w:rPr>
      <w:t>(Agency)</w:t>
    </w:r>
    <w:r>
      <w:rPr>
        <w:rFonts w:cs="Arial" w:ascii="Arial" w:hAnsi="Arial"/>
        <w:b/>
        <w:color w:val="FF0000"/>
        <w:sz w:val="12"/>
        <w:szCs w:val="12"/>
      </w:rPr>
      <w:t xml:space="preserve"> Personnel</w:t>
    </w:r>
    <w:r>
      <w:rPr>
        <w:rFonts w:cs="Arial" w:ascii="Arial" w:hAnsi="Arial"/>
        <w:color w:val="FF0000"/>
        <w:sz w:val="12"/>
        <w:szCs w:val="12"/>
      </w:rPr>
      <w:t xml:space="preserve"> </w:t>
    </w:r>
    <w:r>
      <w:rPr>
        <w:rFonts w:cs="Arial" w:ascii="Arial" w:hAnsi="Arial"/>
        <w:b/>
        <w:color w:val="FF0000"/>
        <w:sz w:val="12"/>
        <w:szCs w:val="12"/>
      </w:rPr>
      <w:t>Only</w:t>
    </w:r>
    <w:r>
      <w:pict>
        <v:rect fillcolor="#FFFFFF" strokecolor="#000000" strokeweight="0pt" style="position:absolute;width:15.65pt;height:23pt;mso-wrap-distance-left:9pt;mso-wrap-distance-right:9pt;mso-wrap-distance-top:0pt;mso-wrap-distance-bottom:0pt;margin-top:0.05pt;margin-left:233.45pt">
          <v:fill opacity="0f"/>
          <v:textbox>
            <w:txbxContent>
              <w:p>
                <w:pPr>
                  <w:pStyle w:val="Footer"/>
                  <w:rPr/>
                </w:pPr>
                <w:r>
                  <w:rPr/>
                </w:r>
              </w:p>
              <w:p>
                <w:pPr>
                  <w:pStyle w:val="Footer"/>
                  <w:rPr/>
                </w:pPr>
                <w:r>
                  <w:rPr/>
                </w:r>
              </w:p>
            </w:txbxContent>
          </v:textbox>
          <w10:wrap type="square"/>
        </v:rect>
      </w:pict>
    </w:r>
  </w:p>
  <w:p>
    <w:pPr>
      <w:pStyle w:val="Footer"/>
      <w:tabs>
        <w:tab w:val="center" w:pos="4320" w:leader="none"/>
        <w:tab w:val="center" w:pos="5400" w:leader="none"/>
        <w:tab w:val="right" w:pos="8640" w:leader="none"/>
        <w:tab w:val="right" w:pos="10800" w:leader="none"/>
      </w:tabs>
      <w:jc w:val="center"/>
      <w:rPr>
        <w:rFonts w:eastAsia="MS Mincho;ＭＳ 明朝" w:cs="Arial" w:ascii="Arial" w:hAnsi="Arial"/>
        <w:b/>
        <w:color w:val="FF0000"/>
        <w:sz w:val="12"/>
        <w:szCs w:val="12"/>
      </w:rPr>
    </w:pPr>
    <w:r>
      <w:rPr>
        <w:rFonts w:cs="Arial" w:ascii="Arial" w:hAnsi="Arial"/>
        <w:b/>
        <w:color w:val="FF0000"/>
        <w:sz w:val="12"/>
        <w:szCs w:val="12"/>
      </w:rPr>
      <w:t xml:space="preserve">This Document Protected Under Oklahoma Statute §51-24A.28 – </w:t>
    </w:r>
    <w:r>
      <w:rPr>
        <w:rFonts w:eastAsia="MS Mincho;ＭＳ 明朝" w:cs="Arial" w:ascii="Arial" w:hAnsi="Arial"/>
        <w:b/>
        <w:color w:val="FF0000"/>
        <w:sz w:val="12"/>
        <w:szCs w:val="12"/>
      </w:rPr>
      <w:t>Confidential Sensitive Information</w:t>
    </w:r>
  </w:p>
  <w:p>
    <w:pPr>
      <w:pStyle w:val="Footer"/>
      <w:tabs>
        <w:tab w:val="center" w:pos="4320" w:leader="none"/>
        <w:tab w:val="center" w:pos="4680" w:leader="none"/>
        <w:tab w:val="right" w:pos="8640" w:leader="none"/>
        <w:tab w:val="right" w:pos="10800" w:leader="none"/>
      </w:tabs>
      <w:jc w:val="center"/>
      <w:rPr>
        <w:rFonts w:cs="Arial" w:ascii="Arial" w:hAnsi="Arial"/>
        <w:b/>
        <w:color w:val="FF0000"/>
        <w:sz w:val="12"/>
        <w:szCs w:val="12"/>
      </w:rPr>
    </w:pPr>
    <w:r>
      <w:rPr>
        <w:rFonts w:cs="Arial" w:ascii="Arial" w:hAnsi="Arial"/>
        <w:b/>
        <w:color w:val="FF0000"/>
        <w:sz w:val="12"/>
        <w:szCs w:val="12"/>
      </w:rPr>
      <w:t>Section 840-2.11 of Title 74 - SSN, Home Addresses and Telephone Numbers of current and former employees are confidential and not for public inspection or disclosure</w:t>
    </w:r>
  </w:p>
  <w:p>
    <w:pPr>
      <w:pStyle w:val="Footer"/>
      <w:jc w:val="center"/>
      <w:rPr/>
    </w:pPr>
    <w:r>
      <w:rPr>
        <w:color w:val="808080"/>
        <w:sz w:val="16"/>
      </w:rPr>
      <w:t>Version 1.00</w:t>
      <w:tab/>
      <w:tab/>
      <w:tab/>
      <w:tab/>
      <w:t>Last</w:t>
    </w:r>
    <w:r>
      <w:rPr>
        <w:color w:val="808080"/>
        <w:sz w:val="16"/>
        <w:szCs w:val="16"/>
      </w:rPr>
      <w:t xml:space="preserve"> Updated:  </w:t>
    </w:r>
    <w:r>
      <w:rPr/>
      <w:t>12/12/2007</w:t>
    </w:r>
    <w:r>
      <w:rPr>
        <w:color w:val="808080"/>
        <w:sz w:val="16"/>
      </w:rPr>
      <w:tab/>
      <w:t xml:space="preserve">              </w:t>
      <w:tab/>
      <w:tab/>
      <w:tab/>
      <w:t xml:space="preserve">Printed:  </w:t>
    </w:r>
    <w:r>
      <w:rPr/>
      <w:t>12/12/2007</w:t>
    </w:r>
  </w:p>
  <w:p>
    <w:pPr>
      <w:pStyle w:val="Footer"/>
      <w:jc w:val="center"/>
      <w:rPr>
        <w:color w:val="808080"/>
        <w:sz w:val="16"/>
      </w:rPr>
    </w:pPr>
    <w:r>
      <w:rPr>
        <w:color w:val="808080"/>
        <w:sz w:val="16"/>
      </w:rPr>
    </w:r>
  </w:p>
  <w:p>
    <w:pPr>
      <w:pStyle w:val="Footer"/>
      <w:jc w:val="center"/>
      <w:rPr>
        <w:rFonts w:cs="Arial" w:ascii="Arial" w:hAnsi="Arial"/>
        <w:b/>
        <w:sz w:val="16"/>
        <w:szCs w:val="16"/>
      </w:rPr>
    </w:pPr>
    <w:r>
      <w:rPr>
        <w:rFonts w:cs="Arial" w:ascii="Arial" w:hAnsi="Arial"/>
        <w:b/>
        <w:sz w:val="16"/>
        <w:szCs w:val="16"/>
      </w:rPr>
      <w:t xml:space="preserve">PAGE </w:t>
    </w:r>
    <w:r>
      <w:rPr>
        <w:rFonts w:cs="Arial" w:ascii="Arial" w:hAnsi="Arial"/>
        <w:b/>
        <w:sz w:val="16"/>
        <w:szCs w:val="16"/>
      </w:rPr>
      <w:fldChar w:fldCharType="begin"/>
    </w:r>
    <w:r>
      <w:instrText> PAGE </w:instrText>
    </w:r>
    <w:r>
      <w:fldChar w:fldCharType="separate"/>
    </w:r>
    <w:r>
      <w:t>44</w:t>
    </w:r>
    <w:r>
      <w:fldChar w:fldCharType="end"/>
    </w:r>
    <w:r>
      <w:rPr>
        <w:rFonts w:cs="Arial" w:ascii="Arial" w:hAnsi="Arial"/>
        <w:b/>
        <w:sz w:val="16"/>
        <w:szCs w:val="16"/>
      </w:rPr>
      <w:t xml:space="preserve"> OF </w:t>
    </w:r>
    <w:r>
      <w:rPr>
        <w:rFonts w:cs="Arial" w:ascii="Arial" w:hAnsi="Arial"/>
        <w:b/>
        <w:sz w:val="16"/>
        <w:szCs w:val="16"/>
      </w:rPr>
      <w:fldChar w:fldCharType="begin"/>
    </w:r>
    <w:r>
      <w:instrText> NUMPAGES </w:instrText>
    </w:r>
    <w:r>
      <w:fldChar w:fldCharType="separate"/>
    </w:r>
    <w:r>
      <w:t>53</w:t>
    </w:r>
    <w:r>
      <w:fldChar w:fldCharType="end"/>
    </w:r>
  </w:p>
  <w:p>
    <w:pPr>
      <w:pStyle w:val="Normal"/>
      <w:jc w:val="center"/>
      <w:rPr>
        <w:rFonts w:cs="Arial" w:ascii="Arial" w:hAnsi="Arial"/>
        <w:color w:val="808080"/>
        <w:sz w:val="16"/>
      </w:rPr>
    </w:pPr>
    <w:r>
      <w:rPr>
        <w:rFonts w:cs="Arial" w:ascii="Arial" w:hAnsi="Arial"/>
        <w:color w:val="808080"/>
        <w:sz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r>
  </w:p>
  <w:p>
    <w:pPr>
      <w:pStyle w:val="Head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29"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571"/>
      <w:gridCol w:w="4875"/>
    </w:tblGrid>
    <w:tr>
      <w:trPr>
        <w:cantSplit w:val="true"/>
      </w:trPr>
      <w:tc>
        <w:tcPr>
          <w:tcW w:w="4571" w:type="dxa"/>
          <w:tcBorders>
            <w:top w:val="double" w:sz="6" w:space="0" w:color="000001"/>
            <w:left w:val="double" w:sz="6" w:space="0" w:color="000001"/>
            <w:bottom w:val="nil"/>
            <w:insideH w:val="nil"/>
            <w:right w:val="nil"/>
            <w:insideV w:val="nil"/>
          </w:tcBorders>
          <w:shd w:fill="666699" w:val="clear"/>
          <w:tcMar>
            <w:left w:w="26" w:type="dxa"/>
          </w:tcMar>
        </w:tcPr>
        <w:p>
          <w:pPr>
            <w:pStyle w:val="Header"/>
            <w:jc w:val="both"/>
            <w:rPr>
              <w:rFonts w:cs="Arial" w:ascii="Arial" w:hAnsi="Arial"/>
              <w:b/>
              <w:color w:val="FFFFFF"/>
              <w:sz w:val="48"/>
            </w:rPr>
          </w:pPr>
          <w:r>
            <w:rPr>
              <w:rFonts w:cs="Arial" w:ascii="Arial" w:hAnsi="Arial"/>
              <w:b/>
              <w:color w:val="FFFFFF"/>
              <w:sz w:val="48"/>
            </w:rPr>
            <w:t xml:space="preserve">&lt;AGENCY NAME&gt;       </w:t>
          </w:r>
        </w:p>
      </w:tc>
      <w:tc>
        <w:tcPr>
          <w:tcW w:w="4875"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&lt;Department Name&gt; Department</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4571"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jc w:val="both"/>
            <w:rPr>
              <w:rFonts w:cs="Arial" w:ascii="Arial" w:hAnsi="Arial"/>
              <w:b/>
              <w:color w:val="FFFFFF"/>
              <w:sz w:val="24"/>
            </w:rPr>
          </w:pPr>
          <w:r>
            <w:rPr>
              <w:rFonts w:cs="Arial" w:ascii="Arial" w:hAnsi="Arial"/>
              <w:b/>
              <w:color w:val="FFFFFF"/>
              <w:sz w:val="24"/>
            </w:rPr>
            <w:t>Appendices</w:t>
          </w:r>
        </w:p>
      </w:tc>
      <w:tc>
        <w:tcPr>
          <w:tcW w:w="4875"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rPr>
          </w:pPr>
          <w:r>
            <w:rPr>
              <w:color w:val="FFFFFF"/>
            </w:rPr>
            <w:t xml:space="preserve"> </w:t>
          </w:r>
        </w:p>
      </w:tc>
    </w:tr>
  </w:tbl>
  <w:p>
    <w:pPr>
      <w:pStyle w:val="Header"/>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29"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7091"/>
      <w:gridCol w:w="5955"/>
    </w:tblGrid>
    <w:tr>
      <w:trPr>
        <w:cantSplit w:val="true"/>
      </w:trPr>
      <w:tc>
        <w:tcPr>
          <w:tcW w:w="7091" w:type="dxa"/>
          <w:tcBorders>
            <w:top w:val="double" w:sz="6" w:space="0" w:color="000001"/>
            <w:left w:val="double" w:sz="6" w:space="0" w:color="000001"/>
            <w:bottom w:val="nil"/>
            <w:insideH w:val="nil"/>
            <w:right w:val="nil"/>
            <w:insideV w:val="nil"/>
          </w:tcBorders>
          <w:shd w:fill="666699" w:val="clear"/>
          <w:tcMar>
            <w:left w:w="26" w:type="dxa"/>
          </w:tcMar>
        </w:tcPr>
        <w:p>
          <w:pPr>
            <w:pStyle w:val="Header"/>
            <w:jc w:val="both"/>
            <w:rPr>
              <w:rFonts w:cs="Arial" w:ascii="Arial" w:hAnsi="Arial"/>
              <w:b/>
              <w:color w:val="FFFFFF"/>
              <w:sz w:val="48"/>
            </w:rPr>
          </w:pPr>
          <w:r>
            <w:rPr>
              <w:rFonts w:cs="Arial" w:ascii="Arial" w:hAnsi="Arial"/>
              <w:b/>
              <w:color w:val="FFFFFF"/>
              <w:sz w:val="48"/>
            </w:rPr>
            <w:t xml:space="preserve">&lt;AGENCY NAME&gt;       </w:t>
          </w:r>
        </w:p>
      </w:tc>
      <w:tc>
        <w:tcPr>
          <w:tcW w:w="5955"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&lt;Department Name&gt; Department</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7091"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jc w:val="both"/>
            <w:rPr>
              <w:rFonts w:cs="Arial" w:ascii="Arial" w:hAnsi="Arial"/>
              <w:b/>
              <w:color w:val="FFFFFF"/>
              <w:sz w:val="24"/>
            </w:rPr>
          </w:pPr>
          <w:r>
            <w:rPr>
              <w:rFonts w:cs="Arial" w:ascii="Arial" w:hAnsi="Arial"/>
              <w:b/>
              <w:color w:val="FFFFFF"/>
              <w:sz w:val="24"/>
            </w:rPr>
            <w:t>Appendices</w:t>
          </w:r>
        </w:p>
      </w:tc>
      <w:tc>
        <w:tcPr>
          <w:tcW w:w="5955"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rPr>
          </w:pPr>
          <w:r>
            <w:rPr>
              <w:color w:val="FFFFFF"/>
            </w:rPr>
            <w:t xml:space="preserve"> </w:t>
          </w:r>
        </w:p>
      </w:tc>
    </w:tr>
  </w:tbl>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4"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751"/>
      <w:gridCol w:w="4767"/>
    </w:tblGrid>
    <w:tr>
      <w:trPr>
        <w:cantSplit w:val="true"/>
      </w:trPr>
      <w:tc>
        <w:tcPr>
          <w:tcW w:w="4751" w:type="dxa"/>
          <w:tcBorders>
            <w:top w:val="double" w:sz="6" w:space="0" w:color="000001"/>
            <w:left w:val="double" w:sz="6" w:space="0" w:color="000001"/>
            <w:bottom w:val="nil"/>
            <w:insideH w:val="nil"/>
            <w:right w:val="nil"/>
            <w:insideV w:val="nil"/>
          </w:tcBorders>
          <w:shd w:fill="666699" w:val="clear"/>
          <w:tcMar>
            <w:left w:w="26" w:type="dxa"/>
          </w:tcMar>
        </w:tcPr>
        <w:p>
          <w:pPr>
            <w:pStyle w:val="Header"/>
            <w:rPr>
              <w:rFonts w:cs="Arial" w:ascii="Arial" w:hAnsi="Arial"/>
              <w:b/>
              <w:color w:val="FFFFFF"/>
              <w:sz w:val="48"/>
            </w:rPr>
          </w:pPr>
          <w:r>
            <w:rPr>
              <w:rFonts w:cs="Arial" w:ascii="Arial" w:hAnsi="Arial"/>
              <w:b/>
              <w:color w:val="FFFFFF"/>
              <w:sz w:val="48"/>
            </w:rPr>
            <w:t xml:space="preserve">&lt;AGENCY NAME&gt;      </w:t>
          </w:r>
        </w:p>
      </w:tc>
      <w:tc>
        <w:tcPr>
          <w:tcW w:w="4767"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 xml:space="preserve">&lt;Department Name&gt; Department </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4751"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rPr>
              <w:rFonts w:cs="Arial" w:ascii="Arial" w:hAnsi="Arial"/>
              <w:b/>
              <w:color w:val="FFFFFF"/>
              <w:sz w:val="24"/>
            </w:rPr>
          </w:pPr>
          <w:r>
            <w:rPr>
              <w:rFonts w:cs="Arial" w:ascii="Arial" w:hAnsi="Arial"/>
              <w:b/>
              <w:color w:val="FFFFFF"/>
              <w:sz w:val="24"/>
            </w:rPr>
            <w:t>Introduction</w:t>
          </w:r>
        </w:p>
      </w:tc>
      <w:tc>
        <w:tcPr>
          <w:tcW w:w="4767"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sz w:val="28"/>
            </w:rPr>
          </w:pPr>
          <w:r>
            <w:rPr>
              <w:color w:val="FFFFFF"/>
              <w:sz w:val="28"/>
            </w:rPr>
          </w:r>
        </w:p>
      </w:tc>
    </w:tr>
  </w:tbl>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4"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751"/>
      <w:gridCol w:w="4767"/>
    </w:tblGrid>
    <w:tr>
      <w:trPr>
        <w:cantSplit w:val="true"/>
      </w:trPr>
      <w:tc>
        <w:tcPr>
          <w:tcW w:w="4751" w:type="dxa"/>
          <w:tcBorders>
            <w:top w:val="double" w:sz="6" w:space="0" w:color="000001"/>
            <w:left w:val="double" w:sz="6" w:space="0" w:color="000001"/>
            <w:bottom w:val="nil"/>
            <w:insideH w:val="nil"/>
            <w:right w:val="nil"/>
            <w:insideV w:val="nil"/>
          </w:tcBorders>
          <w:shd w:fill="666699" w:val="clear"/>
          <w:tcMar>
            <w:left w:w="26" w:type="dxa"/>
          </w:tcMar>
        </w:tcPr>
        <w:p>
          <w:pPr>
            <w:pStyle w:val="Header"/>
            <w:rPr>
              <w:rFonts w:cs="Arial" w:ascii="Arial" w:hAnsi="Arial"/>
              <w:b/>
              <w:color w:val="FFFFFF"/>
              <w:sz w:val="48"/>
            </w:rPr>
          </w:pPr>
          <w:r>
            <w:rPr>
              <w:rFonts w:cs="Arial" w:ascii="Arial" w:hAnsi="Arial"/>
              <w:b/>
              <w:color w:val="FFFFFF"/>
              <w:sz w:val="48"/>
            </w:rPr>
            <w:t xml:space="preserve">&lt;AGENCY NAME&gt;      </w:t>
          </w:r>
        </w:p>
      </w:tc>
      <w:tc>
        <w:tcPr>
          <w:tcW w:w="4767"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 xml:space="preserve">&lt;Department Name&gt; Department </w:t>
          </w:r>
        </w:p>
        <w:p>
          <w:pPr>
            <w:pStyle w:val="Header"/>
            <w:tabs>
              <w:tab w:val="center" w:pos="4320" w:leader="none"/>
              <w:tab w:val="right" w:pos="4608" w:leader="none"/>
              <w:tab w:val="right" w:pos="8640" w:leader="none"/>
            </w:tabs>
            <w:rPr>
              <w:rFonts w:cs="Arial" w:ascii="Arial" w:hAnsi="Arial"/>
              <w:b/>
              <w:color w:val="FFFFFF"/>
              <w:sz w:val="24"/>
            </w:rPr>
          </w:pPr>
          <w:r>
            <w:rPr>
              <w:rFonts w:cs="Arial" w:ascii="Arial" w:hAnsi="Arial"/>
              <w:b/>
              <w:color w:val="FFFFFF"/>
              <w:sz w:val="24"/>
            </w:rPr>
            <w:tab/>
            <w:t>Business Continuity Plan</w:t>
          </w:r>
        </w:p>
      </w:tc>
    </w:tr>
    <w:tr>
      <w:trPr>
        <w:cantSplit w:val="true"/>
      </w:trPr>
      <w:tc>
        <w:tcPr>
          <w:tcW w:w="4751"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rPr>
              <w:rFonts w:cs="Arial" w:ascii="Arial" w:hAnsi="Arial"/>
              <w:b/>
              <w:color w:val="FFFFFF"/>
              <w:sz w:val="24"/>
            </w:rPr>
          </w:pPr>
          <w:r>
            <w:rPr>
              <w:rFonts w:cs="Arial" w:ascii="Arial" w:hAnsi="Arial"/>
              <w:b/>
              <w:color w:val="FFFFFF"/>
              <w:sz w:val="24"/>
            </w:rPr>
            <w:t>Recovery Teams</w:t>
          </w:r>
        </w:p>
      </w:tc>
      <w:tc>
        <w:tcPr>
          <w:tcW w:w="4767"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rFonts w:cs="Arial" w:ascii="Arial" w:hAnsi="Arial"/>
              <w:color w:val="FFFFFF"/>
              <w:sz w:val="28"/>
            </w:rPr>
          </w:pPr>
          <w:r>
            <w:rPr>
              <w:rFonts w:cs="Arial" w:ascii="Arial" w:hAnsi="Arial"/>
              <w:color w:val="FFFFFF"/>
              <w:sz w:val="28"/>
            </w:rPr>
          </w:r>
        </w:p>
      </w:tc>
    </w:tr>
  </w:tbl>
  <w:p>
    <w:pPr>
      <w:pStyle w:val="Header"/>
      <w:rPr>
        <w:rFonts w:cs="Arial" w:ascii="Arial" w:hAnsi="Arial"/>
      </w:rPr>
    </w:pPr>
    <w:r>
      <w:rPr>
        <w:rFonts w:cs="Arial" w:ascii="Arial" w:hAnsi="Arial"/>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4"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751"/>
      <w:gridCol w:w="4767"/>
    </w:tblGrid>
    <w:tr>
      <w:trPr>
        <w:cantSplit w:val="true"/>
      </w:trPr>
      <w:tc>
        <w:tcPr>
          <w:tcW w:w="4751" w:type="dxa"/>
          <w:tcBorders>
            <w:top w:val="double" w:sz="6" w:space="0" w:color="000001"/>
            <w:left w:val="double" w:sz="6" w:space="0" w:color="000001"/>
            <w:bottom w:val="nil"/>
            <w:insideH w:val="nil"/>
            <w:right w:val="nil"/>
            <w:insideV w:val="nil"/>
          </w:tcBorders>
          <w:shd w:fill="666699" w:val="clear"/>
          <w:tcMar>
            <w:left w:w="26" w:type="dxa"/>
          </w:tcMar>
        </w:tcPr>
        <w:p>
          <w:pPr>
            <w:pStyle w:val="Header"/>
            <w:rPr>
              <w:rFonts w:cs="Arial" w:ascii="Arial" w:hAnsi="Arial"/>
              <w:b/>
              <w:color w:val="FFFFFF"/>
              <w:sz w:val="48"/>
            </w:rPr>
          </w:pPr>
          <w:r>
            <w:rPr>
              <w:rFonts w:cs="Arial" w:ascii="Arial" w:hAnsi="Arial"/>
              <w:b/>
              <w:color w:val="FFFFFF"/>
              <w:sz w:val="48"/>
            </w:rPr>
            <w:t xml:space="preserve">&lt;AGENCY NAME&gt;      </w:t>
          </w:r>
        </w:p>
      </w:tc>
      <w:tc>
        <w:tcPr>
          <w:tcW w:w="4767"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 xml:space="preserve">&lt;Department Name&gt; Department </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4751"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rPr>
              <w:rFonts w:cs="Arial" w:ascii="Arial" w:hAnsi="Arial"/>
              <w:b/>
              <w:color w:val="FFFFFF"/>
              <w:sz w:val="24"/>
            </w:rPr>
          </w:pPr>
          <w:r>
            <w:rPr>
              <w:rFonts w:cs="Arial" w:ascii="Arial" w:hAnsi="Arial"/>
              <w:b/>
              <w:color w:val="FFFFFF"/>
              <w:sz w:val="24"/>
            </w:rPr>
            <w:t>Recovery Procedures</w:t>
          </w:r>
        </w:p>
      </w:tc>
      <w:tc>
        <w:tcPr>
          <w:tcW w:w="4767"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sz w:val="28"/>
            </w:rPr>
          </w:pPr>
          <w:r>
            <w:rPr>
              <w:color w:val="FFFFFF"/>
              <w:sz w:val="28"/>
            </w:rPr>
          </w:r>
        </w:p>
      </w:tc>
    </w:tr>
  </w:tbl>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4"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988"/>
      <w:gridCol w:w="4530"/>
    </w:tblGrid>
    <w:tr>
      <w:trPr>
        <w:cantSplit w:val="true"/>
      </w:trPr>
      <w:tc>
        <w:tcPr>
          <w:tcW w:w="4988" w:type="dxa"/>
          <w:tcBorders>
            <w:top w:val="double" w:sz="6" w:space="0" w:color="000001"/>
            <w:left w:val="double" w:sz="6" w:space="0" w:color="000001"/>
            <w:bottom w:val="nil"/>
            <w:insideH w:val="nil"/>
            <w:right w:val="nil"/>
            <w:insideV w:val="nil"/>
          </w:tcBorders>
          <w:shd w:fill="666699" w:val="clear"/>
          <w:tcMar>
            <w:left w:w="26" w:type="dxa"/>
          </w:tcMar>
        </w:tcPr>
        <w:p>
          <w:pPr>
            <w:pStyle w:val="Header"/>
            <w:rPr>
              <w:rFonts w:cs="Arial" w:ascii="Arial" w:hAnsi="Arial"/>
              <w:b/>
              <w:color w:val="FFFFFF"/>
              <w:sz w:val="48"/>
            </w:rPr>
          </w:pPr>
          <w:r>
            <w:rPr>
              <w:rFonts w:cs="Arial" w:ascii="Arial" w:hAnsi="Arial"/>
              <w:b/>
              <w:color w:val="FFFFFF"/>
              <w:sz w:val="48"/>
            </w:rPr>
            <w:t xml:space="preserve">&lt;AGENCY NAME&gt;       </w:t>
          </w:r>
        </w:p>
      </w:tc>
      <w:tc>
        <w:tcPr>
          <w:tcW w:w="4530"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&lt;Department Name&gt; Department</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4988"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rPr>
              <w:rFonts w:cs="Arial" w:ascii="Arial" w:hAnsi="Arial"/>
              <w:b/>
              <w:color w:val="FFFFFF"/>
              <w:sz w:val="24"/>
            </w:rPr>
          </w:pPr>
          <w:r>
            <w:rPr>
              <w:rFonts w:cs="Arial" w:ascii="Arial" w:hAnsi="Arial"/>
              <w:b/>
              <w:color w:val="FFFFFF"/>
              <w:sz w:val="24"/>
            </w:rPr>
            <w:t>Appendices</w:t>
          </w:r>
        </w:p>
      </w:tc>
      <w:tc>
        <w:tcPr>
          <w:tcW w:w="4530"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rPr>
          </w:pPr>
          <w:r>
            <w:rPr>
              <w:color w:val="FFFFFF"/>
            </w:rPr>
            <w:t xml:space="preserve"> </w:t>
          </w:r>
        </w:p>
      </w:tc>
    </w:tr>
  </w:tbl>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50"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499"/>
      <w:gridCol w:w="9735"/>
    </w:tblGrid>
    <w:tr>
      <w:trPr>
        <w:cantSplit w:val="true"/>
      </w:trPr>
      <w:tc>
        <w:tcPr>
          <w:tcW w:w="4499" w:type="dxa"/>
          <w:tcBorders>
            <w:top w:val="double" w:sz="6" w:space="0" w:color="000001"/>
            <w:left w:val="double" w:sz="6" w:space="0" w:color="000001"/>
            <w:bottom w:val="nil"/>
            <w:insideH w:val="nil"/>
            <w:right w:val="nil"/>
            <w:insideV w:val="nil"/>
          </w:tcBorders>
          <w:shd w:fill="666699" w:val="clear"/>
          <w:tcMar>
            <w:left w:w="26" w:type="dxa"/>
          </w:tcMar>
        </w:tcPr>
        <w:p>
          <w:pPr>
            <w:pStyle w:val="Header"/>
            <w:jc w:val="both"/>
            <w:rPr>
              <w:rFonts w:cs="Arial" w:ascii="Arial" w:hAnsi="Arial"/>
              <w:b/>
              <w:color w:val="FFFFFF"/>
              <w:sz w:val="48"/>
            </w:rPr>
          </w:pPr>
          <w:r>
            <w:rPr>
              <w:rFonts w:cs="Arial" w:ascii="Arial" w:hAnsi="Arial"/>
              <w:b/>
              <w:color w:val="FFFFFF"/>
              <w:sz w:val="48"/>
            </w:rPr>
            <w:t xml:space="preserve">&lt;AGENCY NAME&gt;       </w:t>
          </w:r>
        </w:p>
      </w:tc>
      <w:tc>
        <w:tcPr>
          <w:tcW w:w="9735"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&lt;Department Name&gt; Department</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4499"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jc w:val="both"/>
            <w:rPr>
              <w:rFonts w:cs="Arial" w:ascii="Arial" w:hAnsi="Arial"/>
              <w:b/>
              <w:color w:val="FFFFFF"/>
              <w:sz w:val="24"/>
            </w:rPr>
          </w:pPr>
          <w:r>
            <w:rPr>
              <w:rFonts w:cs="Arial" w:ascii="Arial" w:hAnsi="Arial"/>
              <w:b/>
              <w:color w:val="FFFFFF"/>
              <w:sz w:val="24"/>
            </w:rPr>
            <w:t>Appendices</w:t>
          </w:r>
        </w:p>
      </w:tc>
      <w:tc>
        <w:tcPr>
          <w:tcW w:w="9735"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rPr>
          </w:pPr>
          <w:r>
            <w:rPr>
              <w:color w:val="FFFFFF"/>
            </w:rPr>
            <w:t xml:space="preserve"> </w:t>
          </w:r>
        </w:p>
      </w:tc>
    </w:tr>
  </w:tbl>
  <w:p>
    <w:pPr>
      <w:pStyle w:val="Header"/>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29"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571"/>
      <w:gridCol w:w="4875"/>
    </w:tblGrid>
    <w:tr>
      <w:trPr>
        <w:cantSplit w:val="true"/>
      </w:trPr>
      <w:tc>
        <w:tcPr>
          <w:tcW w:w="4571" w:type="dxa"/>
          <w:tcBorders>
            <w:top w:val="double" w:sz="6" w:space="0" w:color="000001"/>
            <w:left w:val="double" w:sz="6" w:space="0" w:color="000001"/>
            <w:bottom w:val="nil"/>
            <w:insideH w:val="nil"/>
            <w:right w:val="nil"/>
            <w:insideV w:val="nil"/>
          </w:tcBorders>
          <w:shd w:fill="666699" w:val="clear"/>
          <w:tcMar>
            <w:left w:w="26" w:type="dxa"/>
          </w:tcMar>
        </w:tcPr>
        <w:p>
          <w:pPr>
            <w:pStyle w:val="Header"/>
            <w:jc w:val="both"/>
            <w:rPr>
              <w:rFonts w:cs="Arial" w:ascii="Arial" w:hAnsi="Arial"/>
              <w:b/>
              <w:color w:val="FFFFFF"/>
              <w:sz w:val="48"/>
            </w:rPr>
          </w:pPr>
          <w:r>
            <w:rPr>
              <w:rFonts w:cs="Arial" w:ascii="Arial" w:hAnsi="Arial"/>
              <w:b/>
              <w:color w:val="FFFFFF"/>
              <w:sz w:val="48"/>
            </w:rPr>
            <w:t xml:space="preserve">&lt;AGENCY NAME&gt;       </w:t>
          </w:r>
        </w:p>
      </w:tc>
      <w:tc>
        <w:tcPr>
          <w:tcW w:w="4875"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&lt;Department Name&gt; Department</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4571"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jc w:val="both"/>
            <w:rPr>
              <w:rFonts w:cs="Arial" w:ascii="Arial" w:hAnsi="Arial"/>
              <w:b/>
              <w:color w:val="FFFFFF"/>
              <w:sz w:val="24"/>
            </w:rPr>
          </w:pPr>
          <w:r>
            <w:rPr>
              <w:rFonts w:cs="Arial" w:ascii="Arial" w:hAnsi="Arial"/>
              <w:b/>
              <w:color w:val="FFFFFF"/>
              <w:sz w:val="24"/>
            </w:rPr>
            <w:t>Appendices</w:t>
          </w:r>
        </w:p>
      </w:tc>
      <w:tc>
        <w:tcPr>
          <w:tcW w:w="4875"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rPr>
          </w:pPr>
          <w:r>
            <w:rPr>
              <w:color w:val="FFFFFF"/>
            </w:rPr>
            <w:t xml:space="preserve"> </w:t>
          </w:r>
        </w:p>
      </w:tc>
    </w:tr>
  </w:tbl>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29"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571"/>
      <w:gridCol w:w="4875"/>
    </w:tblGrid>
    <w:tr>
      <w:trPr>
        <w:cantSplit w:val="true"/>
      </w:trPr>
      <w:tc>
        <w:tcPr>
          <w:tcW w:w="4571" w:type="dxa"/>
          <w:tcBorders>
            <w:top w:val="double" w:sz="6" w:space="0" w:color="000001"/>
            <w:left w:val="double" w:sz="6" w:space="0" w:color="000001"/>
            <w:bottom w:val="nil"/>
            <w:insideH w:val="nil"/>
            <w:right w:val="nil"/>
            <w:insideV w:val="nil"/>
          </w:tcBorders>
          <w:shd w:fill="666699" w:val="clear"/>
          <w:tcMar>
            <w:left w:w="26" w:type="dxa"/>
          </w:tcMar>
        </w:tcPr>
        <w:p>
          <w:pPr>
            <w:pStyle w:val="Header"/>
            <w:jc w:val="both"/>
            <w:rPr>
              <w:rFonts w:cs="Arial" w:ascii="Arial" w:hAnsi="Arial"/>
              <w:b/>
              <w:color w:val="FFFFFF"/>
              <w:sz w:val="48"/>
            </w:rPr>
          </w:pPr>
          <w:r>
            <w:rPr>
              <w:rFonts w:cs="Arial" w:ascii="Arial" w:hAnsi="Arial"/>
              <w:b/>
              <w:color w:val="FFFFFF"/>
              <w:sz w:val="48"/>
            </w:rPr>
            <w:t xml:space="preserve">&lt;AGENCY NAME&gt;       </w:t>
          </w:r>
        </w:p>
      </w:tc>
      <w:tc>
        <w:tcPr>
          <w:tcW w:w="4875"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&lt;Department Name&gt; Department</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4571"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jc w:val="both"/>
            <w:rPr>
              <w:rFonts w:cs="Arial" w:ascii="Arial" w:hAnsi="Arial"/>
              <w:b/>
              <w:color w:val="FFFFFF"/>
              <w:sz w:val="24"/>
            </w:rPr>
          </w:pPr>
          <w:r>
            <w:rPr>
              <w:rFonts w:cs="Arial" w:ascii="Arial" w:hAnsi="Arial"/>
              <w:b/>
              <w:color w:val="FFFFFF"/>
              <w:sz w:val="24"/>
            </w:rPr>
            <w:t>Appendices</w:t>
          </w:r>
        </w:p>
      </w:tc>
      <w:tc>
        <w:tcPr>
          <w:tcW w:w="4875"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rPr>
          </w:pPr>
          <w:r>
            <w:rPr>
              <w:color w:val="FFFFFF"/>
            </w:rPr>
            <w:t xml:space="preserve"> </w:t>
          </w:r>
        </w:p>
      </w:tc>
    </w:tr>
  </w:tbl>
  <w:p>
    <w:pPr>
      <w:pStyle w:val="Header"/>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tbl>
    <w:tblPr>
      <w:jc w:val="left"/>
      <w:tblInd w:w="-29" w:type="dxa"/>
      <w:tblBorders>
        <w:top w:val="double" w:sz="6" w:space="0" w:color="000001"/>
        <w:left w:val="double" w:sz="6" w:space="0" w:color="000001"/>
        <w:bottom w:val="nil"/>
        <w:insideH w:val="nil"/>
        <w:right w:val="nil"/>
        <w:insideV w:val="nil"/>
      </w:tblBorders>
      <w:tblCellMar>
        <w:top w:w="0" w:type="dxa"/>
        <w:left w:w="26" w:type="dxa"/>
        <w:bottom w:w="0" w:type="dxa"/>
        <w:right w:w="72" w:type="dxa"/>
      </w:tblCellMar>
    </w:tblPr>
    <w:tblGrid>
      <w:gridCol w:w="4571"/>
      <w:gridCol w:w="4875"/>
    </w:tblGrid>
    <w:tr>
      <w:trPr>
        <w:cantSplit w:val="true"/>
      </w:trPr>
      <w:tc>
        <w:tcPr>
          <w:tcW w:w="4571" w:type="dxa"/>
          <w:tcBorders>
            <w:top w:val="double" w:sz="6" w:space="0" w:color="000001"/>
            <w:left w:val="double" w:sz="6" w:space="0" w:color="000001"/>
            <w:bottom w:val="nil"/>
            <w:insideH w:val="nil"/>
            <w:right w:val="nil"/>
            <w:insideV w:val="nil"/>
          </w:tcBorders>
          <w:shd w:fill="666699" w:val="clear"/>
          <w:tcMar>
            <w:left w:w="26" w:type="dxa"/>
          </w:tcMar>
        </w:tcPr>
        <w:p>
          <w:pPr>
            <w:pStyle w:val="Header"/>
            <w:jc w:val="both"/>
            <w:rPr>
              <w:rFonts w:cs="Arial" w:ascii="Arial" w:hAnsi="Arial"/>
              <w:b/>
              <w:color w:val="FFFFFF"/>
              <w:sz w:val="48"/>
            </w:rPr>
          </w:pPr>
          <w:r>
            <w:rPr>
              <w:rFonts w:cs="Arial" w:ascii="Arial" w:hAnsi="Arial"/>
              <w:b/>
              <w:color w:val="FFFFFF"/>
              <w:sz w:val="48"/>
            </w:rPr>
            <w:t xml:space="preserve">&lt;AGENCY NAME&gt;       </w:t>
          </w:r>
        </w:p>
      </w:tc>
      <w:tc>
        <w:tcPr>
          <w:tcW w:w="4875" w:type="dxa"/>
          <w:tcBorders>
            <w:top w:val="double" w:sz="6" w:space="0" w:color="000001"/>
            <w:left w:val="nil"/>
            <w:bottom w:val="nil"/>
            <w:insideH w:val="nil"/>
            <w:right w:val="double" w:sz="6" w:space="0" w:color="000001"/>
            <w:insideV w:val="double" w:sz="6" w:space="0" w:color="000001"/>
          </w:tcBorders>
          <w:shd w:fill="666699" w:val="clear"/>
          <w:tcMar>
            <w:left w:w="71" w:type="dxa"/>
          </w:tcMar>
        </w:tcPr>
        <w:p>
          <w:pPr>
            <w:pStyle w:val="Header"/>
            <w:jc w:val="right"/>
            <w:rPr>
              <w:rFonts w:cs="Arial" w:ascii="Arial" w:hAnsi="Arial"/>
              <w:b/>
              <w:color w:val="FFFFFF"/>
              <w:sz w:val="24"/>
            </w:rPr>
          </w:pPr>
          <w:r>
            <w:rPr>
              <w:rFonts w:cs="Arial" w:ascii="Arial" w:hAnsi="Arial"/>
              <w:b/>
              <w:color w:val="FFFFFF"/>
              <w:sz w:val="24"/>
            </w:rPr>
            <w:t>&lt;Department Name&gt; Department</w:t>
          </w:r>
        </w:p>
        <w:p>
          <w:pPr>
            <w:pStyle w:val="Header"/>
            <w:jc w:val="right"/>
            <w:rPr>
              <w:rFonts w:cs="Arial" w:ascii="Arial" w:hAnsi="Arial"/>
              <w:b/>
              <w:color w:val="FFFFFF"/>
              <w:sz w:val="24"/>
            </w:rPr>
          </w:pPr>
          <w:r>
            <w:rPr>
              <w:rFonts w:cs="Arial" w:ascii="Arial" w:hAnsi="Arial"/>
              <w:b/>
              <w:color w:val="FFFFFF"/>
              <w:sz w:val="24"/>
            </w:rPr>
            <w:t>Business Continuity Plan</w:t>
          </w:r>
        </w:p>
      </w:tc>
    </w:tr>
    <w:tr>
      <w:trPr>
        <w:cantSplit w:val="true"/>
      </w:trPr>
      <w:tc>
        <w:tcPr>
          <w:tcW w:w="4571" w:type="dxa"/>
          <w:tcBorders>
            <w:top w:val="nil"/>
            <w:left w:val="double" w:sz="6" w:space="0" w:color="000001"/>
            <w:bottom w:val="double" w:sz="6" w:space="0" w:color="000001"/>
            <w:insideH w:val="double" w:sz="6" w:space="0" w:color="000001"/>
            <w:right w:val="nil"/>
            <w:insideV w:val="nil"/>
          </w:tcBorders>
          <w:shd w:fill="666699" w:val="clear"/>
          <w:tcMar>
            <w:left w:w="26" w:type="dxa"/>
          </w:tcMar>
        </w:tcPr>
        <w:p>
          <w:pPr>
            <w:pStyle w:val="Header"/>
            <w:jc w:val="both"/>
            <w:rPr>
              <w:rFonts w:cs="Arial" w:ascii="Arial" w:hAnsi="Arial"/>
              <w:b/>
              <w:color w:val="FFFFFF"/>
              <w:sz w:val="24"/>
            </w:rPr>
          </w:pPr>
          <w:r>
            <w:rPr>
              <w:rFonts w:cs="Arial" w:ascii="Arial" w:hAnsi="Arial"/>
              <w:b/>
              <w:color w:val="FFFFFF"/>
              <w:sz w:val="24"/>
            </w:rPr>
            <w:t>Appendices</w:t>
          </w:r>
        </w:p>
      </w:tc>
      <w:tc>
        <w:tcPr>
          <w:tcW w:w="4875" w:type="dxa"/>
          <w:tcBorders>
            <w:top w:val="nil"/>
            <w:left w:val="nil"/>
            <w:bottom w:val="double" w:sz="6" w:space="0" w:color="000001"/>
            <w:insideH w:val="double" w:sz="6" w:space="0" w:color="000001"/>
            <w:right w:val="double" w:sz="6" w:space="0" w:color="000001"/>
            <w:insideV w:val="double" w:sz="6" w:space="0" w:color="000001"/>
          </w:tcBorders>
          <w:shd w:fill="666699" w:val="clear"/>
          <w:tcMar>
            <w:left w:w="71" w:type="dxa"/>
          </w:tcMar>
        </w:tcPr>
        <w:p>
          <w:pPr>
            <w:pStyle w:val="Header"/>
            <w:jc w:val="right"/>
            <w:rPr>
              <w:color w:val="FFFFFF"/>
            </w:rPr>
          </w:pPr>
          <w:r>
            <w:rPr>
              <w:color w:val="FFFFFF"/>
            </w:rPr>
            <w:t xml:space="preserve"> </w:t>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decimal"/>
      <w:lvlText w:val="%1."/>
      <w:lvlJc w:val="left"/>
      <w:pPr>
        <w:tabs>
          <w:tab w:val="num" w:pos="1080"/>
        </w:tabs>
        <w:ind w:left="1080" w:hanging="360"/>
      </w:pPr>
      <w:rPr>
        <w:b w:val="fals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1440"/>
        </w:tabs>
        <w:ind w:left="1440" w:hanging="360"/>
      </w:pPr>
      <w:rPr>
        <w:color w:val="00000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1800"/>
        </w:tabs>
        <w:ind w:left="1800" w:hanging="360"/>
      </w:pPr>
      <w:rPr>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1440"/>
        </w:tabs>
        <w:ind w:left="1440" w:hanging="360"/>
      </w:pPr>
      <w:rPr>
        <w:color w:val="000000"/>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2160"/>
        </w:tabs>
        <w:ind w:left="2160" w:hanging="360"/>
      </w:pPr>
      <w:rPr>
        <w:rFonts w:ascii="Symbol" w:hAnsi="Symbol" w:cs="Symbol" w:hint="default"/>
        <w:color w:val="000000"/>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720"/>
        </w:tabs>
        <w:ind w:left="720" w:hanging="360"/>
      </w:pPr>
      <w:rPr>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upperLetter"/>
      <w:lvlText w:val="%1."/>
      <w:lvlJc w:val="left"/>
      <w:pPr>
        <w:tabs>
          <w:tab w:val="num" w:pos="360"/>
        </w:tabs>
        <w:ind w:left="360" w:hanging="360"/>
      </w:pPr>
      <w:rPr>
        <w:sz w:val="22"/>
      </w:r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lvl w:ilvl="0">
      <w:start w:val="1"/>
      <w:numFmt w:val="bullet"/>
      <w:lvlText w:val=""/>
      <w:lvlJc w:val="left"/>
      <w:pPr>
        <w:tabs>
          <w:tab w:val="num" w:pos="1440"/>
        </w:tabs>
        <w:ind w:left="1440" w:hanging="360"/>
      </w:pPr>
      <w:rPr>
        <w:rFonts w:ascii="Symbol" w:hAnsi="Symbol" w:cs="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decimal"/>
      <w:lvlText w:val="%1."/>
      <w:lvlJc w:val="left"/>
      <w:pPr>
        <w:tabs>
          <w:tab w:val="num" w:pos="720"/>
        </w:tabs>
        <w:ind w:left="720" w:hanging="360"/>
      </w:pPr>
      <w:rPr>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jc w:val="left"/>
    </w:pPr>
    <w:rPr>
      <w:rFonts w:ascii="Times New Roman" w:hAnsi="Times New Roman" w:eastAsia="Times New Roman" w:cs="Times New Roman"/>
      <w:color w:val="00000A"/>
      <w:sz w:val="24"/>
      <w:szCs w:val="24"/>
      <w:lang w:val="en-US" w:eastAsia="zh-CN" w:bidi="ar-SA"/>
    </w:rPr>
  </w:style>
  <w:style w:type="paragraph" w:styleId="Heading1">
    <w:name w:val="Heading 1"/>
    <w:basedOn w:val="Normal"/>
    <w:next w:val="Normal"/>
    <w:pPr>
      <w:keepNext/>
      <w:outlineLvl w:val="0"/>
    </w:pPr>
    <w:rPr>
      <w:b/>
      <w:sz w:val="20"/>
      <w:szCs w:val="20"/>
    </w:rPr>
  </w:style>
  <w:style w:type="paragraph" w:styleId="Heading2">
    <w:name w:val="Heading 2"/>
    <w:basedOn w:val="Normal"/>
    <w:next w:val="Normal"/>
    <w:pPr>
      <w:keepNext/>
      <w:jc w:val="center"/>
      <w:outlineLvl w:val="1"/>
    </w:pPr>
    <w:rPr>
      <w:b/>
      <w:sz w:val="32"/>
      <w:szCs w:val="20"/>
    </w:rPr>
  </w:style>
  <w:style w:type="paragraph" w:styleId="Heading3">
    <w:name w:val="Heading 3"/>
    <w:basedOn w:val="Normal"/>
    <w:next w:val="Normal"/>
    <w:pPr>
      <w:keepNext/>
      <w:spacing w:before="240" w:after="60"/>
      <w:outlineLvl w:val="2"/>
    </w:pPr>
    <w:rPr>
      <w:rFonts w:ascii="Arial" w:hAnsi="Arial" w:cs="Arial"/>
      <w:b/>
      <w:bCs/>
      <w:sz w:val="26"/>
      <w:szCs w:val="26"/>
    </w:rPr>
  </w:style>
  <w:style w:type="paragraph" w:styleId="Heading4">
    <w:name w:val="Heading 4"/>
    <w:basedOn w:val="Normal"/>
    <w:next w:val="Normal"/>
    <w:pPr>
      <w:keepNext/>
      <w:tabs>
        <w:tab w:val="left" w:pos="2592" w:leader="none"/>
        <w:tab w:val="left" w:pos="3888" w:leader="none"/>
        <w:tab w:val="left" w:pos="8784" w:leader="none"/>
      </w:tabs>
      <w:spacing w:lineRule="exact" w:line="200" w:before="240" w:after="0"/>
      <w:jc w:val="center"/>
      <w:outlineLvl w:val="3"/>
    </w:pPr>
    <w:rPr>
      <w:rFonts w:ascii="Arial" w:hAnsi="Arial" w:cs="Arial"/>
      <w:b/>
      <w:sz w:val="22"/>
    </w:rPr>
  </w:style>
  <w:style w:type="paragraph" w:styleId="Heading5">
    <w:name w:val="Heading 5"/>
    <w:basedOn w:val="Normal"/>
    <w:next w:val="Normal"/>
    <w:pPr>
      <w:keepNext/>
      <w:ind w:left="1152" w:right="0" w:hanging="0"/>
      <w:jc w:val="center"/>
      <w:outlineLvl w:val="4"/>
    </w:pPr>
    <w:rPr>
      <w:b/>
    </w:rPr>
  </w:style>
  <w:style w:type="paragraph" w:styleId="Heading6">
    <w:name w:val="Heading 6"/>
    <w:basedOn w:val="Normal"/>
    <w:next w:val="Normal"/>
    <w:pPr>
      <w:keepNext/>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jc w:val="center"/>
      <w:outlineLvl w:val="5"/>
    </w:pPr>
    <w:rPr>
      <w:b/>
      <w:u w:val="single"/>
    </w:rPr>
  </w:style>
  <w:style w:type="paragraph" w:styleId="Heading7">
    <w:name w:val="Heading 7"/>
    <w:basedOn w:val="Normal"/>
    <w:next w:val="Normal"/>
    <w:pPr>
      <w:keepNext/>
      <w:outlineLvl w:val="6"/>
    </w:pPr>
    <w:rPr>
      <w:szCs w:val="20"/>
    </w:rPr>
  </w:style>
  <w:style w:type="paragraph" w:styleId="Heading8">
    <w:name w:val="Heading 8"/>
    <w:basedOn w:val="Normal"/>
    <w:next w:val="Normal"/>
    <w:pPr>
      <w:keepNext/>
      <w:tabs>
        <w:tab w:val="left" w:pos="4752" w:leader="none"/>
      </w:tabs>
      <w:spacing w:lineRule="exact" w:line="240"/>
      <w:jc w:val="center"/>
      <w:outlineLvl w:val="7"/>
    </w:pPr>
    <w:rPr>
      <w:b/>
    </w:rPr>
  </w:style>
  <w:style w:type="paragraph" w:styleId="Heading9">
    <w:name w:val="Heading 9"/>
    <w:basedOn w:val="Normal"/>
    <w:next w:val="Normal"/>
    <w:pPr>
      <w:keepNext/>
      <w:jc w:val="center"/>
      <w:outlineLvl w:val="8"/>
    </w:pPr>
    <w:rPr>
      <w:rFonts w:ascii="Arial" w:hAnsi="Arial" w:cs="Arial"/>
      <w:b/>
      <w:i/>
    </w:rPr>
  </w:style>
  <w:style w:type="character" w:styleId="WW8Num1z0">
    <w:name w:val="WW8Num1z0"/>
    <w:rPr/>
  </w:style>
  <w:style w:type="character" w:styleId="WW8Num1z1">
    <w:name w:val="WW8Num1z1"/>
    <w:rPr/>
  </w:style>
  <w:style w:type="character" w:styleId="WW8Num1z2">
    <w:name w:val="WW8Num1z2"/>
    <w:rPr/>
  </w:style>
  <w:style w:type="character" w:styleId="WW8Num1z3">
    <w:name w:val="WW8Num1z3"/>
    <w:rPr/>
  </w:style>
  <w:style w:type="character" w:styleId="WW8Num1z4">
    <w:name w:val="WW8Num1z4"/>
    <w:rPr/>
  </w:style>
  <w:style w:type="character" w:styleId="WW8Num1z5">
    <w:name w:val="WW8Num1z5"/>
    <w:rPr/>
  </w:style>
  <w:style w:type="character" w:styleId="WW8Num1z6">
    <w:name w:val="WW8Num1z6"/>
    <w:rPr/>
  </w:style>
  <w:style w:type="character" w:styleId="WW8Num1z7">
    <w:name w:val="WW8Num1z7"/>
    <w:rPr/>
  </w:style>
  <w:style w:type="character" w:styleId="WW8Num1z8">
    <w:name w:val="WW8Num1z8"/>
    <w:rPr/>
  </w:style>
  <w:style w:type="character" w:styleId="WW8Num2z0">
    <w:name w:val="WW8Num2z0"/>
    <w:rPr/>
  </w:style>
  <w:style w:type="character" w:styleId="WW8Num2z1">
    <w:name w:val="WW8Num2z1"/>
    <w:rPr/>
  </w:style>
  <w:style w:type="character" w:styleId="WW8Num2z2">
    <w:name w:val="WW8Num2z2"/>
    <w:rPr/>
  </w:style>
  <w:style w:type="character" w:styleId="WW8Num2z3">
    <w:name w:val="WW8Num2z3"/>
    <w:rPr/>
  </w:style>
  <w:style w:type="character" w:styleId="WW8Num2z4">
    <w:name w:val="WW8Num2z4"/>
    <w:rPr/>
  </w:style>
  <w:style w:type="character" w:styleId="WW8Num2z5">
    <w:name w:val="WW8Num2z5"/>
    <w:rPr/>
  </w:style>
  <w:style w:type="character" w:styleId="WW8Num2z6">
    <w:name w:val="WW8Num2z6"/>
    <w:rPr/>
  </w:style>
  <w:style w:type="character" w:styleId="WW8Num2z7">
    <w:name w:val="WW8Num2z7"/>
    <w:rPr/>
  </w:style>
  <w:style w:type="character" w:styleId="WW8Num2z8">
    <w:name w:val="WW8Num2z8"/>
    <w:rPr/>
  </w:style>
  <w:style w:type="character" w:styleId="WW8Num3z0">
    <w:name w:val="WW8Num3z0"/>
    <w:rPr/>
  </w:style>
  <w:style w:type="character" w:styleId="WW8Num3z1">
    <w:name w:val="WW8Num3z1"/>
    <w:rPr/>
  </w:style>
  <w:style w:type="character" w:styleId="WW8Num3z2">
    <w:name w:val="WW8Num3z2"/>
    <w:rPr/>
  </w:style>
  <w:style w:type="character" w:styleId="WW8Num3z3">
    <w:name w:val="WW8Num3z3"/>
    <w:rPr/>
  </w:style>
  <w:style w:type="character" w:styleId="WW8Num3z4">
    <w:name w:val="WW8Num3z4"/>
    <w:rPr/>
  </w:style>
  <w:style w:type="character" w:styleId="WW8Num3z5">
    <w:name w:val="WW8Num3z5"/>
    <w:rPr/>
  </w:style>
  <w:style w:type="character" w:styleId="WW8Num3z6">
    <w:name w:val="WW8Num3z6"/>
    <w:rPr/>
  </w:style>
  <w:style w:type="character" w:styleId="WW8Num3z7">
    <w:name w:val="WW8Num3z7"/>
    <w:rPr/>
  </w:style>
  <w:style w:type="character" w:styleId="WW8Num3z8">
    <w:name w:val="WW8Num3z8"/>
    <w:rPr/>
  </w:style>
  <w:style w:type="character" w:styleId="WW8Num4z0">
    <w:name w:val="WW8Num4z0"/>
    <w:rPr/>
  </w:style>
  <w:style w:type="character" w:styleId="WW8Num4z1">
    <w:name w:val="WW8Num4z1"/>
    <w:rPr/>
  </w:style>
  <w:style w:type="character" w:styleId="WW8Num4z2">
    <w:name w:val="WW8Num4z2"/>
    <w:rPr/>
  </w:style>
  <w:style w:type="character" w:styleId="WW8Num4z3">
    <w:name w:val="WW8Num4z3"/>
    <w:rPr/>
  </w:style>
  <w:style w:type="character" w:styleId="WW8Num4z4">
    <w:name w:val="WW8Num4z4"/>
    <w:rPr/>
  </w:style>
  <w:style w:type="character" w:styleId="WW8Num4z5">
    <w:name w:val="WW8Num4z5"/>
    <w:rPr/>
  </w:style>
  <w:style w:type="character" w:styleId="WW8Num4z6">
    <w:name w:val="WW8Num4z6"/>
    <w:rPr/>
  </w:style>
  <w:style w:type="character" w:styleId="WW8Num4z7">
    <w:name w:val="WW8Num4z7"/>
    <w:rPr/>
  </w:style>
  <w:style w:type="character" w:styleId="WW8Num4z8">
    <w:name w:val="WW8Num4z8"/>
    <w:rPr/>
  </w:style>
  <w:style w:type="character" w:styleId="WW8Num5z0">
    <w:name w:val="WW8Num5z0"/>
    <w:rPr>
      <w:rFonts w:ascii="Symbol" w:hAnsi="Symbol" w:cs="Symbol"/>
    </w:rPr>
  </w:style>
  <w:style w:type="character" w:styleId="WW8Num5z1">
    <w:name w:val="WW8Num5z1"/>
    <w:rPr>
      <w:rFonts w:ascii="Courier New" w:hAnsi="Courier New" w:cs="Courier New"/>
    </w:rPr>
  </w:style>
  <w:style w:type="character" w:styleId="WW8Num5z2">
    <w:name w:val="WW8Num5z2"/>
    <w:rPr>
      <w:rFonts w:ascii="Wingdings" w:hAnsi="Wingdings" w:cs="Wingdings"/>
    </w:rPr>
  </w:style>
  <w:style w:type="character" w:styleId="WW8Num6z0">
    <w:name w:val="WW8Num6z0"/>
    <w:rPr/>
  </w:style>
  <w:style w:type="character" w:styleId="WW8Num6z1">
    <w:name w:val="WW8Num6z1"/>
    <w:rPr/>
  </w:style>
  <w:style w:type="character" w:styleId="WW8Num6z2">
    <w:name w:val="WW8Num6z2"/>
    <w:rPr/>
  </w:style>
  <w:style w:type="character" w:styleId="WW8Num6z3">
    <w:name w:val="WW8Num6z3"/>
    <w:rPr/>
  </w:style>
  <w:style w:type="character" w:styleId="WW8Num6z4">
    <w:name w:val="WW8Num6z4"/>
    <w:rPr/>
  </w:style>
  <w:style w:type="character" w:styleId="WW8Num6z5">
    <w:name w:val="WW8Num6z5"/>
    <w:rPr/>
  </w:style>
  <w:style w:type="character" w:styleId="WW8Num6z6">
    <w:name w:val="WW8Num6z6"/>
    <w:rPr/>
  </w:style>
  <w:style w:type="character" w:styleId="WW8Num6z7">
    <w:name w:val="WW8Num6z7"/>
    <w:rPr/>
  </w:style>
  <w:style w:type="character" w:styleId="WW8Num6z8">
    <w:name w:val="WW8Num6z8"/>
    <w:rPr/>
  </w:style>
  <w:style w:type="character" w:styleId="WW8Num7z0">
    <w:name w:val="WW8Num7z0"/>
    <w:rPr>
      <w:b w:val="false"/>
    </w:rPr>
  </w:style>
  <w:style w:type="character" w:styleId="WW8Num7z2">
    <w:name w:val="WW8Num7z2"/>
    <w:rPr/>
  </w:style>
  <w:style w:type="character" w:styleId="WW8Num7z3">
    <w:name w:val="WW8Num7z3"/>
    <w:rPr/>
  </w:style>
  <w:style w:type="character" w:styleId="WW8Num7z4">
    <w:name w:val="WW8Num7z4"/>
    <w:rPr/>
  </w:style>
  <w:style w:type="character" w:styleId="WW8Num7z5">
    <w:name w:val="WW8Num7z5"/>
    <w:rPr/>
  </w:style>
  <w:style w:type="character" w:styleId="WW8Num7z6">
    <w:name w:val="WW8Num7z6"/>
    <w:rPr/>
  </w:style>
  <w:style w:type="character" w:styleId="WW8Num7z7">
    <w:name w:val="WW8Num7z7"/>
    <w:rPr/>
  </w:style>
  <w:style w:type="character" w:styleId="WW8Num7z8">
    <w:name w:val="WW8Num7z8"/>
    <w:rPr/>
  </w:style>
  <w:style w:type="character" w:styleId="WW8Num8z0">
    <w:name w:val="WW8Num8z0"/>
    <w:rPr>
      <w:rFonts w:ascii="Times New Roman" w:hAnsi="Times New Roman" w:eastAsia="Times New Roman" w:cs="Times New Roman"/>
      <w:color w:val="000000"/>
      <w:sz w:val="22"/>
    </w:rPr>
  </w:style>
  <w:style w:type="character" w:styleId="WW8Num8z1">
    <w:name w:val="WW8Num8z1"/>
    <w:rPr>
      <w:rFonts w:ascii="Courier New" w:hAnsi="Courier New" w:cs="Courier New"/>
    </w:rPr>
  </w:style>
  <w:style w:type="character" w:styleId="WW8Num8z2">
    <w:name w:val="WW8Num8z2"/>
    <w:rPr>
      <w:rFonts w:ascii="Wingdings" w:hAnsi="Wingdings" w:cs="Times New Roman"/>
    </w:rPr>
  </w:style>
  <w:style w:type="character" w:styleId="WW8Num8z3">
    <w:name w:val="WW8Num8z3"/>
    <w:rPr>
      <w:rFonts w:ascii="Symbol" w:hAnsi="Symbol" w:cs="Times New Roman"/>
    </w:rPr>
  </w:style>
  <w:style w:type="character" w:styleId="WW8Num9z0">
    <w:name w:val="WW8Num9z0"/>
    <w:rPr/>
  </w:style>
  <w:style w:type="character" w:styleId="WW8Num9z1">
    <w:name w:val="WW8Num9z1"/>
    <w:rPr/>
  </w:style>
  <w:style w:type="character" w:styleId="WW8Num9z2">
    <w:name w:val="WW8Num9z2"/>
    <w:rPr/>
  </w:style>
  <w:style w:type="character" w:styleId="WW8Num9z3">
    <w:name w:val="WW8Num9z3"/>
    <w:rPr/>
  </w:style>
  <w:style w:type="character" w:styleId="WW8Num9z4">
    <w:name w:val="WW8Num9z4"/>
    <w:rPr/>
  </w:style>
  <w:style w:type="character" w:styleId="WW8Num9z5">
    <w:name w:val="WW8Num9z5"/>
    <w:rPr/>
  </w:style>
  <w:style w:type="character" w:styleId="WW8Num9z6">
    <w:name w:val="WW8Num9z6"/>
    <w:rPr/>
  </w:style>
  <w:style w:type="character" w:styleId="WW8Num9z7">
    <w:name w:val="WW8Num9z7"/>
    <w:rPr/>
  </w:style>
  <w:style w:type="character" w:styleId="WW8Num9z8">
    <w:name w:val="WW8Num9z8"/>
    <w:rPr/>
  </w:style>
  <w:style w:type="character" w:styleId="WW8Num10z0">
    <w:name w:val="WW8Num10z0"/>
    <w:rPr/>
  </w:style>
  <w:style w:type="character" w:styleId="WW8Num10z1">
    <w:name w:val="WW8Num10z1"/>
    <w:rPr/>
  </w:style>
  <w:style w:type="character" w:styleId="WW8Num10z2">
    <w:name w:val="WW8Num10z2"/>
    <w:rPr/>
  </w:style>
  <w:style w:type="character" w:styleId="WW8Num10z3">
    <w:name w:val="WW8Num10z3"/>
    <w:rPr/>
  </w:style>
  <w:style w:type="character" w:styleId="WW8Num10z4">
    <w:name w:val="WW8Num10z4"/>
    <w:rPr/>
  </w:style>
  <w:style w:type="character" w:styleId="WW8Num10z5">
    <w:name w:val="WW8Num10z5"/>
    <w:rPr/>
  </w:style>
  <w:style w:type="character" w:styleId="WW8Num10z6">
    <w:name w:val="WW8Num10z6"/>
    <w:rPr/>
  </w:style>
  <w:style w:type="character" w:styleId="WW8Num10z7">
    <w:name w:val="WW8Num10z7"/>
    <w:rPr/>
  </w:style>
  <w:style w:type="character" w:styleId="WW8Num10z8">
    <w:name w:val="WW8Num10z8"/>
    <w:rPr/>
  </w:style>
  <w:style w:type="character" w:styleId="WW8Num11z0">
    <w:name w:val="WW8Num11z0"/>
    <w:rPr>
      <w:rFonts w:ascii="Arial" w:hAnsi="Arial" w:cs="Arial"/>
      <w:color w:val="000000"/>
      <w:sz w:val="22"/>
      <w:szCs w:val="22"/>
    </w:rPr>
  </w:style>
  <w:style w:type="character" w:styleId="WW8Num11z1">
    <w:name w:val="WW8Num11z1"/>
    <w:rPr/>
  </w:style>
  <w:style w:type="character" w:styleId="WW8Num11z2">
    <w:name w:val="WW8Num11z2"/>
    <w:rPr/>
  </w:style>
  <w:style w:type="character" w:styleId="WW8Num11z3">
    <w:name w:val="WW8Num11z3"/>
    <w:rPr/>
  </w:style>
  <w:style w:type="character" w:styleId="WW8Num11z4">
    <w:name w:val="WW8Num11z4"/>
    <w:rPr/>
  </w:style>
  <w:style w:type="character" w:styleId="WW8Num11z5">
    <w:name w:val="WW8Num11z5"/>
    <w:rPr/>
  </w:style>
  <w:style w:type="character" w:styleId="WW8Num11z6">
    <w:name w:val="WW8Num11z6"/>
    <w:rPr/>
  </w:style>
  <w:style w:type="character" w:styleId="WW8Num11z7">
    <w:name w:val="WW8Num11z7"/>
    <w:rPr/>
  </w:style>
  <w:style w:type="character" w:styleId="WW8Num11z8">
    <w:name w:val="WW8Num11z8"/>
    <w:rPr/>
  </w:style>
  <w:style w:type="character" w:styleId="WW8Num12z0">
    <w:name w:val="WW8Num12z0"/>
    <w:rPr>
      <w:rFonts w:ascii="Times New Roman" w:hAnsi="Times New Roman" w:eastAsia="Times New Roman" w:cs="Times New Roman"/>
      <w:color w:val="000000"/>
      <w:sz w:val="22"/>
    </w:rPr>
  </w:style>
  <w:style w:type="character" w:styleId="WW8Num12z1">
    <w:name w:val="WW8Num12z1"/>
    <w:rPr/>
  </w:style>
  <w:style w:type="character" w:styleId="WW8Num12z2">
    <w:name w:val="WW8Num12z2"/>
    <w:rPr/>
  </w:style>
  <w:style w:type="character" w:styleId="WW8Num12z3">
    <w:name w:val="WW8Num12z3"/>
    <w:rPr/>
  </w:style>
  <w:style w:type="character" w:styleId="WW8Num12z4">
    <w:name w:val="WW8Num12z4"/>
    <w:rPr/>
  </w:style>
  <w:style w:type="character" w:styleId="WW8Num12z5">
    <w:name w:val="WW8Num12z5"/>
    <w:rPr/>
  </w:style>
  <w:style w:type="character" w:styleId="WW8Num12z6">
    <w:name w:val="WW8Num12z6"/>
    <w:rPr/>
  </w:style>
  <w:style w:type="character" w:styleId="WW8Num12z7">
    <w:name w:val="WW8Num12z7"/>
    <w:rPr/>
  </w:style>
  <w:style w:type="character" w:styleId="WW8Num12z8">
    <w:name w:val="WW8Num12z8"/>
    <w:rPr/>
  </w:style>
  <w:style w:type="character" w:styleId="WW8Num13z0">
    <w:name w:val="WW8Num13z0"/>
    <w:rPr>
      <w:rFonts w:ascii="Arial" w:hAnsi="Arial" w:cs="Arial"/>
      <w:sz w:val="22"/>
      <w:szCs w:val="22"/>
    </w:rPr>
  </w:style>
  <w:style w:type="character" w:styleId="WW8Num13z1">
    <w:name w:val="WW8Num13z1"/>
    <w:rPr/>
  </w:style>
  <w:style w:type="character" w:styleId="WW8Num13z2">
    <w:name w:val="WW8Num13z2"/>
    <w:rPr/>
  </w:style>
  <w:style w:type="character" w:styleId="WW8Num13z3">
    <w:name w:val="WW8Num13z3"/>
    <w:rPr/>
  </w:style>
  <w:style w:type="character" w:styleId="WW8Num13z4">
    <w:name w:val="WW8Num13z4"/>
    <w:rPr/>
  </w:style>
  <w:style w:type="character" w:styleId="WW8Num13z5">
    <w:name w:val="WW8Num13z5"/>
    <w:rPr/>
  </w:style>
  <w:style w:type="character" w:styleId="WW8Num13z6">
    <w:name w:val="WW8Num13z6"/>
    <w:rPr/>
  </w:style>
  <w:style w:type="character" w:styleId="WW8Num13z7">
    <w:name w:val="WW8Num13z7"/>
    <w:rPr/>
  </w:style>
  <w:style w:type="character" w:styleId="WW8Num13z8">
    <w:name w:val="WW8Num13z8"/>
    <w:rPr/>
  </w:style>
  <w:style w:type="character" w:styleId="WW8Num14z0">
    <w:name w:val="WW8Num14z0"/>
    <w:rPr>
      <w:rFonts w:ascii="Arial" w:hAnsi="Arial" w:cs="Arial"/>
      <w:sz w:val="22"/>
      <w:szCs w:val="22"/>
    </w:rPr>
  </w:style>
  <w:style w:type="character" w:styleId="WW8Num14z1">
    <w:name w:val="WW8Num14z1"/>
    <w:rPr/>
  </w:style>
  <w:style w:type="character" w:styleId="WW8Num14z2">
    <w:name w:val="WW8Num14z2"/>
    <w:rPr/>
  </w:style>
  <w:style w:type="character" w:styleId="WW8Num14z3">
    <w:name w:val="WW8Num14z3"/>
    <w:rPr/>
  </w:style>
  <w:style w:type="character" w:styleId="WW8Num14z4">
    <w:name w:val="WW8Num14z4"/>
    <w:rPr/>
  </w:style>
  <w:style w:type="character" w:styleId="WW8Num14z5">
    <w:name w:val="WW8Num14z5"/>
    <w:rPr/>
  </w:style>
  <w:style w:type="character" w:styleId="WW8Num14z6">
    <w:name w:val="WW8Num14z6"/>
    <w:rPr/>
  </w:style>
  <w:style w:type="character" w:styleId="WW8Num14z7">
    <w:name w:val="WW8Num14z7"/>
    <w:rPr/>
  </w:style>
  <w:style w:type="character" w:styleId="WW8Num14z8">
    <w:name w:val="WW8Num14z8"/>
    <w:rPr/>
  </w:style>
  <w:style w:type="character" w:styleId="WW8Num15z0">
    <w:name w:val="WW8Num15z0"/>
    <w:rPr/>
  </w:style>
  <w:style w:type="character" w:styleId="WW8Num15z1">
    <w:name w:val="WW8Num15z1"/>
    <w:rPr/>
  </w:style>
  <w:style w:type="character" w:styleId="WW8Num15z2">
    <w:name w:val="WW8Num15z2"/>
    <w:rPr/>
  </w:style>
  <w:style w:type="character" w:styleId="WW8Num15z3">
    <w:name w:val="WW8Num15z3"/>
    <w:rPr/>
  </w:style>
  <w:style w:type="character" w:styleId="WW8Num15z4">
    <w:name w:val="WW8Num15z4"/>
    <w:rPr/>
  </w:style>
  <w:style w:type="character" w:styleId="WW8Num15z5">
    <w:name w:val="WW8Num15z5"/>
    <w:rPr/>
  </w:style>
  <w:style w:type="character" w:styleId="WW8Num15z6">
    <w:name w:val="WW8Num15z6"/>
    <w:rPr/>
  </w:style>
  <w:style w:type="character" w:styleId="WW8Num15z7">
    <w:name w:val="WW8Num15z7"/>
    <w:rPr/>
  </w:style>
  <w:style w:type="character" w:styleId="WW8Num15z8">
    <w:name w:val="WW8Num15z8"/>
    <w:rPr/>
  </w:style>
  <w:style w:type="character" w:styleId="WW8Num16z0">
    <w:name w:val="WW8Num16z0"/>
    <w:rPr/>
  </w:style>
  <w:style w:type="character" w:styleId="WW8Num16z1">
    <w:name w:val="WW8Num16z1"/>
    <w:rPr/>
  </w:style>
  <w:style w:type="character" w:styleId="WW8Num16z2">
    <w:name w:val="WW8Num16z2"/>
    <w:rPr/>
  </w:style>
  <w:style w:type="character" w:styleId="WW8Num16z3">
    <w:name w:val="WW8Num16z3"/>
    <w:rPr/>
  </w:style>
  <w:style w:type="character" w:styleId="WW8Num16z4">
    <w:name w:val="WW8Num16z4"/>
    <w:rPr/>
  </w:style>
  <w:style w:type="character" w:styleId="WW8Num16z5">
    <w:name w:val="WW8Num16z5"/>
    <w:rPr/>
  </w:style>
  <w:style w:type="character" w:styleId="WW8Num16z6">
    <w:name w:val="WW8Num16z6"/>
    <w:rPr/>
  </w:style>
  <w:style w:type="character" w:styleId="WW8Num16z7">
    <w:name w:val="WW8Num16z7"/>
    <w:rPr/>
  </w:style>
  <w:style w:type="character" w:styleId="WW8Num16z8">
    <w:name w:val="WW8Num16z8"/>
    <w:rPr/>
  </w:style>
  <w:style w:type="character" w:styleId="WW8Num17z0">
    <w:name w:val="WW8Num17z0"/>
    <w:rPr>
      <w:rFonts w:ascii="Symbol" w:hAnsi="Symbol" w:cs="Symbol"/>
      <w:color w:val="000000"/>
      <w:sz w:val="22"/>
      <w:szCs w:val="24"/>
    </w:rPr>
  </w:style>
  <w:style w:type="character" w:styleId="WW8Num17z1">
    <w:name w:val="WW8Num17z1"/>
    <w:rPr>
      <w:rFonts w:ascii="Times New Roman" w:hAnsi="Times New Roman" w:eastAsia="Times New Roman" w:cs="Times New Roman"/>
    </w:rPr>
  </w:style>
  <w:style w:type="character" w:styleId="WW8Num17z2">
    <w:name w:val="WW8Num17z2"/>
    <w:rPr>
      <w:rFonts w:ascii="Wingdings" w:hAnsi="Wingdings" w:cs="Times New Roman"/>
    </w:rPr>
  </w:style>
  <w:style w:type="character" w:styleId="WW8Num17z4">
    <w:name w:val="WW8Num17z4"/>
    <w:rPr>
      <w:rFonts w:ascii="Courier New" w:hAnsi="Courier New" w:cs="Courier New"/>
    </w:rPr>
  </w:style>
  <w:style w:type="character" w:styleId="WW8Num18z0">
    <w:name w:val="WW8Num18z0"/>
    <w:rPr>
      <w:rFonts w:ascii="Arial" w:hAnsi="Arial" w:cs="Arial"/>
      <w:sz w:val="22"/>
      <w:szCs w:val="22"/>
    </w:rPr>
  </w:style>
  <w:style w:type="character" w:styleId="WW8Num18z1">
    <w:name w:val="WW8Num18z1"/>
    <w:rPr/>
  </w:style>
  <w:style w:type="character" w:styleId="WW8Num18z2">
    <w:name w:val="WW8Num18z2"/>
    <w:rPr/>
  </w:style>
  <w:style w:type="character" w:styleId="WW8Num18z3">
    <w:name w:val="WW8Num18z3"/>
    <w:rPr/>
  </w:style>
  <w:style w:type="character" w:styleId="WW8Num18z4">
    <w:name w:val="WW8Num18z4"/>
    <w:rPr/>
  </w:style>
  <w:style w:type="character" w:styleId="WW8Num18z5">
    <w:name w:val="WW8Num18z5"/>
    <w:rPr/>
  </w:style>
  <w:style w:type="character" w:styleId="WW8Num18z6">
    <w:name w:val="WW8Num18z6"/>
    <w:rPr/>
  </w:style>
  <w:style w:type="character" w:styleId="WW8Num18z7">
    <w:name w:val="WW8Num18z7"/>
    <w:rPr/>
  </w:style>
  <w:style w:type="character" w:styleId="WW8Num18z8">
    <w:name w:val="WW8Num18z8"/>
    <w:rPr/>
  </w:style>
  <w:style w:type="character" w:styleId="WW8Num19z0">
    <w:name w:val="WW8Num19z0"/>
    <w:rPr/>
  </w:style>
  <w:style w:type="character" w:styleId="WW8Num19z1">
    <w:name w:val="WW8Num19z1"/>
    <w:rPr/>
  </w:style>
  <w:style w:type="character" w:styleId="WW8Num19z2">
    <w:name w:val="WW8Num19z2"/>
    <w:rPr/>
  </w:style>
  <w:style w:type="character" w:styleId="WW8Num19z3">
    <w:name w:val="WW8Num19z3"/>
    <w:rPr/>
  </w:style>
  <w:style w:type="character" w:styleId="WW8Num19z4">
    <w:name w:val="WW8Num19z4"/>
    <w:rPr/>
  </w:style>
  <w:style w:type="character" w:styleId="WW8Num19z5">
    <w:name w:val="WW8Num19z5"/>
    <w:rPr/>
  </w:style>
  <w:style w:type="character" w:styleId="WW8Num19z6">
    <w:name w:val="WW8Num19z6"/>
    <w:rPr/>
  </w:style>
  <w:style w:type="character" w:styleId="WW8Num19z7">
    <w:name w:val="WW8Num19z7"/>
    <w:rPr/>
  </w:style>
  <w:style w:type="character" w:styleId="WW8Num19z8">
    <w:name w:val="WW8Num19z8"/>
    <w:rPr/>
  </w:style>
  <w:style w:type="character" w:styleId="WW8Num20z0">
    <w:name w:val="WW8Num20z0"/>
    <w:rPr>
      <w:rFonts w:ascii="Arial" w:hAnsi="Arial" w:cs="Arial"/>
      <w:sz w:val="22"/>
      <w:szCs w:val="22"/>
    </w:rPr>
  </w:style>
  <w:style w:type="character" w:styleId="WW8Num20z1">
    <w:name w:val="WW8Num20z1"/>
    <w:rPr/>
  </w:style>
  <w:style w:type="character" w:styleId="WW8Num20z2">
    <w:name w:val="WW8Num20z2"/>
    <w:rPr/>
  </w:style>
  <w:style w:type="character" w:styleId="WW8Num20z3">
    <w:name w:val="WW8Num20z3"/>
    <w:rPr/>
  </w:style>
  <w:style w:type="character" w:styleId="WW8Num20z4">
    <w:name w:val="WW8Num20z4"/>
    <w:rPr/>
  </w:style>
  <w:style w:type="character" w:styleId="WW8Num20z5">
    <w:name w:val="WW8Num20z5"/>
    <w:rPr/>
  </w:style>
  <w:style w:type="character" w:styleId="WW8Num20z6">
    <w:name w:val="WW8Num20z6"/>
    <w:rPr/>
  </w:style>
  <w:style w:type="character" w:styleId="WW8Num20z7">
    <w:name w:val="WW8Num20z7"/>
    <w:rPr/>
  </w:style>
  <w:style w:type="character" w:styleId="WW8Num20z8">
    <w:name w:val="WW8Num20z8"/>
    <w:rPr/>
  </w:style>
  <w:style w:type="character" w:styleId="WW8Num21z0">
    <w:name w:val="WW8Num21z0"/>
    <w:rPr/>
  </w:style>
  <w:style w:type="character" w:styleId="WW8Num21z1">
    <w:name w:val="WW8Num21z1"/>
    <w:rPr/>
  </w:style>
  <w:style w:type="character" w:styleId="WW8Num21z2">
    <w:name w:val="WW8Num21z2"/>
    <w:rPr/>
  </w:style>
  <w:style w:type="character" w:styleId="WW8Num21z3">
    <w:name w:val="WW8Num21z3"/>
    <w:rPr/>
  </w:style>
  <w:style w:type="character" w:styleId="WW8Num21z4">
    <w:name w:val="WW8Num21z4"/>
    <w:rPr/>
  </w:style>
  <w:style w:type="character" w:styleId="WW8Num21z5">
    <w:name w:val="WW8Num21z5"/>
    <w:rPr/>
  </w:style>
  <w:style w:type="character" w:styleId="WW8Num21z6">
    <w:name w:val="WW8Num21z6"/>
    <w:rPr/>
  </w:style>
  <w:style w:type="character" w:styleId="WW8Num21z7">
    <w:name w:val="WW8Num21z7"/>
    <w:rPr/>
  </w:style>
  <w:style w:type="character" w:styleId="WW8Num21z8">
    <w:name w:val="WW8Num21z8"/>
    <w:rPr/>
  </w:style>
  <w:style w:type="character" w:styleId="WW8Num22z0">
    <w:name w:val="WW8Num22z0"/>
    <w:rPr>
      <w:rFonts w:ascii="Arial" w:hAnsi="Arial" w:cs="Arial"/>
      <w:color w:val="000000"/>
      <w:sz w:val="22"/>
      <w:szCs w:val="22"/>
    </w:rPr>
  </w:style>
  <w:style w:type="character" w:styleId="WW8Num22z1">
    <w:name w:val="WW8Num22z1"/>
    <w:rPr/>
  </w:style>
  <w:style w:type="character" w:styleId="WW8Num22z2">
    <w:name w:val="WW8Num22z2"/>
    <w:rPr/>
  </w:style>
  <w:style w:type="character" w:styleId="WW8Num22z3">
    <w:name w:val="WW8Num22z3"/>
    <w:rPr/>
  </w:style>
  <w:style w:type="character" w:styleId="WW8Num22z4">
    <w:name w:val="WW8Num22z4"/>
    <w:rPr/>
  </w:style>
  <w:style w:type="character" w:styleId="WW8Num22z5">
    <w:name w:val="WW8Num22z5"/>
    <w:rPr/>
  </w:style>
  <w:style w:type="character" w:styleId="WW8Num22z6">
    <w:name w:val="WW8Num22z6"/>
    <w:rPr/>
  </w:style>
  <w:style w:type="character" w:styleId="WW8Num22z7">
    <w:name w:val="WW8Num22z7"/>
    <w:rPr/>
  </w:style>
  <w:style w:type="character" w:styleId="WW8Num22z8">
    <w:name w:val="WW8Num22z8"/>
    <w:rPr/>
  </w:style>
  <w:style w:type="character" w:styleId="WW8Num23z0">
    <w:name w:val="WW8Num23z0"/>
    <w:rPr>
      <w:rFonts w:ascii="Arial" w:hAnsi="Arial" w:cs="Arial"/>
      <w:sz w:val="22"/>
      <w:szCs w:val="22"/>
    </w:rPr>
  </w:style>
  <w:style w:type="character" w:styleId="WW8Num23z1">
    <w:name w:val="WW8Num23z1"/>
    <w:rPr/>
  </w:style>
  <w:style w:type="character" w:styleId="WW8Num23z2">
    <w:name w:val="WW8Num23z2"/>
    <w:rPr/>
  </w:style>
  <w:style w:type="character" w:styleId="WW8Num23z3">
    <w:name w:val="WW8Num23z3"/>
    <w:rPr/>
  </w:style>
  <w:style w:type="character" w:styleId="WW8Num23z4">
    <w:name w:val="WW8Num23z4"/>
    <w:rPr/>
  </w:style>
  <w:style w:type="character" w:styleId="WW8Num23z5">
    <w:name w:val="WW8Num23z5"/>
    <w:rPr/>
  </w:style>
  <w:style w:type="character" w:styleId="WW8Num23z6">
    <w:name w:val="WW8Num23z6"/>
    <w:rPr/>
  </w:style>
  <w:style w:type="character" w:styleId="WW8Num23z7">
    <w:name w:val="WW8Num23z7"/>
    <w:rPr/>
  </w:style>
  <w:style w:type="character" w:styleId="WW8Num23z8">
    <w:name w:val="WW8Num23z8"/>
    <w:rPr/>
  </w:style>
  <w:style w:type="character" w:styleId="WW8Num24z0">
    <w:name w:val="WW8Num24z0"/>
    <w:rPr>
      <w:rFonts w:ascii="Arial" w:hAnsi="Arial" w:cs="Arial"/>
      <w:sz w:val="22"/>
      <w:szCs w:val="22"/>
    </w:rPr>
  </w:style>
  <w:style w:type="character" w:styleId="WW8Num24z1">
    <w:name w:val="WW8Num24z1"/>
    <w:rPr/>
  </w:style>
  <w:style w:type="character" w:styleId="WW8Num24z2">
    <w:name w:val="WW8Num24z2"/>
    <w:rPr/>
  </w:style>
  <w:style w:type="character" w:styleId="WW8Num24z3">
    <w:name w:val="WW8Num24z3"/>
    <w:rPr/>
  </w:style>
  <w:style w:type="character" w:styleId="WW8Num24z4">
    <w:name w:val="WW8Num24z4"/>
    <w:rPr/>
  </w:style>
  <w:style w:type="character" w:styleId="WW8Num24z5">
    <w:name w:val="WW8Num24z5"/>
    <w:rPr/>
  </w:style>
  <w:style w:type="character" w:styleId="WW8Num24z6">
    <w:name w:val="WW8Num24z6"/>
    <w:rPr/>
  </w:style>
  <w:style w:type="character" w:styleId="WW8Num24z7">
    <w:name w:val="WW8Num24z7"/>
    <w:rPr/>
  </w:style>
  <w:style w:type="character" w:styleId="WW8Num24z8">
    <w:name w:val="WW8Num24z8"/>
    <w:rPr/>
  </w:style>
  <w:style w:type="character" w:styleId="WW8Num25z0">
    <w:name w:val="WW8Num25z0"/>
    <w:rPr/>
  </w:style>
  <w:style w:type="character" w:styleId="WW8Num25z1">
    <w:name w:val="WW8Num25z1"/>
    <w:rPr/>
  </w:style>
  <w:style w:type="character" w:styleId="WW8Num25z2">
    <w:name w:val="WW8Num25z2"/>
    <w:rPr/>
  </w:style>
  <w:style w:type="character" w:styleId="WW8Num25z3">
    <w:name w:val="WW8Num25z3"/>
    <w:rPr/>
  </w:style>
  <w:style w:type="character" w:styleId="WW8Num25z4">
    <w:name w:val="WW8Num25z4"/>
    <w:rPr/>
  </w:style>
  <w:style w:type="character" w:styleId="WW8Num25z5">
    <w:name w:val="WW8Num25z5"/>
    <w:rPr/>
  </w:style>
  <w:style w:type="character" w:styleId="WW8Num25z6">
    <w:name w:val="WW8Num25z6"/>
    <w:rPr/>
  </w:style>
  <w:style w:type="character" w:styleId="WW8Num25z7">
    <w:name w:val="WW8Num25z7"/>
    <w:rPr/>
  </w:style>
  <w:style w:type="character" w:styleId="WW8Num25z8">
    <w:name w:val="WW8Num25z8"/>
    <w:rPr/>
  </w:style>
  <w:style w:type="character" w:styleId="WW8Num26z0">
    <w:name w:val="WW8Num26z0"/>
    <w:rPr/>
  </w:style>
  <w:style w:type="character" w:styleId="WW8Num26z1">
    <w:name w:val="WW8Num26z1"/>
    <w:rPr/>
  </w:style>
  <w:style w:type="character" w:styleId="WW8Num26z2">
    <w:name w:val="WW8Num26z2"/>
    <w:rPr/>
  </w:style>
  <w:style w:type="character" w:styleId="WW8Num26z3">
    <w:name w:val="WW8Num26z3"/>
    <w:rPr/>
  </w:style>
  <w:style w:type="character" w:styleId="WW8Num26z4">
    <w:name w:val="WW8Num26z4"/>
    <w:rPr/>
  </w:style>
  <w:style w:type="character" w:styleId="WW8Num26z5">
    <w:name w:val="WW8Num26z5"/>
    <w:rPr/>
  </w:style>
  <w:style w:type="character" w:styleId="WW8Num26z6">
    <w:name w:val="WW8Num26z6"/>
    <w:rPr/>
  </w:style>
  <w:style w:type="character" w:styleId="WW8Num26z7">
    <w:name w:val="WW8Num26z7"/>
    <w:rPr/>
  </w:style>
  <w:style w:type="character" w:styleId="WW8Num26z8">
    <w:name w:val="WW8Num26z8"/>
    <w:rPr/>
  </w:style>
  <w:style w:type="character" w:styleId="WW8Num27z0">
    <w:name w:val="WW8Num27z0"/>
    <w:rPr>
      <w:rFonts w:ascii="Arial" w:hAnsi="Arial" w:cs="Arial"/>
      <w:b/>
      <w:bCs/>
      <w:sz w:val="22"/>
      <w:szCs w:val="22"/>
    </w:rPr>
  </w:style>
  <w:style w:type="character" w:styleId="WW8Num27z1">
    <w:name w:val="WW8Num27z1"/>
    <w:rPr/>
  </w:style>
  <w:style w:type="character" w:styleId="WW8Num27z2">
    <w:name w:val="WW8Num27z2"/>
    <w:rPr/>
  </w:style>
  <w:style w:type="character" w:styleId="WW8Num27z3">
    <w:name w:val="WW8Num27z3"/>
    <w:rPr/>
  </w:style>
  <w:style w:type="character" w:styleId="WW8Num27z4">
    <w:name w:val="WW8Num27z4"/>
    <w:rPr/>
  </w:style>
  <w:style w:type="character" w:styleId="WW8Num27z5">
    <w:name w:val="WW8Num27z5"/>
    <w:rPr/>
  </w:style>
  <w:style w:type="character" w:styleId="WW8Num27z6">
    <w:name w:val="WW8Num27z6"/>
    <w:rPr/>
  </w:style>
  <w:style w:type="character" w:styleId="WW8Num27z7">
    <w:name w:val="WW8Num27z7"/>
    <w:rPr/>
  </w:style>
  <w:style w:type="character" w:styleId="WW8Num27z8">
    <w:name w:val="WW8Num27z8"/>
    <w:rPr/>
  </w:style>
  <w:style w:type="character" w:styleId="WW8Num28z0">
    <w:name w:val="WW8Num28z0"/>
    <w:rPr/>
  </w:style>
  <w:style w:type="character" w:styleId="WW8Num28z1">
    <w:name w:val="WW8Num28z1"/>
    <w:rPr/>
  </w:style>
  <w:style w:type="character" w:styleId="WW8Num28z2">
    <w:name w:val="WW8Num28z2"/>
    <w:rPr/>
  </w:style>
  <w:style w:type="character" w:styleId="WW8Num28z3">
    <w:name w:val="WW8Num28z3"/>
    <w:rPr/>
  </w:style>
  <w:style w:type="character" w:styleId="WW8Num28z4">
    <w:name w:val="WW8Num28z4"/>
    <w:rPr/>
  </w:style>
  <w:style w:type="character" w:styleId="WW8Num28z5">
    <w:name w:val="WW8Num28z5"/>
    <w:rPr/>
  </w:style>
  <w:style w:type="character" w:styleId="WW8Num28z6">
    <w:name w:val="WW8Num28z6"/>
    <w:rPr/>
  </w:style>
  <w:style w:type="character" w:styleId="WW8Num28z7">
    <w:name w:val="WW8Num28z7"/>
    <w:rPr/>
  </w:style>
  <w:style w:type="character" w:styleId="WW8Num28z8">
    <w:name w:val="WW8Num28z8"/>
    <w:rPr/>
  </w:style>
  <w:style w:type="character" w:styleId="WW8Num29z0">
    <w:name w:val="WW8Num29z0"/>
    <w:rPr/>
  </w:style>
  <w:style w:type="character" w:styleId="WW8Num29z1">
    <w:name w:val="WW8Num29z1"/>
    <w:rPr/>
  </w:style>
  <w:style w:type="character" w:styleId="WW8Num29z2">
    <w:name w:val="WW8Num29z2"/>
    <w:rPr/>
  </w:style>
  <w:style w:type="character" w:styleId="WW8Num29z3">
    <w:name w:val="WW8Num29z3"/>
    <w:rPr/>
  </w:style>
  <w:style w:type="character" w:styleId="WW8Num29z4">
    <w:name w:val="WW8Num29z4"/>
    <w:rPr/>
  </w:style>
  <w:style w:type="character" w:styleId="WW8Num29z5">
    <w:name w:val="WW8Num29z5"/>
    <w:rPr/>
  </w:style>
  <w:style w:type="character" w:styleId="WW8Num29z6">
    <w:name w:val="WW8Num29z6"/>
    <w:rPr/>
  </w:style>
  <w:style w:type="character" w:styleId="WW8Num29z7">
    <w:name w:val="WW8Num29z7"/>
    <w:rPr/>
  </w:style>
  <w:style w:type="character" w:styleId="WW8Num29z8">
    <w:name w:val="WW8Num29z8"/>
    <w:rPr/>
  </w:style>
  <w:style w:type="character" w:styleId="WW8Num30z0">
    <w:name w:val="WW8Num30z0"/>
    <w:rPr>
      <w:rFonts w:ascii="Arial" w:hAnsi="Arial" w:cs="Arial"/>
      <w:sz w:val="22"/>
    </w:rPr>
  </w:style>
  <w:style w:type="character" w:styleId="WW8Num30z1">
    <w:name w:val="WW8Num30z1"/>
    <w:rPr/>
  </w:style>
  <w:style w:type="character" w:styleId="WW8Num30z2">
    <w:name w:val="WW8Num30z2"/>
    <w:rPr/>
  </w:style>
  <w:style w:type="character" w:styleId="WW8Num30z3">
    <w:name w:val="WW8Num30z3"/>
    <w:rPr/>
  </w:style>
  <w:style w:type="character" w:styleId="WW8Num30z4">
    <w:name w:val="WW8Num30z4"/>
    <w:rPr/>
  </w:style>
  <w:style w:type="character" w:styleId="WW8Num30z5">
    <w:name w:val="WW8Num30z5"/>
    <w:rPr/>
  </w:style>
  <w:style w:type="character" w:styleId="WW8Num30z6">
    <w:name w:val="WW8Num30z6"/>
    <w:rPr/>
  </w:style>
  <w:style w:type="character" w:styleId="WW8Num30z7">
    <w:name w:val="WW8Num30z7"/>
    <w:rPr/>
  </w:style>
  <w:style w:type="character" w:styleId="WW8Num30z8">
    <w:name w:val="WW8Num30z8"/>
    <w:rPr/>
  </w:style>
  <w:style w:type="character" w:styleId="WW8Num31z0">
    <w:name w:val="WW8Num31z0"/>
    <w:rPr/>
  </w:style>
  <w:style w:type="character" w:styleId="WW8Num31z1">
    <w:name w:val="WW8Num31z1"/>
    <w:rPr/>
  </w:style>
  <w:style w:type="character" w:styleId="WW8Num31z2">
    <w:name w:val="WW8Num31z2"/>
    <w:rPr/>
  </w:style>
  <w:style w:type="character" w:styleId="WW8Num31z3">
    <w:name w:val="WW8Num31z3"/>
    <w:rPr/>
  </w:style>
  <w:style w:type="character" w:styleId="WW8Num31z4">
    <w:name w:val="WW8Num31z4"/>
    <w:rPr/>
  </w:style>
  <w:style w:type="character" w:styleId="WW8Num31z5">
    <w:name w:val="WW8Num31z5"/>
    <w:rPr/>
  </w:style>
  <w:style w:type="character" w:styleId="WW8Num31z6">
    <w:name w:val="WW8Num31z6"/>
    <w:rPr/>
  </w:style>
  <w:style w:type="character" w:styleId="WW8Num31z7">
    <w:name w:val="WW8Num31z7"/>
    <w:rPr/>
  </w:style>
  <w:style w:type="character" w:styleId="WW8Num31z8">
    <w:name w:val="WW8Num31z8"/>
    <w:rPr/>
  </w:style>
  <w:style w:type="character" w:styleId="WW8Num32z0">
    <w:name w:val="WW8Num32z0"/>
    <w:rPr>
      <w:rFonts w:ascii="Symbol" w:hAnsi="Symbol" w:cs="Symbol"/>
      <w:sz w:val="22"/>
      <w:szCs w:val="22"/>
    </w:rPr>
  </w:style>
  <w:style w:type="character" w:styleId="WW8Num32z1">
    <w:name w:val="WW8Num32z1"/>
    <w:rPr/>
  </w:style>
  <w:style w:type="character" w:styleId="WW8Num32z2">
    <w:name w:val="WW8Num32z2"/>
    <w:rPr>
      <w:rFonts w:ascii="Wingdings" w:hAnsi="Wingdings" w:cs="Wingdings"/>
    </w:rPr>
  </w:style>
  <w:style w:type="character" w:styleId="WW8Num32z4">
    <w:name w:val="WW8Num32z4"/>
    <w:rPr>
      <w:rFonts w:ascii="Courier New" w:hAnsi="Courier New" w:cs="Courier New"/>
    </w:rPr>
  </w:style>
  <w:style w:type="character" w:styleId="WW8Num33z0">
    <w:name w:val="WW8Num33z0"/>
    <w:rPr>
      <w:rFonts w:ascii="Arial" w:hAnsi="Arial" w:cs="Arial"/>
      <w:color w:val="000000"/>
      <w:sz w:val="22"/>
      <w:szCs w:val="22"/>
    </w:rPr>
  </w:style>
  <w:style w:type="character" w:styleId="WW8Num33z1">
    <w:name w:val="WW8Num33z1"/>
    <w:rPr/>
  </w:style>
  <w:style w:type="character" w:styleId="WW8Num33z2">
    <w:name w:val="WW8Num33z2"/>
    <w:rPr/>
  </w:style>
  <w:style w:type="character" w:styleId="WW8Num33z3">
    <w:name w:val="WW8Num33z3"/>
    <w:rPr/>
  </w:style>
  <w:style w:type="character" w:styleId="WW8Num33z4">
    <w:name w:val="WW8Num33z4"/>
    <w:rPr/>
  </w:style>
  <w:style w:type="character" w:styleId="WW8Num33z5">
    <w:name w:val="WW8Num33z5"/>
    <w:rPr/>
  </w:style>
  <w:style w:type="character" w:styleId="WW8Num33z6">
    <w:name w:val="WW8Num33z6"/>
    <w:rPr/>
  </w:style>
  <w:style w:type="character" w:styleId="WW8Num33z7">
    <w:name w:val="WW8Num33z7"/>
    <w:rPr/>
  </w:style>
  <w:style w:type="character" w:styleId="WW8Num33z8">
    <w:name w:val="WW8Num33z8"/>
    <w:rPr/>
  </w:style>
  <w:style w:type="character" w:styleId="WW8Num34z0">
    <w:name w:val="WW8Num34z0"/>
    <w:rPr>
      <w:rFonts w:ascii="Arial" w:hAnsi="Arial" w:cs="Arial"/>
      <w:sz w:val="22"/>
      <w:szCs w:val="22"/>
    </w:rPr>
  </w:style>
  <w:style w:type="character" w:styleId="WW8Num34z1">
    <w:name w:val="WW8Num34z1"/>
    <w:rPr/>
  </w:style>
  <w:style w:type="character" w:styleId="WW8Num34z2">
    <w:name w:val="WW8Num34z2"/>
    <w:rPr/>
  </w:style>
  <w:style w:type="character" w:styleId="WW8Num34z3">
    <w:name w:val="WW8Num34z3"/>
    <w:rPr/>
  </w:style>
  <w:style w:type="character" w:styleId="WW8Num34z4">
    <w:name w:val="WW8Num34z4"/>
    <w:rPr/>
  </w:style>
  <w:style w:type="character" w:styleId="WW8Num34z5">
    <w:name w:val="WW8Num34z5"/>
    <w:rPr/>
  </w:style>
  <w:style w:type="character" w:styleId="WW8Num34z6">
    <w:name w:val="WW8Num34z6"/>
    <w:rPr/>
  </w:style>
  <w:style w:type="character" w:styleId="WW8Num34z7">
    <w:name w:val="WW8Num34z7"/>
    <w:rPr/>
  </w:style>
  <w:style w:type="character" w:styleId="WW8Num34z8">
    <w:name w:val="WW8Num34z8"/>
    <w:rPr/>
  </w:style>
  <w:style w:type="character" w:styleId="WW8Num35z0">
    <w:name w:val="WW8Num35z0"/>
    <w:rPr/>
  </w:style>
  <w:style w:type="character" w:styleId="WW8Num35z1">
    <w:name w:val="WW8Num35z1"/>
    <w:rPr/>
  </w:style>
  <w:style w:type="character" w:styleId="WW8Num35z2">
    <w:name w:val="WW8Num35z2"/>
    <w:rPr/>
  </w:style>
  <w:style w:type="character" w:styleId="WW8Num35z3">
    <w:name w:val="WW8Num35z3"/>
    <w:rPr/>
  </w:style>
  <w:style w:type="character" w:styleId="WW8Num35z4">
    <w:name w:val="WW8Num35z4"/>
    <w:rPr/>
  </w:style>
  <w:style w:type="character" w:styleId="WW8Num35z5">
    <w:name w:val="WW8Num35z5"/>
    <w:rPr/>
  </w:style>
  <w:style w:type="character" w:styleId="WW8Num35z6">
    <w:name w:val="WW8Num35z6"/>
    <w:rPr/>
  </w:style>
  <w:style w:type="character" w:styleId="WW8Num35z7">
    <w:name w:val="WW8Num35z7"/>
    <w:rPr/>
  </w:style>
  <w:style w:type="character" w:styleId="WW8Num35z8">
    <w:name w:val="WW8Num35z8"/>
    <w:rPr/>
  </w:style>
  <w:style w:type="character" w:styleId="WW8Num36z0">
    <w:name w:val="WW8Num36z0"/>
    <w:rPr>
      <w:rFonts w:ascii="Arial" w:hAnsi="Arial" w:cs="Arial"/>
      <w:sz w:val="22"/>
      <w:szCs w:val="22"/>
    </w:rPr>
  </w:style>
  <w:style w:type="character" w:styleId="WW8Num36z1">
    <w:name w:val="WW8Num36z1"/>
    <w:rPr/>
  </w:style>
  <w:style w:type="character" w:styleId="WW8Num36z2">
    <w:name w:val="WW8Num36z2"/>
    <w:rPr/>
  </w:style>
  <w:style w:type="character" w:styleId="WW8Num36z3">
    <w:name w:val="WW8Num36z3"/>
    <w:rPr/>
  </w:style>
  <w:style w:type="character" w:styleId="WW8Num36z4">
    <w:name w:val="WW8Num36z4"/>
    <w:rPr/>
  </w:style>
  <w:style w:type="character" w:styleId="WW8Num36z5">
    <w:name w:val="WW8Num36z5"/>
    <w:rPr/>
  </w:style>
  <w:style w:type="character" w:styleId="WW8Num36z6">
    <w:name w:val="WW8Num36z6"/>
    <w:rPr/>
  </w:style>
  <w:style w:type="character" w:styleId="WW8Num36z7">
    <w:name w:val="WW8Num36z7"/>
    <w:rPr/>
  </w:style>
  <w:style w:type="character" w:styleId="WW8Num36z8">
    <w:name w:val="WW8Num36z8"/>
    <w:rPr/>
  </w:style>
  <w:style w:type="character" w:styleId="DefaultParagraphFont">
    <w:name w:val="Default Paragraph Font"/>
    <w:rPr/>
  </w:style>
  <w:style w:type="character" w:styleId="CommentReference">
    <w:name w:val="Comment Reference"/>
    <w:basedOn w:val="DefaultParagraphFont"/>
    <w:rPr>
      <w:sz w:val="16"/>
      <w:szCs w:val="16"/>
    </w:rPr>
  </w:style>
  <w:style w:type="character" w:styleId="InternetLink">
    <w:name w:val="Internet Link"/>
    <w:basedOn w:val="DefaultParagraphFont"/>
    <w:rPr>
      <w:color w:val="0000FF"/>
      <w:u w:val="single"/>
      <w:lang w:val="zxx" w:eastAsia="zxx" w:bidi="zxx"/>
    </w:rPr>
  </w:style>
  <w:style w:type="character" w:styleId="PageNumber">
    <w:name w:val="Page Number"/>
    <w:basedOn w:val="DefaultParagraphFont"/>
    <w:rPr/>
  </w:style>
  <w:style w:type="character" w:styleId="Heading2Char">
    <w:name w:val="Heading 2 Char"/>
    <w:basedOn w:val="DefaultParagraphFont"/>
    <w:rPr>
      <w:rFonts w:ascii="Arial" w:hAnsi="Arial" w:cs="Arial"/>
      <w:b/>
      <w:bCs/>
      <w:i/>
      <w:iCs/>
      <w:sz w:val="28"/>
      <w:szCs w:val="28"/>
      <w:lang w:val="en-US" w:bidi="ar-SA"/>
    </w:rPr>
  </w:style>
  <w:style w:type="character" w:styleId="Heading3Char">
    <w:name w:val="Heading 3 Char"/>
    <w:basedOn w:val="DefaultParagraphFont"/>
    <w:rPr>
      <w:b/>
      <w:bCs/>
      <w:sz w:val="24"/>
      <w:szCs w:val="24"/>
      <w:lang w:val="en-US" w:bidi="ar-SA"/>
    </w:rPr>
  </w:style>
  <w:style w:type="character" w:styleId="Emphasis">
    <w:name w:val="Emphasis"/>
    <w:basedOn w:val="DefaultParagraphFont"/>
    <w:rPr>
      <w:i/>
      <w:iCs/>
    </w:rPr>
  </w:style>
  <w:style w:type="character" w:styleId="StrongEmphasis">
    <w:name w:val="Strong Emphasis"/>
    <w:basedOn w:val="DefaultParagraphFont"/>
    <w:rPr>
      <w:b/>
      <w:bCs/>
    </w:rPr>
  </w:style>
  <w:style w:type="character" w:styleId="VisitedInternetLink">
    <w:name w:val="Visited Internet Link"/>
    <w:basedOn w:val="DefaultParagraphFont"/>
    <w:rPr>
      <w:color w:val="800080"/>
      <w:u w:val="single"/>
      <w:lang w:val="zxx" w:eastAsia="zxx" w:bidi="zxx"/>
    </w:rPr>
  </w:style>
  <w:style w:type="character" w:styleId="Jhorvath">
    <w:name w:val="jhorvath"/>
    <w:basedOn w:val="DefaultParagraphFont"/>
    <w:rPr>
      <w:rFonts w:ascii="Arial" w:hAnsi="Arial" w:cs="Arial"/>
      <w:b w:val="false"/>
      <w:bCs w:val="false"/>
      <w:i w:val="false"/>
      <w:iCs w:val="false"/>
      <w:strike w:val="false"/>
      <w:dstrike w:val="false"/>
      <w:color w:val="000080"/>
      <w:sz w:val="20"/>
      <w:szCs w:val="20"/>
      <w:u w:val="none"/>
    </w:rPr>
  </w:style>
  <w:style w:type="character" w:styleId="ListLabel1">
    <w:name w:val="ListLabel 1"/>
    <w:rPr>
      <w:rFonts w:cs="Symbol"/>
    </w:rPr>
  </w:style>
  <w:style w:type="character" w:styleId="ListLabel2">
    <w:name w:val="ListLabel 2"/>
    <w:rPr>
      <w:b w:val="false"/>
    </w:rPr>
  </w:style>
  <w:style w:type="character" w:styleId="ListLabel3">
    <w:name w:val="ListLabel 3"/>
    <w:rPr>
      <w:color w:val="000000"/>
      <w:sz w:val="22"/>
    </w:rPr>
  </w:style>
  <w:style w:type="character" w:styleId="ListLabel4">
    <w:name w:val="ListLabel 4"/>
    <w:rPr>
      <w:color w:val="000000"/>
      <w:sz w:val="22"/>
      <w:szCs w:val="22"/>
    </w:rPr>
  </w:style>
  <w:style w:type="character" w:styleId="ListLabel5">
    <w:name w:val="ListLabel 5"/>
    <w:rPr>
      <w:sz w:val="22"/>
      <w:szCs w:val="22"/>
    </w:rPr>
  </w:style>
  <w:style w:type="character" w:styleId="ListLabel6">
    <w:name w:val="ListLabel 6"/>
    <w:rPr>
      <w:rFonts w:cs="Symbol"/>
      <w:color w:val="000000"/>
      <w:sz w:val="22"/>
      <w:szCs w:val="24"/>
    </w:rPr>
  </w:style>
  <w:style w:type="character" w:styleId="ListLabel7">
    <w:name w:val="ListLabel 7"/>
    <w:rPr>
      <w:b/>
      <w:bCs/>
      <w:sz w:val="22"/>
      <w:szCs w:val="22"/>
    </w:rPr>
  </w:style>
  <w:style w:type="character" w:styleId="ListLabel8">
    <w:name w:val="ListLabel 8"/>
    <w:rPr>
      <w:sz w:val="22"/>
    </w:rPr>
  </w:style>
  <w:style w:type="character" w:styleId="ListLabel9">
    <w:name w:val="ListLabel 9"/>
    <w:rPr>
      <w:rFonts w:cs="Symbol"/>
      <w:sz w:val="22"/>
      <w:szCs w:val="22"/>
    </w:rPr>
  </w:style>
  <w:style w:type="character" w:styleId="IndexLink">
    <w:name w:val="Index Link"/>
    <w:rPr/>
  </w:style>
  <w:style w:type="paragraph" w:styleId="Heading">
    <w:name w:val="Heading"/>
    <w:next w:val="TextBody"/>
    <w:pPr>
      <w:keepNext/>
      <w:widowControl w:val="false"/>
      <w:suppressAutoHyphens w:val="true"/>
      <w:spacing w:before="360" w:after="160"/>
      <w:jc w:val="center"/>
    </w:pPr>
    <w:rPr>
      <w:rFonts w:ascii="Liberation Sans" w:hAnsi="Liberation Sans" w:eastAsia="Droid Sans Fallback" w:cs="FreeSans"/>
      <w:color w:val="auto"/>
      <w:sz w:val="40"/>
      <w:szCs w:val="40"/>
      <w:lang w:val="en-IN" w:eastAsia="zh-CN" w:bidi="hi-IN"/>
    </w:rPr>
  </w:style>
  <w:style w:type="paragraph" w:styleId="TextBody">
    <w:name w:val="Text Body"/>
    <w:basedOn w:val="Normal"/>
    <w:pPr>
      <w:spacing w:lineRule="auto" w:line="288" w:before="120" w:after="0"/>
    </w:pPr>
    <w:rPr>
      <w:color w:val="000000"/>
      <w:sz w:val="20"/>
      <w:szCs w:val="20"/>
    </w:rPr>
  </w:style>
  <w:style w:type="paragraph" w:styleId="List">
    <w:name w:val="List"/>
    <w:basedOn w:val="TextBody"/>
    <w:pPr>
      <w:tabs>
        <w:tab w:val="left" w:pos="720" w:leader="none"/>
      </w:tabs>
      <w:overflowPunct w:val="true"/>
      <w:spacing w:before="0" w:after="80"/>
      <w:ind w:left="720" w:right="0" w:hanging="360"/>
      <w:textAlignment w:val="baseline"/>
    </w:pPr>
    <w:rPr>
      <w:rFonts w:cs="FreeSans"/>
      <w:color w:val="000000"/>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Contents2">
    <w:name w:val="Contents 2"/>
    <w:basedOn w:val="Normal"/>
    <w:next w:val="Normal"/>
    <w:pPr>
      <w:tabs>
        <w:tab w:val="left" w:pos="1080" w:leader="none"/>
        <w:tab w:val="right" w:pos="9350" w:leader="dot"/>
      </w:tabs>
      <w:spacing w:before="240" w:after="0"/>
      <w:ind w:left="720" w:right="0" w:hanging="0"/>
    </w:pPr>
    <w:rPr>
      <w:rFonts w:ascii="Arial" w:hAnsi="Arial" w:cs="Arial"/>
      <w:b/>
      <w:bCs/>
      <w:sz w:val="22"/>
    </w:rPr>
  </w:style>
  <w:style w:type="paragraph" w:styleId="Contents1">
    <w:name w:val="Contents 1"/>
    <w:basedOn w:val="Normal"/>
    <w:next w:val="Normal"/>
    <w:pPr>
      <w:tabs>
        <w:tab w:val="right" w:pos="9350" w:leader="dot"/>
      </w:tabs>
      <w:spacing w:before="480" w:after="0"/>
    </w:pPr>
    <w:rPr>
      <w:rFonts w:ascii="Arial" w:hAnsi="Arial" w:cs="Arial"/>
      <w:b/>
      <w:bCs/>
      <w:caps/>
      <w:szCs w:val="28"/>
    </w:rPr>
  </w:style>
  <w:style w:type="paragraph" w:styleId="Contents3">
    <w:name w:val="Contents 3"/>
    <w:basedOn w:val="Normal"/>
    <w:next w:val="Normal"/>
    <w:pPr>
      <w:tabs>
        <w:tab w:val="left" w:pos="1080" w:leader="none"/>
        <w:tab w:val="right" w:pos="9350" w:leader="dot"/>
      </w:tabs>
      <w:ind w:left="1080" w:right="0" w:hanging="0"/>
    </w:pPr>
    <w:rPr>
      <w:rFonts w:ascii="Arial" w:hAnsi="Arial" w:cs="Arial"/>
      <w:sz w:val="20"/>
    </w:rPr>
  </w:style>
  <w:style w:type="paragraph" w:styleId="Contents4">
    <w:name w:val="Contents 4"/>
    <w:basedOn w:val="Normal"/>
    <w:next w:val="Normal"/>
    <w:pPr>
      <w:ind w:left="480" w:right="0" w:hanging="0"/>
    </w:pPr>
    <w:rPr>
      <w:rFonts w:ascii="Arial" w:hAnsi="Arial" w:cs="Arial"/>
      <w:sz w:val="20"/>
    </w:rPr>
  </w:style>
  <w:style w:type="paragraph" w:styleId="Contents5">
    <w:name w:val="Contents 5"/>
    <w:basedOn w:val="Normal"/>
    <w:next w:val="Normal"/>
    <w:pPr>
      <w:ind w:left="720" w:right="0" w:hanging="0"/>
    </w:pPr>
    <w:rPr/>
  </w:style>
  <w:style w:type="paragraph" w:styleId="Contents6">
    <w:name w:val="Contents 6"/>
    <w:basedOn w:val="Normal"/>
    <w:next w:val="Normal"/>
    <w:pPr>
      <w:ind w:left="960" w:right="0" w:hanging="0"/>
    </w:pPr>
    <w:rPr/>
  </w:style>
  <w:style w:type="paragraph" w:styleId="Contents7">
    <w:name w:val="Contents 7"/>
    <w:basedOn w:val="Normal"/>
    <w:next w:val="Normal"/>
    <w:pPr>
      <w:ind w:left="1200" w:right="0" w:hanging="0"/>
    </w:pPr>
    <w:rPr/>
  </w:style>
  <w:style w:type="paragraph" w:styleId="Contents8">
    <w:name w:val="Contents 8"/>
    <w:basedOn w:val="Normal"/>
    <w:next w:val="Normal"/>
    <w:pPr>
      <w:ind w:left="1440" w:right="0" w:hanging="0"/>
    </w:pPr>
    <w:rPr/>
  </w:style>
  <w:style w:type="paragraph" w:styleId="Contents9">
    <w:name w:val="Contents 9"/>
    <w:basedOn w:val="Normal"/>
    <w:next w:val="Normal"/>
    <w:pPr>
      <w:ind w:left="1680" w:right="0" w:hanging="0"/>
    </w:pPr>
    <w:rPr/>
  </w:style>
  <w:style w:type="paragraph" w:styleId="HeadingBase">
    <w:name w:val="Heading Base"/>
    <w:basedOn w:val="Normal"/>
    <w:pPr>
      <w:keepNext/>
      <w:overflowPunct w:val="true"/>
      <w:spacing w:before="240" w:after="120"/>
      <w:textAlignment w:val="baseline"/>
    </w:pPr>
    <w:rPr>
      <w:rFonts w:ascii="Arial" w:hAnsi="Arial" w:cs="Arial"/>
      <w:b/>
      <w:bCs/>
      <w:sz w:val="36"/>
      <w:szCs w:val="36"/>
    </w:rPr>
  </w:style>
  <w:style w:type="paragraph" w:styleId="Subtitle">
    <w:name w:val="Subtitle"/>
    <w:basedOn w:val="Normal"/>
    <w:pPr/>
    <w:rPr>
      <w:b/>
      <w:sz w:val="20"/>
      <w:szCs w:val="20"/>
    </w:rPr>
  </w:style>
  <w:style w:type="paragraph" w:styleId="List2">
    <w:name w:val="List 2"/>
    <w:basedOn w:val="List"/>
    <w:pPr>
      <w:tabs>
        <w:tab w:val="left" w:pos="1080" w:leader="none"/>
      </w:tabs>
      <w:ind w:left="1080" w:right="0" w:hanging="360"/>
    </w:pPr>
    <w:rPr/>
  </w:style>
  <w:style w:type="paragraph" w:styleId="SectionHeading">
    <w:name w:val="Section Heading"/>
    <w:basedOn w:val="HeadingBase"/>
    <w:pPr>
      <w:spacing w:before="120" w:after="160"/>
    </w:pPr>
    <w:rPr>
      <w:sz w:val="28"/>
      <w:szCs w:val="28"/>
    </w:rPr>
  </w:style>
  <w:style w:type="paragraph" w:styleId="TableofFigures">
    <w:name w:val="Table of Figures"/>
    <w:basedOn w:val="Normal"/>
    <w:pPr>
      <w:tabs>
        <w:tab w:val="right" w:pos="8640" w:leader="dot"/>
      </w:tabs>
      <w:overflowPunct w:val="true"/>
      <w:ind w:left="720" w:right="0" w:hanging="720"/>
      <w:textAlignment w:val="baseline"/>
    </w:pPr>
    <w:rPr>
      <w:sz w:val="20"/>
      <w:szCs w:val="20"/>
    </w:rPr>
  </w:style>
  <w:style w:type="paragraph" w:styleId="BodyText2">
    <w:name w:val="Body Text 2"/>
    <w:basedOn w:val="Normal"/>
    <w:pPr>
      <w:spacing w:before="120" w:after="0"/>
    </w:pPr>
    <w:rPr>
      <w:sz w:val="28"/>
      <w:szCs w:val="20"/>
    </w:rPr>
  </w:style>
  <w:style w:type="paragraph" w:styleId="Header">
    <w:name w:val="Header"/>
    <w:basedOn w:val="Normal"/>
    <w:pPr>
      <w:tabs>
        <w:tab w:val="center" w:pos="4320" w:leader="none"/>
        <w:tab w:val="right" w:pos="8640" w:leader="none"/>
      </w:tabs>
    </w:pPr>
    <w:rPr>
      <w:sz w:val="20"/>
      <w:szCs w:val="20"/>
    </w:rPr>
  </w:style>
  <w:style w:type="paragraph" w:styleId="Footer">
    <w:name w:val="Footer"/>
    <w:basedOn w:val="Normal"/>
    <w:pPr>
      <w:tabs>
        <w:tab w:val="center" w:pos="4320" w:leader="none"/>
        <w:tab w:val="right" w:pos="8640" w:leader="none"/>
      </w:tabs>
    </w:pPr>
    <w:rPr>
      <w:sz w:val="20"/>
      <w:szCs w:val="20"/>
    </w:rPr>
  </w:style>
  <w:style w:type="paragraph" w:styleId="BodyText3">
    <w:name w:val="Body Text 3"/>
    <w:basedOn w:val="Normal"/>
    <w:pPr>
      <w:tabs>
        <w:tab w:val="left" w:pos="384" w:leader="none"/>
      </w:tabs>
      <w:spacing w:lineRule="exact" w:line="200"/>
    </w:pPr>
    <w:rPr>
      <w:rFonts w:ascii="Arial" w:hAnsi="Arial" w:cs="Arial"/>
      <w:sz w:val="20"/>
    </w:rPr>
  </w:style>
  <w:style w:type="paragraph" w:styleId="BalloonText">
    <w:name w:val="Balloon Text"/>
    <w:basedOn w:val="Normal"/>
    <w:pPr/>
    <w:rPr>
      <w:rFonts w:ascii="Tahoma" w:hAnsi="Tahoma" w:cs="Tahoma"/>
      <w:sz w:val="16"/>
      <w:szCs w:val="16"/>
    </w:rPr>
  </w:style>
  <w:style w:type="paragraph" w:styleId="H4">
    <w:name w:val="H4"/>
    <w:basedOn w:val="Normal"/>
    <w:next w:val="Normal"/>
    <w:pPr>
      <w:keepNext/>
      <w:spacing w:before="100" w:after="100"/>
    </w:pPr>
    <w:rPr>
      <w:b/>
      <w:bCs/>
      <w:lang w:val="en-CA"/>
    </w:rPr>
  </w:style>
  <w:style w:type="paragraph" w:styleId="Date">
    <w:name w:val="Date"/>
    <w:basedOn w:val="TextBody"/>
    <w:pPr>
      <w:overflowPunct w:val="true"/>
      <w:spacing w:before="480" w:after="160"/>
      <w:jc w:val="center"/>
      <w:textAlignment w:val="baseline"/>
    </w:pPr>
    <w:rPr>
      <w:b/>
      <w:bCs/>
      <w:color w:val="000000"/>
    </w:rPr>
  </w:style>
  <w:style w:type="paragraph" w:styleId="Chart">
    <w:name w:val="chart"/>
    <w:basedOn w:val="Normal"/>
    <w:pPr>
      <w:jc w:val="center"/>
    </w:pPr>
    <w:rPr>
      <w:b/>
      <w:bCs/>
      <w:sz w:val="20"/>
      <w:szCs w:val="20"/>
    </w:rPr>
  </w:style>
  <w:style w:type="paragraph" w:styleId="Arial">
    <w:name w:val="Arial"/>
    <w:basedOn w:val="Heading1"/>
    <w:pPr>
      <w:pBdr>
        <w:top w:val="nil"/>
        <w:left w:val="nil"/>
        <w:bottom w:val="double" w:sz="4" w:space="1" w:color="000001"/>
        <w:right w:val="nil"/>
      </w:pBdr>
      <w:ind w:left="0" w:right="0" w:hanging="0"/>
      <w:jc w:val="both"/>
    </w:pPr>
    <w:rPr>
      <w:rFonts w:ascii="Arial" w:hAnsi="Arial" w:cs="Arial"/>
      <w:bCs/>
      <w:sz w:val="36"/>
    </w:rPr>
  </w:style>
  <w:style w:type="paragraph" w:styleId="NormalWeb">
    <w:name w:val="Normal (Web)"/>
    <w:basedOn w:val="Normal"/>
    <w:pPr>
      <w:spacing w:before="100" w:after="100"/>
    </w:pPr>
    <w:rPr/>
  </w:style>
  <w:style w:type="paragraph" w:styleId="Normal1">
    <w:name w:val="Normal1"/>
    <w:basedOn w:val="Normal"/>
    <w:pPr>
      <w:widowControl w:val="false"/>
      <w:suppressAutoHyphens w:val="true"/>
    </w:pPr>
    <w:rPr>
      <w:szCs w:val="20"/>
      <w:lang w:val="de-DE" w:eastAsia="en-IN"/>
    </w:rPr>
  </w:style>
  <w:style w:type="paragraph" w:styleId="DefaultText">
    <w:name w:val="Default Text"/>
    <w:basedOn w:val="Normal"/>
    <w:pPr>
      <w:overflowPunct w:val="true"/>
      <w:textAlignment w:val="baseline"/>
    </w:pPr>
    <w:rPr>
      <w:szCs w:val="20"/>
    </w:rPr>
  </w:style>
  <w:style w:type="paragraph" w:styleId="Contents10">
    <w:name w:val="Contents 10"/>
    <w:basedOn w:val="Index"/>
    <w:pPr>
      <w:tabs>
        <w:tab w:val="right" w:pos="7091" w:leader="dot"/>
      </w:tabs>
      <w:ind w:left="2547" w:right="0" w:hanging="0"/>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paragraph" w:styleId="FrameContents">
    <w:name w:val="Frame Contents"/>
    <w:basedOn w:val="Normal"/>
    <w:pPr/>
    <w:rPr/>
  </w:style>
  <w:style w:type="numbering" w:styleId="WW8Num1">
    <w:name w:val="WW8Num1"/>
  </w:style>
  <w:style w:type="numbering" w:styleId="WW8Num2">
    <w:name w:val="WW8Num2"/>
  </w:style>
  <w:style w:type="numbering" w:styleId="WW8Num3">
    <w:name w:val="WW8Num3"/>
  </w:style>
  <w:style w:type="numbering" w:styleId="WW8Num4">
    <w:name w:val="WW8Num4"/>
  </w:style>
  <w:style w:type="numbering" w:styleId="WW8Num5">
    <w:name w:val="WW8Num5"/>
  </w:style>
  <w:style w:type="numbering" w:styleId="WW8Num6">
    <w:name w:val="WW8Num6"/>
  </w:style>
  <w:style w:type="numbering" w:styleId="WW8Num7">
    <w:name w:val="WW8Num7"/>
  </w:style>
  <w:style w:type="numbering" w:styleId="WW8Num8">
    <w:name w:val="WW8Num8"/>
  </w:style>
  <w:style w:type="numbering" w:styleId="WW8Num9">
    <w:name w:val="WW8Num9"/>
  </w:style>
  <w:style w:type="numbering" w:styleId="WW8Num10">
    <w:name w:val="WW8Num10"/>
  </w:style>
  <w:style w:type="numbering" w:styleId="WW8Num11">
    <w:name w:val="WW8Num11"/>
  </w:style>
  <w:style w:type="numbering" w:styleId="WW8Num12">
    <w:name w:val="WW8Num12"/>
  </w:style>
  <w:style w:type="numbering" w:styleId="WW8Num13">
    <w:name w:val="WW8Num13"/>
  </w:style>
  <w:style w:type="numbering" w:styleId="WW8Num14">
    <w:name w:val="WW8Num14"/>
  </w:style>
  <w:style w:type="numbering" w:styleId="WW8Num15">
    <w:name w:val="WW8Num15"/>
  </w:style>
  <w:style w:type="numbering" w:styleId="WW8Num16">
    <w:name w:val="WW8Num16"/>
  </w:style>
  <w:style w:type="numbering" w:styleId="WW8Num17">
    <w:name w:val="WW8Num17"/>
  </w:style>
  <w:style w:type="numbering" w:styleId="WW8Num18">
    <w:name w:val="WW8Num18"/>
  </w:style>
  <w:style w:type="numbering" w:styleId="WW8Num19">
    <w:name w:val="WW8Num19"/>
  </w:style>
  <w:style w:type="numbering" w:styleId="WW8Num20">
    <w:name w:val="WW8Num20"/>
  </w:style>
  <w:style w:type="numbering" w:styleId="WW8Num21">
    <w:name w:val="WW8Num21"/>
  </w:style>
  <w:style w:type="numbering" w:styleId="WW8Num22">
    <w:name w:val="WW8Num22"/>
  </w:style>
  <w:style w:type="numbering" w:styleId="WW8Num23">
    <w:name w:val="WW8Num23"/>
  </w:style>
  <w:style w:type="numbering" w:styleId="WW8Num24">
    <w:name w:val="WW8Num24"/>
  </w:style>
  <w:style w:type="numbering" w:styleId="WW8Num25">
    <w:name w:val="WW8Num25"/>
  </w:style>
  <w:style w:type="numbering" w:styleId="WW8Num26">
    <w:name w:val="WW8Num26"/>
  </w:style>
  <w:style w:type="numbering" w:styleId="WW8Num27">
    <w:name w:val="WW8Num27"/>
  </w:style>
  <w:style w:type="numbering" w:styleId="WW8Num28">
    <w:name w:val="WW8Num28"/>
  </w:style>
  <w:style w:type="numbering" w:styleId="WW8Num29">
    <w:name w:val="WW8Num29"/>
  </w:style>
  <w:style w:type="numbering" w:styleId="WW8Num30">
    <w:name w:val="WW8Num30"/>
  </w:style>
  <w:style w:type="numbering" w:styleId="WW8Num31">
    <w:name w:val="WW8Num31"/>
  </w:style>
  <w:style w:type="numbering" w:styleId="WW8Num32">
    <w:name w:val="WW8Num32"/>
  </w:style>
  <w:style w:type="numbering" w:styleId="WW8Num33">
    <w:name w:val="WW8Num33"/>
  </w:style>
  <w:style w:type="numbering" w:styleId="WW8Num34">
    <w:name w:val="WW8Num34"/>
  </w:style>
  <w:style w:type="numbering" w:styleId="WW8Num35">
    <w:name w:val="WW8Num35"/>
  </w:style>
  <w:style w:type="numbering" w:styleId="WW8Num36">
    <w:name w:val="WW8Num36"/>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eader" Target="header2.xml"/><Relationship Id="rId7" Type="http://schemas.openxmlformats.org/officeDocument/2006/relationships/footer" Target="footer3.xml"/><Relationship Id="rId8" Type="http://schemas.openxmlformats.org/officeDocument/2006/relationships/hyperlink" Target="http://www.samsonrecovery.com/" TargetMode="External"/><Relationship Id="rId9" Type="http://schemas.openxmlformats.org/officeDocument/2006/relationships/header" Target="header3.xml"/><Relationship Id="rId10" Type="http://schemas.openxmlformats.org/officeDocument/2006/relationships/footer" Target="footer4.xml"/><Relationship Id="rId11" Type="http://schemas.openxmlformats.org/officeDocument/2006/relationships/header" Target="header4.xml"/><Relationship Id="rId12" Type="http://schemas.openxmlformats.org/officeDocument/2006/relationships/footer" Target="footer5.xml"/><Relationship Id="rId13" Type="http://schemas.openxmlformats.org/officeDocument/2006/relationships/header" Target="header5.xml"/><Relationship Id="rId14" Type="http://schemas.openxmlformats.org/officeDocument/2006/relationships/footer" Target="footer6.xml"/><Relationship Id="rId15" Type="http://schemas.openxmlformats.org/officeDocument/2006/relationships/header" Target="header6.xml"/><Relationship Id="rId16" Type="http://schemas.openxmlformats.org/officeDocument/2006/relationships/footer" Target="footer7.xml"/><Relationship Id="rId17" Type="http://schemas.openxmlformats.org/officeDocument/2006/relationships/header" Target="header7.xml"/><Relationship Id="rId18" Type="http://schemas.openxmlformats.org/officeDocument/2006/relationships/footer" Target="footer8.xml"/><Relationship Id="rId19" Type="http://schemas.openxmlformats.org/officeDocument/2006/relationships/header" Target="header8.xml"/><Relationship Id="rId20" Type="http://schemas.openxmlformats.org/officeDocument/2006/relationships/footer" Target="footer9.xml"/><Relationship Id="rId21" Type="http://schemas.openxmlformats.org/officeDocument/2006/relationships/header" Target="header9.xml"/><Relationship Id="rId22" Type="http://schemas.openxmlformats.org/officeDocument/2006/relationships/footer" Target="footer10.xml"/><Relationship Id="rId23" Type="http://schemas.openxmlformats.org/officeDocument/2006/relationships/header" Target="header10.xml"/><Relationship Id="rId24" Type="http://schemas.openxmlformats.org/officeDocument/2006/relationships/footer" Target="footer11.xml"/><Relationship Id="rId25" Type="http://schemas.openxmlformats.org/officeDocument/2006/relationships/hyperlink" Target="http://www.samsonrecovery.com/" TargetMode="External"/><Relationship Id="rId26" Type="http://schemas.openxmlformats.org/officeDocument/2006/relationships/header" Target="header11.xml"/><Relationship Id="rId27" Type="http://schemas.openxmlformats.org/officeDocument/2006/relationships/footer" Target="footer12.xml"/><Relationship Id="rId28" Type="http://schemas.openxmlformats.org/officeDocument/2006/relationships/numbering" Target="numbering.xml"/><Relationship Id="rId29" Type="http://schemas.openxmlformats.org/officeDocument/2006/relationships/fontTable" Target="fontTable.xml"/><Relationship Id="rId30"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Template>
  <TotalTime>660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2007-11-14T19:29:00Z</dcterms:created>
  <dc:creator>Mark Gower, CBCP - Information Security Officer</dc:creator>
  <dc:description>This is a BCP Template (Division or Business Unit Based) - The template is meant to be used after a through Business Impact Analysis is performed on each Business Unit or Division</dc:description>
  <cp:keywords>Business Continuity Disaster Recovery</cp:keywords>
  <dc:language>en-IN</dc:language>
  <cp:lastModifiedBy>Ken Ontko</cp:lastModifiedBy>
  <cp:lastPrinted>2007-12-12T12:18:00Z</cp:lastPrinted>
  <dcterms:modified xsi:type="dcterms:W3CDTF">2007-12-12T23:48:00Z</dcterms:modified>
  <cp:revision>7</cp:revision>
  <dc:subject>Business Continuity</dc:subject>
  <dc:title>Business Continuity Template</dc:title>
</cp:coreProperties>
</file>