
<file path=[Content_Types].xml><?xml version="1.0" encoding="utf-8"?>
<Types xmlns="http://schemas.openxmlformats.org/package/2006/content-types">
  <Override PartName="/_rels/.rels" ContentType="application/vnd.openxmlformats-package.relationships+xml"/>
  <Override PartName="/word/footer6.xml" ContentType="application/vnd.openxmlformats-officedocument.wordprocessingml.footer+xml"/>
  <Override PartName="/word/_rels/document.xml.rels" ContentType="application/vnd.openxmlformats-package.relationships+xml"/>
  <Override PartName="/word/fontTable.xml" ContentType="application/vnd.openxmlformats-officedocument.wordprocessingml.fontTable+xml"/>
  <Override PartName="/word/footer5.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tabs>
          <w:tab w:val="left" w:pos="720" w:leader="none"/>
        </w:tabs>
        <w:spacing w:before="120" w:after="0"/>
        <w:jc w:val="center"/>
        <w:rPr>
          <w:rFonts w:cs="Arial" w:ascii="Arial" w:hAnsi="Arial"/>
          <w:sz w:val="28"/>
          <w:szCs w:val="28"/>
        </w:rPr>
      </w:pPr>
      <w:r>
        <w:rPr>
          <w:rFonts w:cs="Arial" w:ascii="Arial" w:hAnsi="Arial"/>
          <w:sz w:val="28"/>
          <w:szCs w:val="28"/>
        </w:rPr>
        <w:t>Incident Reports</w:t>
      </w:r>
    </w:p>
    <w:p>
      <w:pPr>
        <w:pStyle w:val="Normal"/>
        <w:rPr/>
      </w:pPr>
      <w:r>
        <w:rPr/>
      </w:r>
    </w:p>
    <w:p>
      <w:pPr>
        <w:pStyle w:val="Normal"/>
        <w:rPr/>
      </w:pPr>
      <w:r>
        <w:rPr/>
      </w:r>
    </w:p>
    <w:p>
      <w:pPr>
        <w:pStyle w:val="Heading1"/>
        <w:numPr>
          <w:ilvl w:val="0"/>
          <w:numId w:val="1"/>
        </w:numPr>
        <w:tabs>
          <w:tab w:val="left" w:pos="720" w:leader="none"/>
        </w:tabs>
        <w:jc w:val="center"/>
        <w:rPr>
          <w:rFonts w:cs="Arial" w:ascii="Arial" w:hAnsi="Arial"/>
          <w:szCs w:val="24"/>
        </w:rPr>
      </w:pPr>
      <w:r>
        <w:rPr>
          <w:rFonts w:cs="Arial" w:ascii="Arial" w:hAnsi="Arial"/>
          <w:szCs w:val="24"/>
        </w:rPr>
        <w:t>Table of Contents</w:t>
      </w:r>
    </w:p>
    <w:p>
      <w:pPr>
        <w:pStyle w:val="Normal"/>
        <w:rPr/>
      </w:pPr>
      <w:r>
        <w:rPr/>
      </w:r>
    </w:p>
    <w:p>
      <w:pPr>
        <w:pStyle w:val="Normal"/>
        <w:rPr>
          <w:rFonts w:cs="Arial" w:ascii="Arial" w:hAnsi="Arial"/>
          <w:i/>
          <w:color w:val="000066"/>
          <w:sz w:val="18"/>
          <w:szCs w:val="18"/>
        </w:rPr>
      </w:pPr>
      <w:r>
        <w:rPr>
          <w:rFonts w:cs="Arial" w:ascii="Arial" w:hAnsi="Arial"/>
          <w:i/>
          <w:color w:val="000066"/>
          <w:sz w:val="18"/>
          <w:szCs w:val="18"/>
        </w:rPr>
        <w:t>(ctrl+click on text to go directly to section)</w:t>
      </w:r>
    </w:p>
    <w:p>
      <w:pPr>
        <w:pStyle w:val="Normal"/>
        <w:tabs>
          <w:tab w:val="right" w:pos="9360" w:leader="dot"/>
        </w:tabs>
        <w:rPr>
          <w:rFonts w:cs="Arial" w:ascii="Arial" w:hAnsi="Arial"/>
          <w:b/>
          <w:color w:val="000066"/>
          <w:sz w:val="22"/>
          <w:szCs w:val="22"/>
        </w:rPr>
      </w:pPr>
      <w:r>
        <w:rPr>
          <w:rFonts w:cs="Arial" w:ascii="Arial" w:hAnsi="Arial"/>
          <w:b/>
          <w:color w:val="000066"/>
          <w:sz w:val="22"/>
          <w:szCs w:val="22"/>
        </w:rPr>
      </w:r>
    </w:p>
    <w:p>
      <w:pPr>
        <w:pStyle w:val="Normal"/>
        <w:tabs>
          <w:tab w:val="right" w:pos="9360" w:leader="dot"/>
        </w:tabs>
        <w:rPr>
          <w:rFonts w:cs="Arial" w:ascii="Arial" w:hAnsi="Arial"/>
          <w:color w:val="000066"/>
          <w:sz w:val="22"/>
          <w:szCs w:val="22"/>
        </w:rPr>
      </w:pPr>
      <w:hyperlink w:anchor="function_purpose">
        <w:r>
          <w:rPr>
            <w:rStyle w:val="InternetLink"/>
            <w:rFonts w:cs="Arial" w:ascii="Arial" w:hAnsi="Arial"/>
            <w:color w:val="000066"/>
            <w:sz w:val="22"/>
            <w:szCs w:val="22"/>
            <w:u w:val="none"/>
          </w:rPr>
          <w:t>Function/Purpose</w:t>
        </w:r>
      </w:hyperlink>
      <w:r>
        <w:rPr>
          <w:rFonts w:cs="Arial" w:ascii="Arial" w:hAnsi="Arial"/>
          <w:color w:val="000066"/>
          <w:sz w:val="22"/>
          <w:szCs w:val="22"/>
        </w:rPr>
        <w:tab/>
        <w:t>1</w:t>
      </w:r>
    </w:p>
    <w:p>
      <w:pPr>
        <w:pStyle w:val="Normal"/>
        <w:tabs>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WhentoReport">
        <w:r>
          <w:rPr>
            <w:rStyle w:val="InternetLink"/>
            <w:rFonts w:cs="Arial" w:ascii="Arial" w:hAnsi="Arial"/>
            <w:color w:val="000066"/>
            <w:sz w:val="22"/>
            <w:szCs w:val="22"/>
            <w:u w:val="none"/>
          </w:rPr>
          <w:t>When to Report</w:t>
        </w:r>
      </w:hyperlink>
      <w:r>
        <w:rPr>
          <w:rFonts w:cs="Arial" w:ascii="Arial" w:hAnsi="Arial"/>
          <w:color w:val="000066"/>
          <w:sz w:val="22"/>
          <w:szCs w:val="22"/>
        </w:rPr>
        <w:tab/>
        <w:t>1</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OSHA">
        <w:r>
          <w:rPr>
            <w:rStyle w:val="InternetLink"/>
            <w:rFonts w:cs="Arial" w:ascii="Arial" w:hAnsi="Arial"/>
            <w:color w:val="000066"/>
            <w:sz w:val="22"/>
            <w:szCs w:val="22"/>
            <w:u w:val="none"/>
          </w:rPr>
          <w:t>OSHA Recordkeeping Requirements</w:t>
        </w:r>
      </w:hyperlink>
      <w:r>
        <w:rPr>
          <w:rFonts w:cs="Arial" w:ascii="Arial" w:hAnsi="Arial"/>
          <w:color w:val="000066"/>
          <w:sz w:val="22"/>
          <w:szCs w:val="22"/>
        </w:rPr>
        <w:tab/>
        <w:t>1</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WhoShoudReport">
        <w:r>
          <w:rPr>
            <w:rStyle w:val="InternetLink"/>
            <w:rFonts w:cs="Arial" w:ascii="Arial" w:hAnsi="Arial"/>
            <w:color w:val="000066"/>
            <w:sz w:val="22"/>
            <w:szCs w:val="22"/>
            <w:u w:val="none"/>
          </w:rPr>
          <w:t>Who Should Report</w:t>
        </w:r>
      </w:hyperlink>
      <w:r>
        <w:rPr>
          <w:rFonts w:cs="Arial" w:ascii="Arial" w:hAnsi="Arial"/>
          <w:color w:val="000066"/>
          <w:sz w:val="22"/>
          <w:szCs w:val="22"/>
        </w:rPr>
        <w:tab/>
        <w:t>2</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employee_responsibility">
        <w:r>
          <w:rPr>
            <w:rStyle w:val="InternetLink"/>
            <w:rFonts w:cs="Arial" w:ascii="Arial" w:hAnsi="Arial"/>
            <w:color w:val="000066"/>
            <w:sz w:val="22"/>
            <w:szCs w:val="22"/>
            <w:u w:val="none"/>
          </w:rPr>
          <w:t>Employee Responsibility</w:t>
        </w:r>
      </w:hyperlink>
      <w:r>
        <w:rPr>
          <w:rFonts w:cs="Arial" w:ascii="Arial" w:hAnsi="Arial"/>
          <w:color w:val="000066"/>
          <w:sz w:val="22"/>
          <w:szCs w:val="22"/>
        </w:rPr>
        <w:tab/>
        <w:t>2</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supervisor_responsibility">
        <w:r>
          <w:rPr>
            <w:rStyle w:val="InternetLink"/>
            <w:rFonts w:cs="Arial" w:ascii="Arial" w:hAnsi="Arial"/>
            <w:color w:val="000066"/>
            <w:sz w:val="22"/>
            <w:szCs w:val="22"/>
            <w:u w:val="none"/>
          </w:rPr>
          <w:t>Supervisor Responsibility</w:t>
        </w:r>
      </w:hyperlink>
      <w:r>
        <w:rPr>
          <w:rFonts w:cs="Arial" w:ascii="Arial" w:hAnsi="Arial"/>
          <w:color w:val="000066"/>
          <w:sz w:val="22"/>
          <w:szCs w:val="22"/>
        </w:rPr>
        <w:tab/>
        <w:t>2</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Tips">
        <w:r>
          <w:rPr>
            <w:rStyle w:val="InternetLink"/>
            <w:rFonts w:cs="Arial" w:ascii="Arial" w:hAnsi="Arial"/>
            <w:color w:val="000066"/>
            <w:sz w:val="22"/>
            <w:szCs w:val="22"/>
            <w:u w:val="none"/>
          </w:rPr>
          <w:t>Tips for Reporting Incidents</w:t>
        </w:r>
      </w:hyperlink>
      <w:r>
        <w:rPr>
          <w:rFonts w:cs="Arial" w:ascii="Arial" w:hAnsi="Arial"/>
          <w:color w:val="000066"/>
          <w:sz w:val="22"/>
          <w:szCs w:val="22"/>
        </w:rPr>
        <w:tab/>
        <w:t>3</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FormInstructions">
        <w:r>
          <w:rPr>
            <w:rStyle w:val="InternetLink"/>
            <w:rFonts w:cs="Arial" w:ascii="Arial" w:hAnsi="Arial"/>
            <w:color w:val="000066"/>
            <w:sz w:val="22"/>
            <w:szCs w:val="22"/>
            <w:u w:val="none"/>
          </w:rPr>
          <w:t>Instructions for Completion of Form</w:t>
        </w:r>
      </w:hyperlink>
      <w:r>
        <w:rPr>
          <w:rFonts w:cs="Arial" w:ascii="Arial" w:hAnsi="Arial"/>
          <w:color w:val="000066"/>
          <w:sz w:val="22"/>
          <w:szCs w:val="22"/>
        </w:rPr>
        <w:tab/>
        <w:t>3</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incident_complaint_form">
        <w:r>
          <w:rPr>
            <w:rStyle w:val="InternetLink"/>
            <w:rFonts w:cs="Arial" w:ascii="Arial" w:hAnsi="Arial"/>
            <w:color w:val="000066"/>
            <w:sz w:val="22"/>
            <w:szCs w:val="22"/>
            <w:u w:val="none"/>
          </w:rPr>
          <w:t>Incident/Complaint Report</w:t>
        </w:r>
      </w:hyperlink>
      <w:r>
        <w:rPr>
          <w:rFonts w:cs="Arial" w:ascii="Arial" w:hAnsi="Arial"/>
          <w:color w:val="000066"/>
          <w:sz w:val="22"/>
          <w:szCs w:val="22"/>
        </w:rPr>
        <w:tab/>
        <w:t>4</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LabForm">
        <w:r>
          <w:rPr>
            <w:rStyle w:val="InternetLink"/>
            <w:rFonts w:cs="Arial" w:ascii="Arial" w:hAnsi="Arial"/>
            <w:color w:val="000066"/>
            <w:sz w:val="22"/>
            <w:szCs w:val="22"/>
            <w:u w:val="none"/>
          </w:rPr>
          <w:t>Laboratory Incident Report</w:t>
        </w:r>
      </w:hyperlink>
      <w:r>
        <w:rPr>
          <w:rFonts w:cs="Arial" w:ascii="Arial" w:hAnsi="Arial"/>
          <w:color w:val="000066"/>
          <w:sz w:val="22"/>
          <w:szCs w:val="22"/>
        </w:rPr>
        <w:tab/>
        <w:t>6</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PostExpSourceIndividualForm">
        <w:r>
          <w:rPr>
            <w:rStyle w:val="InternetLink"/>
            <w:rFonts w:cs="Arial" w:ascii="Arial" w:hAnsi="Arial"/>
            <w:color w:val="000066"/>
            <w:sz w:val="22"/>
            <w:szCs w:val="22"/>
            <w:u w:val="none"/>
          </w:rPr>
          <w:t>Post-Exposure Incident Source Individual Consent Form</w:t>
        </w:r>
      </w:hyperlink>
      <w:r>
        <w:rPr>
          <w:rFonts w:cs="Arial" w:ascii="Arial" w:hAnsi="Arial"/>
          <w:color w:val="000066"/>
          <w:sz w:val="22"/>
          <w:szCs w:val="22"/>
        </w:rPr>
        <w:tab/>
        <w:t>8</w:t>
      </w:r>
    </w:p>
    <w:p>
      <w:pPr>
        <w:pStyle w:val="Normal"/>
        <w:tabs>
          <w:tab w:val="left" w:pos="0" w:leader="none"/>
          <w:tab w:val="right" w:pos="9360" w:leader="dot"/>
        </w:tabs>
        <w:rPr>
          <w:rFonts w:cs="Arial" w:ascii="Arial" w:hAnsi="Arial"/>
          <w:color w:val="000066"/>
          <w:sz w:val="22"/>
          <w:szCs w:val="22"/>
        </w:rPr>
      </w:pPr>
      <w:r>
        <w:rPr>
          <w:rFonts w:cs="Arial" w:ascii="Arial" w:hAnsi="Arial"/>
          <w:color w:val="000066"/>
          <w:sz w:val="22"/>
          <w:szCs w:val="22"/>
        </w:rPr>
      </w:r>
    </w:p>
    <w:p>
      <w:pPr>
        <w:pStyle w:val="Normal"/>
        <w:tabs>
          <w:tab w:val="left" w:pos="0" w:leader="none"/>
          <w:tab w:val="right" w:pos="9360" w:leader="dot"/>
        </w:tabs>
        <w:rPr>
          <w:rFonts w:cs="Arial" w:ascii="Arial" w:hAnsi="Arial"/>
          <w:color w:val="000066"/>
          <w:sz w:val="22"/>
          <w:szCs w:val="22"/>
        </w:rPr>
      </w:pPr>
      <w:hyperlink w:anchor="PostExpEmployeeForm">
        <w:r>
          <w:rPr>
            <w:rStyle w:val="InternetLink"/>
            <w:rFonts w:cs="Arial" w:ascii="Arial" w:hAnsi="Arial"/>
            <w:color w:val="000066"/>
            <w:sz w:val="22"/>
            <w:szCs w:val="22"/>
            <w:u w:val="none"/>
          </w:rPr>
          <w:t>Post-Exposure Incident Exposed Employee Consent For</w:t>
        </w:r>
      </w:hyperlink>
      <w:r>
        <w:rPr>
          <w:rFonts w:cs="Arial" w:ascii="Arial" w:hAnsi="Arial"/>
          <w:color w:val="000066"/>
          <w:sz w:val="22"/>
          <w:szCs w:val="22"/>
        </w:rPr>
        <w:t>m</w:t>
        <w:tab/>
        <w:t>9</w:t>
      </w:r>
    </w:p>
    <w:p>
      <w:pPr>
        <w:pStyle w:val="Heading"/>
        <w:pageBreakBefore/>
        <w:rPr>
          <w:rFonts w:cs="Arial" w:ascii="Arial" w:hAnsi="Arial"/>
          <w:sz w:val="30"/>
        </w:rPr>
      </w:pPr>
      <w:r>
        <w:rPr>
          <w:rFonts w:cs="Arial" w:ascii="Arial" w:hAnsi="Arial"/>
          <w:sz w:val="30"/>
        </w:rPr>
        <w:t>INCIDENT REPORTS</w:t>
      </w:r>
    </w:p>
    <w:p>
      <w:pPr>
        <w:pStyle w:val="Normal"/>
        <w:jc w:val="center"/>
        <w:rPr>
          <w:rFonts w:cs="Arial" w:ascii="Arial" w:hAnsi="Arial"/>
          <w:b/>
          <w:bCs/>
        </w:rPr>
      </w:pPr>
      <w:r>
        <w:rPr>
          <w:rFonts w:cs="Arial" w:ascii="Arial" w:hAnsi="Arial"/>
          <w:b/>
          <w:bCs/>
        </w:rPr>
      </w:r>
    </w:p>
    <w:p>
      <w:pPr>
        <w:pStyle w:val="Subtitle"/>
        <w:rPr>
          <w:rFonts w:cs="Arial" w:ascii="Arial" w:hAnsi="Arial"/>
          <w:sz w:val="22"/>
          <w:szCs w:val="22"/>
        </w:rPr>
      </w:pPr>
      <w:bookmarkStart w:id="0" w:name="function_purpose"/>
      <w:bookmarkEnd w:id="0"/>
      <w:r>
        <w:rPr>
          <w:rFonts w:cs="Arial" w:ascii="Arial" w:hAnsi="Arial"/>
          <w:sz w:val="22"/>
          <w:szCs w:val="22"/>
        </w:rPr>
        <w:t>Function/Purpose</w:t>
      </w:r>
    </w:p>
    <w:p>
      <w:pPr>
        <w:pStyle w:val="Normal"/>
        <w:rPr>
          <w:rFonts w:cs="Arial" w:ascii="Arial" w:hAnsi="Arial"/>
          <w:sz w:val="22"/>
          <w:szCs w:val="22"/>
        </w:rPr>
      </w:pPr>
      <w:bookmarkStart w:id="1" w:name="function_purpose"/>
      <w:bookmarkEnd w:id="1"/>
      <w:r>
        <w:rPr>
          <w:rFonts w:cs="Arial" w:ascii="Arial" w:hAnsi="Arial"/>
          <w:sz w:val="22"/>
          <w:szCs w:val="22"/>
        </w:rPr>
        <w:t>An incident report is not part of the patient’s chart, but it may be used later in litigation.  A report has two functions:</w:t>
      </w:r>
    </w:p>
    <w:p>
      <w:pPr>
        <w:pStyle w:val="Normal"/>
        <w:numPr>
          <w:ilvl w:val="0"/>
          <w:numId w:val="6"/>
        </w:numPr>
        <w:ind w:left="741" w:right="0" w:hanging="360"/>
        <w:rPr>
          <w:rFonts w:cs="Arial" w:ascii="Arial" w:hAnsi="Arial"/>
          <w:sz w:val="22"/>
          <w:szCs w:val="22"/>
        </w:rPr>
      </w:pPr>
      <w:r>
        <w:rPr>
          <w:rFonts w:cs="Arial" w:ascii="Arial" w:hAnsi="Arial"/>
          <w:sz w:val="22"/>
          <w:szCs w:val="22"/>
        </w:rPr>
        <w:t>It informs the administration of the incident so management can prevent similar incidents in the future.</w:t>
      </w:r>
    </w:p>
    <w:p>
      <w:pPr>
        <w:pStyle w:val="Normal"/>
        <w:numPr>
          <w:ilvl w:val="0"/>
          <w:numId w:val="6"/>
        </w:numPr>
        <w:ind w:left="741" w:right="0" w:hanging="360"/>
        <w:rPr>
          <w:rFonts w:cs="Arial" w:ascii="Arial" w:hAnsi="Arial"/>
          <w:sz w:val="22"/>
          <w:szCs w:val="22"/>
        </w:rPr>
      </w:pPr>
      <w:r>
        <w:rPr>
          <w:rFonts w:cs="Arial" w:ascii="Arial" w:hAnsi="Arial"/>
          <w:sz w:val="22"/>
          <w:szCs w:val="22"/>
        </w:rPr>
        <w:t>It alerts administration and the facility’s insurance company to a potential claim and the need for investigation.</w:t>
      </w:r>
    </w:p>
    <w:p>
      <w:pPr>
        <w:pStyle w:val="Normal"/>
        <w:rPr>
          <w:rFonts w:cs="Arial" w:ascii="Arial" w:hAnsi="Arial"/>
          <w:b/>
          <w:bCs/>
          <w:sz w:val="22"/>
          <w:szCs w:val="22"/>
        </w:rPr>
      </w:pPr>
      <w:r>
        <w:rPr>
          <w:rFonts w:cs="Arial" w:ascii="Arial" w:hAnsi="Arial"/>
          <w:b/>
          <w:bCs/>
          <w:sz w:val="22"/>
          <w:szCs w:val="22"/>
        </w:rPr>
      </w:r>
    </w:p>
    <w:p>
      <w:pPr>
        <w:pStyle w:val="TextBodyIndent"/>
        <w:ind w:left="0" w:right="0" w:hanging="0"/>
        <w:rPr>
          <w:rFonts w:cs="Arial" w:ascii="Arial" w:hAnsi="Arial"/>
          <w:sz w:val="22"/>
          <w:szCs w:val="22"/>
        </w:rPr>
      </w:pPr>
      <w:r>
        <w:rPr>
          <w:rFonts w:cs="Arial" w:ascii="Arial" w:hAnsi="Arial"/>
          <w:sz w:val="22"/>
          <w:szCs w:val="22"/>
        </w:rPr>
        <w:t>Regulations issued under OSHA require all employers with more than ten employees at any time during the previous calendar year to maintain records of recordable occupational injuries and illnesses.</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bookmarkStart w:id="2" w:name="WhentoReport"/>
      <w:bookmarkEnd w:id="2"/>
      <w:r>
        <w:rPr>
          <w:rFonts w:cs="Arial" w:ascii="Arial" w:hAnsi="Arial"/>
          <w:sz w:val="22"/>
          <w:szCs w:val="22"/>
        </w:rPr>
        <w:t>When to Report</w:t>
      </w:r>
    </w:p>
    <w:p>
      <w:pPr>
        <w:pStyle w:val="Normal"/>
        <w:rPr>
          <w:rFonts w:cs="Arial" w:ascii="Arial" w:hAnsi="Arial"/>
          <w:sz w:val="22"/>
          <w:szCs w:val="22"/>
        </w:rPr>
      </w:pPr>
      <w:bookmarkStart w:id="3" w:name="WhentoReport"/>
      <w:bookmarkEnd w:id="3"/>
      <w:r>
        <w:rPr>
          <w:rFonts w:cs="Arial" w:ascii="Arial" w:hAnsi="Arial"/>
          <w:sz w:val="22"/>
          <w:szCs w:val="22"/>
        </w:rPr>
        <w:t>Incidents that must be reported and documented include:</w:t>
      </w:r>
    </w:p>
    <w:p>
      <w:pPr>
        <w:pStyle w:val="Normal"/>
        <w:numPr>
          <w:ilvl w:val="0"/>
          <w:numId w:val="11"/>
        </w:numPr>
        <w:rPr>
          <w:rFonts w:cs="Arial" w:ascii="Arial" w:hAnsi="Arial"/>
          <w:sz w:val="22"/>
          <w:szCs w:val="22"/>
        </w:rPr>
      </w:pPr>
      <w:r>
        <w:rPr>
          <w:rFonts w:cs="Arial" w:ascii="Arial" w:hAnsi="Arial"/>
          <w:sz w:val="22"/>
          <w:szCs w:val="22"/>
        </w:rPr>
        <w:t>Exposure Incidents:  skin, eye, mucous membrane or parental contact with blood or other potentially infectious materials that may result from the performance of an employee’s duties.</w:t>
      </w:r>
    </w:p>
    <w:p>
      <w:pPr>
        <w:pStyle w:val="Normal"/>
        <w:numPr>
          <w:ilvl w:val="0"/>
          <w:numId w:val="11"/>
        </w:numPr>
        <w:rPr>
          <w:rFonts w:cs="Arial" w:ascii="Arial" w:hAnsi="Arial"/>
          <w:sz w:val="22"/>
          <w:szCs w:val="22"/>
        </w:rPr>
      </w:pPr>
      <w:r>
        <w:rPr>
          <w:rFonts w:cs="Arial" w:ascii="Arial" w:hAnsi="Arial"/>
          <w:sz w:val="22"/>
          <w:szCs w:val="22"/>
        </w:rPr>
        <w:t>Accident, Injury:  patient, visitor, employee slips or falls, or other incident, which results or may result in injury.</w:t>
      </w:r>
    </w:p>
    <w:p>
      <w:pPr>
        <w:pStyle w:val="Normal"/>
        <w:numPr>
          <w:ilvl w:val="0"/>
          <w:numId w:val="11"/>
        </w:numPr>
        <w:rPr>
          <w:rFonts w:cs="Arial" w:ascii="Arial" w:hAnsi="Arial"/>
          <w:sz w:val="22"/>
          <w:szCs w:val="22"/>
        </w:rPr>
      </w:pPr>
      <w:r>
        <w:rPr>
          <w:rFonts w:cs="Arial" w:ascii="Arial" w:hAnsi="Arial"/>
          <w:sz w:val="22"/>
          <w:szCs w:val="22"/>
        </w:rPr>
        <w:t>Event, Behaviors, or Actions:  incidents that are unusual, contrary to agency policy or procedure or which may result in injury.</w:t>
      </w:r>
    </w:p>
    <w:p>
      <w:pPr>
        <w:pStyle w:val="Normal"/>
        <w:numPr>
          <w:ilvl w:val="0"/>
          <w:numId w:val="11"/>
        </w:numPr>
        <w:rPr>
          <w:rFonts w:cs="Arial" w:ascii="Arial" w:hAnsi="Arial"/>
          <w:sz w:val="22"/>
          <w:szCs w:val="22"/>
        </w:rPr>
      </w:pPr>
      <w:r>
        <w:rPr>
          <w:rFonts w:cs="Arial" w:ascii="Arial" w:hAnsi="Arial"/>
          <w:sz w:val="22"/>
          <w:szCs w:val="22"/>
        </w:rPr>
        <w:t>Vaccine Adverse Event Reporting System:  reaction to vaccine administered at agency (use VAERS form, instructions and sample in Immunization section).</w:t>
      </w:r>
    </w:p>
    <w:p>
      <w:pPr>
        <w:pStyle w:val="Normal"/>
        <w:numPr>
          <w:ilvl w:val="0"/>
          <w:numId w:val="11"/>
        </w:numPr>
        <w:rPr>
          <w:rFonts w:cs="Arial" w:ascii="Arial" w:hAnsi="Arial"/>
          <w:sz w:val="22"/>
          <w:szCs w:val="22"/>
        </w:rPr>
      </w:pPr>
      <w:r>
        <w:rPr>
          <w:rFonts w:cs="Arial" w:ascii="Arial" w:hAnsi="Arial"/>
          <w:sz w:val="22"/>
          <w:szCs w:val="22"/>
        </w:rPr>
        <w:t xml:space="preserve">Medication reaction:  reaction to any drug administered at or provided by health department.  Complete Adverse Drug Reaction Form.  For more information, </w:t>
      </w:r>
    </w:p>
    <w:p>
      <w:pPr>
        <w:pStyle w:val="Normal"/>
        <w:rPr>
          <w:rFonts w:cs="Arial" w:ascii="Arial" w:hAnsi="Arial"/>
          <w:sz w:val="22"/>
          <w:szCs w:val="22"/>
        </w:rPr>
      </w:pPr>
      <w:r>
        <w:rPr>
          <w:rFonts w:cs="Arial" w:ascii="Arial" w:hAnsi="Arial"/>
          <w:sz w:val="22"/>
          <w:szCs w:val="22"/>
        </w:rPr>
        <w:tab/>
        <w:t>call 1-800-332-1088.</w:t>
      </w:r>
    </w:p>
    <w:p>
      <w:pPr>
        <w:pStyle w:val="Normal"/>
        <w:numPr>
          <w:ilvl w:val="0"/>
          <w:numId w:val="11"/>
        </w:numPr>
        <w:rPr>
          <w:rFonts w:cs="Arial" w:ascii="Arial" w:hAnsi="Arial"/>
          <w:sz w:val="22"/>
          <w:szCs w:val="22"/>
        </w:rPr>
      </w:pPr>
      <w:r>
        <w:rPr>
          <w:rFonts w:cs="Arial" w:ascii="Arial" w:hAnsi="Arial"/>
          <w:sz w:val="22"/>
          <w:szCs w:val="22"/>
        </w:rPr>
        <w:t>Property damage or missing articles.</w:t>
      </w:r>
    </w:p>
    <w:p>
      <w:pPr>
        <w:pStyle w:val="Normal"/>
        <w:numPr>
          <w:ilvl w:val="0"/>
          <w:numId w:val="11"/>
        </w:numPr>
        <w:rPr>
          <w:rFonts w:cs="Arial" w:ascii="Arial" w:hAnsi="Arial"/>
          <w:sz w:val="22"/>
          <w:szCs w:val="22"/>
        </w:rPr>
      </w:pPr>
      <w:r>
        <w:rPr>
          <w:rFonts w:cs="Arial" w:ascii="Arial" w:hAnsi="Arial"/>
          <w:sz w:val="22"/>
          <w:szCs w:val="22"/>
        </w:rPr>
        <w:t>Administration of wrong medication or vaccine.</w:t>
      </w:r>
    </w:p>
    <w:p>
      <w:pPr>
        <w:pStyle w:val="Normal"/>
        <w:numPr>
          <w:ilvl w:val="0"/>
          <w:numId w:val="11"/>
        </w:numPr>
        <w:rPr>
          <w:rFonts w:cs="Arial" w:ascii="Arial" w:hAnsi="Arial"/>
          <w:sz w:val="22"/>
          <w:szCs w:val="22"/>
        </w:rPr>
      </w:pPr>
      <w:r>
        <w:rPr>
          <w:rFonts w:cs="Arial" w:ascii="Arial" w:hAnsi="Arial"/>
          <w:sz w:val="22"/>
          <w:szCs w:val="22"/>
        </w:rPr>
        <w:t>Improper administration of medication or vaccine.</w:t>
      </w:r>
    </w:p>
    <w:p>
      <w:pPr>
        <w:pStyle w:val="Heading1"/>
        <w:numPr>
          <w:ilvl w:val="0"/>
          <w:numId w:val="1"/>
        </w:numPr>
        <w:rPr>
          <w:rFonts w:cs="Arial" w:ascii="Arial" w:hAnsi="Arial"/>
          <w:sz w:val="22"/>
          <w:szCs w:val="22"/>
        </w:rPr>
      </w:pPr>
      <w:bookmarkStart w:id="4" w:name="OSHA"/>
      <w:bookmarkStart w:id="5" w:name="OSHA"/>
      <w:bookmarkEnd w:id="5"/>
      <w:r>
        <w:rPr>
          <w:rFonts w:cs="Arial" w:ascii="Arial" w:hAnsi="Arial"/>
          <w:sz w:val="22"/>
          <w:szCs w:val="22"/>
        </w:rPr>
      </w:r>
    </w:p>
    <w:p>
      <w:pPr>
        <w:pStyle w:val="Heading1"/>
        <w:numPr>
          <w:ilvl w:val="0"/>
          <w:numId w:val="1"/>
        </w:numPr>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r>
        <w:rPr>
          <w:rFonts w:cs="Arial" w:ascii="Arial" w:hAnsi="Arial"/>
          <w:sz w:val="22"/>
          <w:szCs w:val="22"/>
        </w:rPr>
        <w:t>OSHA Recordkeeping Requirements</w:t>
      </w:r>
    </w:p>
    <w:p>
      <w:pPr>
        <w:pStyle w:val="Normal"/>
        <w:rPr>
          <w:rFonts w:cs="Arial" w:ascii="Arial" w:hAnsi="Arial"/>
          <w:sz w:val="22"/>
          <w:szCs w:val="22"/>
        </w:rPr>
      </w:pPr>
      <w:r>
        <w:rPr>
          <w:rFonts w:cs="Arial" w:ascii="Arial" w:hAnsi="Arial"/>
          <w:sz w:val="22"/>
          <w:szCs w:val="22"/>
        </w:rPr>
        <w:t>OSHA 300 Log-recordable and nonrecordable injuries are distinguished by the treatment provided; i.e., if the injury required medical treatment, it is recordable; if only first aid was required, it is not required, it is not recordable.  However, medical treatment is only one of several criteria for determining recordability.  Regardless of treatment, if the injury involved loss of consciousness, restriction of work or motion, transfer to another job or termination of employment, the injury is recordable.  An explanation, with examples, is included on the backside of the OSHA 300 Form.</w:t>
      </w:r>
    </w:p>
    <w:p>
      <w:pPr>
        <w:pStyle w:val="Normal"/>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bookmarkStart w:id="6" w:name="WhoShoudReport"/>
      <w:bookmarkEnd w:id="6"/>
      <w:r>
        <w:rPr>
          <w:rFonts w:cs="Arial" w:ascii="Arial" w:hAnsi="Arial"/>
          <w:sz w:val="22"/>
          <w:szCs w:val="22"/>
        </w:rPr>
        <w:t>Who Should Report</w:t>
      </w:r>
    </w:p>
    <w:p>
      <w:pPr>
        <w:pStyle w:val="Normal"/>
        <w:rPr>
          <w:rFonts w:cs="Arial" w:ascii="Arial" w:hAnsi="Arial"/>
          <w:sz w:val="22"/>
          <w:szCs w:val="22"/>
        </w:rPr>
      </w:pPr>
      <w:r>
        <w:rPr>
          <w:rFonts w:cs="Arial" w:ascii="Arial" w:hAnsi="Arial"/>
          <w:sz w:val="22"/>
          <w:szCs w:val="22"/>
        </w:rPr>
        <w:t>Only people who witness the incident should fill out and sign the incident report.  Each witness should file a separate report.  Once the report is filed, the nursing supervisor, department heads, administration, the facility’s attorney, and the insurance company may review it.</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Because incident reports will be read by many people and may even turn up in court, you must follow strict guidelines when completing them.  If an incident report form does not leave enough space to fully describe an incident, attach an additional page of comments.</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Document the incident as it occurred in the patient’s medical record, “Incident Report Completed” should never appear in the patient’s record.  The incident report should never be referred to in any way in the medical record.</w:t>
      </w:r>
    </w:p>
    <w:p>
      <w:pPr>
        <w:pStyle w:val="Normal"/>
        <w:rPr>
          <w:rFonts w:cs="Arial" w:ascii="Arial" w:hAnsi="Arial"/>
          <w:b/>
          <w:bCs/>
          <w:sz w:val="22"/>
          <w:szCs w:val="22"/>
        </w:rPr>
      </w:pPr>
      <w:r>
        <w:rPr>
          <w:rFonts w:cs="Arial" w:ascii="Arial" w:hAnsi="Arial"/>
          <w:b/>
          <w:bCs/>
          <w:sz w:val="22"/>
          <w:szCs w:val="22"/>
        </w:rPr>
      </w:r>
    </w:p>
    <w:p>
      <w:pPr>
        <w:pStyle w:val="Heading1"/>
        <w:numPr>
          <w:ilvl w:val="0"/>
          <w:numId w:val="1"/>
        </w:numPr>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bookmarkStart w:id="7" w:name="employee_responsibility"/>
      <w:bookmarkEnd w:id="7"/>
      <w:r>
        <w:rPr>
          <w:rFonts w:cs="Arial" w:ascii="Arial" w:hAnsi="Arial"/>
          <w:sz w:val="22"/>
          <w:szCs w:val="22"/>
        </w:rPr>
        <w:t>Employee Responsibility</w:t>
      </w:r>
    </w:p>
    <w:p>
      <w:pPr>
        <w:pStyle w:val="Normal"/>
        <w:rPr>
          <w:rFonts w:cs="Arial" w:ascii="Arial" w:hAnsi="Arial"/>
          <w:sz w:val="22"/>
          <w:szCs w:val="22"/>
        </w:rPr>
      </w:pPr>
      <w:bookmarkStart w:id="8" w:name="employee_responsibility"/>
      <w:bookmarkEnd w:id="8"/>
      <w:r>
        <w:rPr>
          <w:rFonts w:cs="Arial" w:ascii="Arial" w:hAnsi="Arial"/>
          <w:sz w:val="22"/>
          <w:szCs w:val="22"/>
        </w:rPr>
        <w:t>All employees are responsible for preparing an incident report as soon as possible and reporting immediately to their supervisor or in the supervisors absence report to the administration any incident or injury including near misses.  Recommendations and appropriate changes shall be discussed with the supervisor and necessary corrections implemented to prevent further accidents.</w:t>
      </w:r>
    </w:p>
    <w:p>
      <w:pPr>
        <w:pStyle w:val="Header"/>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bookmarkStart w:id="9" w:name="supervisor_responsibility"/>
      <w:bookmarkEnd w:id="9"/>
      <w:r>
        <w:rPr>
          <w:rFonts w:cs="Arial" w:ascii="Arial" w:hAnsi="Arial"/>
          <w:sz w:val="22"/>
          <w:szCs w:val="22"/>
        </w:rPr>
        <w:t>Supervisor Responsibility</w:t>
      </w:r>
    </w:p>
    <w:p>
      <w:pPr>
        <w:pStyle w:val="Normal"/>
        <w:rPr>
          <w:rFonts w:cs="Arial" w:ascii="Arial" w:hAnsi="Arial"/>
          <w:sz w:val="22"/>
          <w:szCs w:val="22"/>
        </w:rPr>
      </w:pPr>
      <w:r>
        <w:rPr>
          <w:rFonts w:cs="Arial" w:ascii="Arial" w:hAnsi="Arial"/>
          <w:sz w:val="22"/>
          <w:szCs w:val="22"/>
        </w:rPr>
        <w:t>Upon receiving a report of an incident, written or oral, the supervisor shall conduct an investigation.  Following the investigation, supervisors are to review and complete the Incident Report and initiate Worker Compensation Report if indicated for the LHDs insurance carrier.  The supervisor shall take action to implement corrective measures immediately when the investigation reveals such actions are necessary.</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The supervisor shall provide a copy of the Incident Report and the Worker’s Compensation Report (if necessary) to the LHDs Safety Officer within five working days of the accident.</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Reports of all incidents and near misses should be discussed during meetings with employees of the work unit to prevent problems of the same nature in the future.</w:t>
      </w:r>
    </w:p>
    <w:p>
      <w:pPr>
        <w:sectPr>
          <w:footerReference w:type="default" r:id="rId2"/>
          <w:footerReference w:type="first" r:id="rId3"/>
          <w:type w:val="nextPage"/>
          <w:pgSz w:w="12240" w:h="15840"/>
          <w:pgMar w:left="1440" w:right="1440" w:header="0" w:top="1440" w:footer="720" w:bottom="1440" w:gutter="0"/>
          <w:pgNumType w:start="0" w:fmt="decimal"/>
          <w:formProt w:val="false"/>
          <w:titlePg/>
          <w:textDirection w:val="lrTb"/>
          <w:docGrid w:type="default" w:linePitch="326" w:charSpace="0"/>
        </w:sectPr>
        <w:pStyle w:val="Normal"/>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bCs w:val="false"/>
          <w:sz w:val="22"/>
          <w:szCs w:val="22"/>
        </w:rPr>
      </w:pPr>
      <w:bookmarkStart w:id="10" w:name="Tips"/>
      <w:bookmarkEnd w:id="10"/>
      <w:r>
        <w:rPr>
          <w:rFonts w:cs="Arial" w:ascii="Arial" w:hAnsi="Arial"/>
          <w:bCs w:val="false"/>
          <w:sz w:val="22"/>
          <w:szCs w:val="22"/>
        </w:rPr>
        <w:t>Tips for Reporting Incidents:</w:t>
      </w:r>
    </w:p>
    <w:p>
      <w:pPr>
        <w:pStyle w:val="Normal"/>
        <w:numPr>
          <w:ilvl w:val="0"/>
          <w:numId w:val="8"/>
        </w:numPr>
        <w:rPr>
          <w:rFonts w:cs="Arial" w:ascii="Arial" w:hAnsi="Arial"/>
          <w:sz w:val="22"/>
          <w:szCs w:val="22"/>
        </w:rPr>
      </w:pPr>
      <w:r>
        <w:rPr>
          <w:rFonts w:cs="Arial" w:ascii="Arial" w:hAnsi="Arial"/>
          <w:sz w:val="22"/>
          <w:szCs w:val="22"/>
        </w:rPr>
        <w:t>Include essential information, such as identity of the person involved in the incident, the exact time and place of the incident and the name of the doctor you notified.</w:t>
      </w:r>
    </w:p>
    <w:p>
      <w:pPr>
        <w:pStyle w:val="Normal"/>
        <w:numPr>
          <w:ilvl w:val="0"/>
          <w:numId w:val="8"/>
        </w:numPr>
        <w:rPr>
          <w:rFonts w:cs="Arial" w:ascii="Arial" w:hAnsi="Arial"/>
          <w:sz w:val="22"/>
          <w:szCs w:val="22"/>
        </w:rPr>
      </w:pPr>
      <w:r>
        <w:rPr>
          <w:rFonts w:cs="Arial" w:ascii="Arial" w:hAnsi="Arial"/>
          <w:sz w:val="22"/>
          <w:szCs w:val="22"/>
        </w:rPr>
        <w:t>Document any unusual occurrences that you witnessed.</w:t>
      </w:r>
    </w:p>
    <w:p>
      <w:pPr>
        <w:pStyle w:val="Normal"/>
        <w:numPr>
          <w:ilvl w:val="0"/>
          <w:numId w:val="8"/>
        </w:numPr>
        <w:rPr>
          <w:rFonts w:cs="Arial" w:ascii="Arial" w:hAnsi="Arial"/>
          <w:sz w:val="22"/>
          <w:szCs w:val="22"/>
        </w:rPr>
      </w:pPr>
      <w:r>
        <w:rPr>
          <w:rFonts w:cs="Arial" w:ascii="Arial" w:hAnsi="Arial"/>
          <w:sz w:val="22"/>
          <w:szCs w:val="22"/>
        </w:rPr>
        <w:t>Record the events and the consequences for the patient in enough detail that administrators can decide whether or not to investigate further.</w:t>
      </w:r>
    </w:p>
    <w:p>
      <w:pPr>
        <w:pStyle w:val="Normal"/>
        <w:numPr>
          <w:ilvl w:val="0"/>
          <w:numId w:val="8"/>
        </w:numPr>
        <w:rPr>
          <w:rFonts w:cs="Arial" w:ascii="Arial" w:hAnsi="Arial"/>
          <w:sz w:val="22"/>
          <w:szCs w:val="22"/>
        </w:rPr>
      </w:pPr>
      <w:r>
        <w:rPr>
          <w:rFonts w:cs="Arial" w:ascii="Arial" w:hAnsi="Arial"/>
          <w:sz w:val="22"/>
          <w:szCs w:val="22"/>
        </w:rPr>
        <w:t>Write objectively, avoiding opinions, judgments, conclusions, or assumptions about who or what caused the incident.  Tell your opinions to your supervisor later.</w:t>
      </w:r>
    </w:p>
    <w:p>
      <w:pPr>
        <w:pStyle w:val="Normal"/>
        <w:numPr>
          <w:ilvl w:val="0"/>
          <w:numId w:val="8"/>
        </w:numPr>
        <w:rPr>
          <w:rFonts w:cs="Arial" w:ascii="Arial" w:hAnsi="Arial"/>
          <w:sz w:val="22"/>
          <w:szCs w:val="22"/>
        </w:rPr>
      </w:pPr>
      <w:r>
        <w:rPr>
          <w:rFonts w:cs="Arial" w:ascii="Arial" w:hAnsi="Arial"/>
          <w:sz w:val="22"/>
          <w:szCs w:val="22"/>
        </w:rPr>
        <w:t>Describe only what you saw and heard and the actions you took to provide care at the scene.  Unless you saw a patient fall, write “found patient lying on the floor”.</w:t>
      </w:r>
    </w:p>
    <w:p>
      <w:pPr>
        <w:pStyle w:val="Normal"/>
        <w:numPr>
          <w:ilvl w:val="0"/>
          <w:numId w:val="8"/>
        </w:numPr>
        <w:rPr>
          <w:rFonts w:cs="Arial" w:ascii="Arial" w:hAnsi="Arial"/>
          <w:sz w:val="22"/>
          <w:szCs w:val="22"/>
        </w:rPr>
      </w:pPr>
      <w:r>
        <w:rPr>
          <w:rFonts w:cs="Arial" w:ascii="Arial" w:hAnsi="Arial"/>
          <w:sz w:val="22"/>
          <w:szCs w:val="22"/>
        </w:rPr>
        <w:t>Do not admit that you are at fault or blame someone else.  Steer clear of statements like “better staffing would have prevented this incident”.</w:t>
      </w:r>
    </w:p>
    <w:p>
      <w:pPr>
        <w:pStyle w:val="Normal"/>
        <w:numPr>
          <w:ilvl w:val="0"/>
          <w:numId w:val="8"/>
        </w:numPr>
        <w:rPr>
          <w:rFonts w:cs="Arial" w:ascii="Arial" w:hAnsi="Arial"/>
          <w:sz w:val="22"/>
          <w:szCs w:val="22"/>
        </w:rPr>
      </w:pPr>
      <w:r>
        <w:rPr>
          <w:rFonts w:cs="Arial" w:ascii="Arial" w:hAnsi="Arial"/>
          <w:sz w:val="22"/>
          <w:szCs w:val="22"/>
        </w:rPr>
        <w:t>Do not offer suggestions about how to prevent the incident from happening again.</w:t>
      </w:r>
    </w:p>
    <w:p>
      <w:pPr>
        <w:pStyle w:val="Normal"/>
        <w:numPr>
          <w:ilvl w:val="0"/>
          <w:numId w:val="8"/>
        </w:numPr>
        <w:rPr>
          <w:rFonts w:cs="Arial" w:ascii="Arial" w:hAnsi="Arial"/>
          <w:sz w:val="22"/>
          <w:szCs w:val="22"/>
        </w:rPr>
      </w:pPr>
      <w:r>
        <w:rPr>
          <w:rFonts w:cs="Arial" w:ascii="Arial" w:hAnsi="Arial"/>
          <w:sz w:val="22"/>
          <w:szCs w:val="22"/>
        </w:rPr>
        <w:t>Do not include detailed statements from witnesses and descriptions of remedial action; these are normally part of an investigative follow-up.</w:t>
      </w:r>
    </w:p>
    <w:p>
      <w:pPr>
        <w:pStyle w:val="Normal"/>
        <w:numPr>
          <w:ilvl w:val="0"/>
          <w:numId w:val="8"/>
        </w:numPr>
        <w:rPr>
          <w:rFonts w:cs="Arial" w:ascii="Arial" w:hAnsi="Arial"/>
          <w:sz w:val="22"/>
          <w:szCs w:val="22"/>
        </w:rPr>
      </w:pPr>
      <w:r>
        <w:rPr>
          <w:rFonts w:cs="Arial" w:ascii="Arial" w:hAnsi="Arial"/>
          <w:sz w:val="22"/>
          <w:szCs w:val="22"/>
        </w:rPr>
        <w:t>Do not put the report in the medical record.  Send it to the person designated to review it according to your facility’s policy.</w:t>
      </w:r>
    </w:p>
    <w:p>
      <w:pPr>
        <w:pStyle w:val="Normal"/>
        <w:rPr>
          <w:rFonts w:cs="Arial" w:ascii="Arial" w:hAnsi="Arial"/>
          <w:sz w:val="22"/>
          <w:szCs w:val="22"/>
        </w:rPr>
      </w:pPr>
      <w:r>
        <w:rPr>
          <w:rFonts w:cs="Arial" w:ascii="Arial" w:hAnsi="Arial"/>
          <w:sz w:val="22"/>
          <w:szCs w:val="22"/>
        </w:rPr>
      </w:r>
    </w:p>
    <w:p>
      <w:pPr>
        <w:pStyle w:val="Normal"/>
        <w:rPr>
          <w:rFonts w:cs="Arial" w:ascii="Arial" w:hAnsi="Arial"/>
          <w:i/>
          <w:iCs/>
          <w:sz w:val="22"/>
          <w:szCs w:val="22"/>
        </w:rPr>
      </w:pPr>
      <w:r>
        <w:rPr>
          <w:rFonts w:cs="Arial" w:ascii="Arial" w:hAnsi="Arial"/>
          <w:sz w:val="22"/>
          <w:szCs w:val="22"/>
        </w:rPr>
        <w:t>From the book</w:t>
      </w:r>
      <w:r>
        <w:rPr>
          <w:rFonts w:cs="Arial" w:ascii="Arial" w:hAnsi="Arial"/>
          <w:i/>
          <w:iCs/>
          <w:sz w:val="22"/>
          <w:szCs w:val="22"/>
        </w:rPr>
        <w:t xml:space="preserve"> “Charting Made Incredibly Easy” </w:t>
      </w:r>
      <w:r>
        <w:rPr>
          <w:rFonts w:cs="Arial" w:ascii="Arial" w:hAnsi="Arial"/>
          <w:sz w:val="22"/>
          <w:szCs w:val="22"/>
        </w:rPr>
        <w:t>Springhouse Corporation.</w:t>
      </w:r>
      <w:r>
        <w:rPr>
          <w:rFonts w:cs="Arial" w:ascii="Arial" w:hAnsi="Arial"/>
          <w:i/>
          <w:iCs/>
          <w:sz w:val="22"/>
          <w:szCs w:val="22"/>
        </w:rPr>
        <w:t xml:space="preserve">  </w:t>
      </w:r>
    </w:p>
    <w:p>
      <w:pPr>
        <w:pStyle w:val="Header"/>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The following are SAMPLE copies of “Incident/Complaint Report”, “Laboratory Incident Report”, Employee Consent for Blood Testing-Post Exposure”, and “Patient Consent for Blood Testing-Post Exposure”.  Some agencies may use incident reports supplied or recommended by their insurance carrier.</w:t>
      </w:r>
    </w:p>
    <w:p>
      <w:pPr>
        <w:pStyle w:val="Normal"/>
        <w:rPr>
          <w:rFonts w:cs="Arial" w:ascii="Arial" w:hAnsi="Arial"/>
        </w:rPr>
      </w:pPr>
      <w:r>
        <w:rPr>
          <w:rFonts w:cs="Arial" w:ascii="Arial" w:hAnsi="Arial"/>
        </w:rPr>
      </w:r>
    </w:p>
    <w:p>
      <w:pPr>
        <w:pStyle w:val="Heading"/>
        <w:rPr>
          <w:rFonts w:cs="Arial" w:ascii="Arial" w:hAnsi="Arial"/>
          <w:sz w:val="30"/>
        </w:rPr>
      </w:pPr>
      <w:r>
        <w:rPr>
          <w:rFonts w:cs="Arial" w:ascii="Arial" w:hAnsi="Arial"/>
          <w:sz w:val="30"/>
        </w:rPr>
      </w:r>
    </w:p>
    <w:p>
      <w:pPr>
        <w:pStyle w:val="Heading"/>
        <w:rPr>
          <w:rFonts w:cs="Arial" w:ascii="Arial" w:hAnsi="Arial"/>
          <w:sz w:val="30"/>
        </w:rPr>
      </w:pPr>
      <w:bookmarkStart w:id="11" w:name="FormInstructions"/>
      <w:bookmarkEnd w:id="11"/>
      <w:r>
        <w:rPr>
          <w:rFonts w:cs="Arial" w:ascii="Arial" w:hAnsi="Arial"/>
          <w:sz w:val="30"/>
        </w:rPr>
        <w:t>INSTRUCTIONS FOR COMPLETION OF FORM</w:t>
      </w:r>
    </w:p>
    <w:p>
      <w:pPr>
        <w:pStyle w:val="Heading"/>
        <w:rPr>
          <w:rFonts w:cs="Arial" w:ascii="Arial" w:hAnsi="Arial"/>
          <w:sz w:val="22"/>
          <w:szCs w:val="22"/>
        </w:rPr>
      </w:pPr>
      <w:bookmarkStart w:id="12" w:name="FormInstructions"/>
      <w:bookmarkStart w:id="13" w:name="FormInstructions"/>
      <w:bookmarkEnd w:id="13"/>
      <w:r>
        <w:rPr>
          <w:rFonts w:cs="Arial" w:ascii="Arial" w:hAnsi="Arial"/>
          <w:sz w:val="22"/>
          <w:szCs w:val="22"/>
        </w:rPr>
      </w:r>
    </w:p>
    <w:p>
      <w:pPr>
        <w:pStyle w:val="Heading"/>
        <w:jc w:val="left"/>
        <w:rPr>
          <w:rFonts w:cs="Arial" w:ascii="Arial" w:hAnsi="Arial"/>
          <w:b w:val="false"/>
          <w:bCs w:val="false"/>
          <w:sz w:val="22"/>
          <w:szCs w:val="22"/>
        </w:rPr>
      </w:pPr>
      <w:r>
        <w:rPr>
          <w:rFonts w:cs="Arial" w:ascii="Arial" w:hAnsi="Arial"/>
          <w:b w:val="false"/>
          <w:bCs w:val="false"/>
          <w:sz w:val="22"/>
          <w:szCs w:val="22"/>
        </w:rPr>
        <w:t>The Complaint/Incident Form is to be used to document the following:</w:t>
      </w:r>
    </w:p>
    <w:p>
      <w:pPr>
        <w:pStyle w:val="Heading"/>
        <w:jc w:val="left"/>
        <w:rPr>
          <w:rFonts w:cs="Arial" w:ascii="Arial" w:hAnsi="Arial"/>
          <w:b w:val="false"/>
          <w:bCs w:val="false"/>
          <w:sz w:val="22"/>
          <w:szCs w:val="22"/>
        </w:rPr>
      </w:pPr>
      <w:r>
        <w:rPr>
          <w:rFonts w:cs="Arial" w:ascii="Arial" w:hAnsi="Arial"/>
          <w:b w:val="false"/>
          <w:bCs w:val="false"/>
          <w:sz w:val="22"/>
          <w:szCs w:val="22"/>
        </w:rPr>
      </w:r>
    </w:p>
    <w:p>
      <w:pPr>
        <w:pStyle w:val="Heading"/>
        <w:numPr>
          <w:ilvl w:val="0"/>
          <w:numId w:val="10"/>
        </w:numPr>
        <w:jc w:val="left"/>
        <w:rPr>
          <w:rFonts w:cs="Arial" w:ascii="Arial" w:hAnsi="Arial"/>
          <w:b w:val="false"/>
          <w:bCs w:val="false"/>
          <w:sz w:val="22"/>
          <w:szCs w:val="22"/>
        </w:rPr>
      </w:pPr>
      <w:r>
        <w:rPr>
          <w:rFonts w:cs="Arial" w:ascii="Arial" w:hAnsi="Arial"/>
          <w:b w:val="false"/>
          <w:bCs w:val="false"/>
          <w:sz w:val="22"/>
          <w:szCs w:val="22"/>
        </w:rPr>
        <w:t>Any type of accident, vehicle or otherwise, which may or may not involve injuries.</w:t>
      </w:r>
    </w:p>
    <w:p>
      <w:pPr>
        <w:pStyle w:val="Heading"/>
        <w:numPr>
          <w:ilvl w:val="0"/>
          <w:numId w:val="10"/>
        </w:numPr>
        <w:jc w:val="left"/>
        <w:rPr>
          <w:rFonts w:cs="Arial" w:ascii="Arial" w:hAnsi="Arial"/>
          <w:b w:val="false"/>
          <w:bCs w:val="false"/>
          <w:sz w:val="22"/>
          <w:szCs w:val="22"/>
        </w:rPr>
      </w:pPr>
      <w:r>
        <w:rPr>
          <w:rFonts w:cs="Arial" w:ascii="Arial" w:hAnsi="Arial"/>
          <w:b w:val="false"/>
          <w:bCs w:val="false"/>
          <w:sz w:val="22"/>
          <w:szCs w:val="22"/>
        </w:rPr>
        <w:t>Patient – provider conflicts.</w:t>
      </w:r>
    </w:p>
    <w:p>
      <w:pPr>
        <w:pStyle w:val="Heading"/>
        <w:numPr>
          <w:ilvl w:val="0"/>
          <w:numId w:val="10"/>
        </w:numPr>
        <w:jc w:val="left"/>
        <w:rPr>
          <w:rFonts w:cs="Arial" w:ascii="Arial" w:hAnsi="Arial"/>
          <w:b w:val="false"/>
          <w:bCs w:val="false"/>
          <w:sz w:val="22"/>
          <w:szCs w:val="22"/>
        </w:rPr>
      </w:pPr>
      <w:r>
        <w:rPr>
          <w:rFonts w:cs="Arial" w:ascii="Arial" w:hAnsi="Arial"/>
          <w:b w:val="false"/>
          <w:bCs w:val="false"/>
          <w:sz w:val="22"/>
          <w:szCs w:val="22"/>
        </w:rPr>
        <w:t>Employee conflicts.</w:t>
      </w:r>
    </w:p>
    <w:p>
      <w:pPr>
        <w:pStyle w:val="Heading"/>
        <w:numPr>
          <w:ilvl w:val="0"/>
          <w:numId w:val="10"/>
        </w:numPr>
        <w:jc w:val="left"/>
        <w:rPr>
          <w:rFonts w:cs="Arial" w:ascii="Arial" w:hAnsi="Arial"/>
          <w:b w:val="false"/>
          <w:bCs w:val="false"/>
          <w:sz w:val="22"/>
          <w:szCs w:val="22"/>
        </w:rPr>
      </w:pPr>
      <w:r>
        <w:rPr>
          <w:rFonts w:cs="Arial" w:ascii="Arial" w:hAnsi="Arial"/>
          <w:b w:val="false"/>
          <w:bCs w:val="false"/>
          <w:sz w:val="22"/>
          <w:szCs w:val="22"/>
        </w:rPr>
        <w:t>Complaints.</w:t>
      </w:r>
    </w:p>
    <w:p>
      <w:pPr>
        <w:pStyle w:val="Heading"/>
        <w:jc w:val="left"/>
        <w:rPr>
          <w:rFonts w:cs="Arial" w:ascii="Arial" w:hAnsi="Arial"/>
          <w:b w:val="false"/>
          <w:bCs w:val="false"/>
          <w:sz w:val="22"/>
          <w:szCs w:val="22"/>
        </w:rPr>
      </w:pPr>
      <w:r>
        <w:rPr>
          <w:rFonts w:cs="Arial" w:ascii="Arial" w:hAnsi="Arial"/>
          <w:b w:val="false"/>
          <w:bCs w:val="false"/>
          <w:sz w:val="22"/>
          <w:szCs w:val="22"/>
        </w:rPr>
      </w:r>
    </w:p>
    <w:p>
      <w:pPr>
        <w:pStyle w:val="Heading"/>
        <w:jc w:val="left"/>
        <w:rPr>
          <w:rFonts w:cs="Arial" w:ascii="Arial" w:hAnsi="Arial"/>
          <w:b w:val="false"/>
          <w:bCs w:val="false"/>
          <w:sz w:val="22"/>
          <w:szCs w:val="22"/>
        </w:rPr>
      </w:pPr>
      <w:r>
        <w:rPr>
          <w:rFonts w:cs="Arial" w:ascii="Arial" w:hAnsi="Arial"/>
          <w:b w:val="false"/>
          <w:bCs w:val="false"/>
          <w:sz w:val="22"/>
          <w:szCs w:val="22"/>
        </w:rPr>
        <w:t>When reporting a complaint/incident follow these steps:</w:t>
      </w:r>
    </w:p>
    <w:p>
      <w:pPr>
        <w:pStyle w:val="Heading"/>
        <w:jc w:val="left"/>
        <w:rPr>
          <w:rFonts w:cs="Arial" w:ascii="Arial" w:hAnsi="Arial"/>
          <w:b w:val="false"/>
          <w:bCs w:val="false"/>
          <w:sz w:val="22"/>
          <w:szCs w:val="22"/>
        </w:rPr>
      </w:pPr>
      <w:r>
        <w:rPr>
          <w:rFonts w:cs="Arial" w:ascii="Arial" w:hAnsi="Arial"/>
          <w:b w:val="false"/>
          <w:bCs w:val="false"/>
          <w:sz w:val="22"/>
          <w:szCs w:val="22"/>
        </w:rPr>
      </w:r>
    </w:p>
    <w:p>
      <w:pPr>
        <w:pStyle w:val="Heading"/>
        <w:numPr>
          <w:ilvl w:val="0"/>
          <w:numId w:val="7"/>
        </w:numPr>
        <w:jc w:val="left"/>
        <w:rPr>
          <w:rFonts w:cs="Arial" w:ascii="Arial" w:hAnsi="Arial"/>
          <w:b w:val="false"/>
          <w:bCs w:val="false"/>
          <w:sz w:val="22"/>
          <w:szCs w:val="22"/>
        </w:rPr>
      </w:pPr>
      <w:r>
        <w:rPr>
          <w:rFonts w:cs="Arial" w:ascii="Arial" w:hAnsi="Arial"/>
          <w:b w:val="false"/>
          <w:bCs w:val="false"/>
          <w:sz w:val="22"/>
          <w:szCs w:val="22"/>
        </w:rPr>
        <w:t>Complete the form and obtain appropriate signatures.</w:t>
      </w:r>
    </w:p>
    <w:p>
      <w:pPr>
        <w:pStyle w:val="Heading"/>
        <w:numPr>
          <w:ilvl w:val="0"/>
          <w:numId w:val="7"/>
        </w:numPr>
        <w:jc w:val="left"/>
        <w:rPr>
          <w:rFonts w:cs="Arial" w:ascii="Arial" w:hAnsi="Arial"/>
          <w:b w:val="false"/>
          <w:bCs w:val="false"/>
          <w:sz w:val="22"/>
          <w:szCs w:val="22"/>
        </w:rPr>
      </w:pPr>
      <w:r>
        <w:rPr>
          <w:rFonts w:cs="Arial" w:ascii="Arial" w:hAnsi="Arial"/>
          <w:b w:val="false"/>
          <w:bCs w:val="false"/>
          <w:sz w:val="22"/>
          <w:szCs w:val="22"/>
        </w:rPr>
        <w:t>Submit the original form to the district office within five working days.</w:t>
      </w:r>
    </w:p>
    <w:p>
      <w:pPr>
        <w:pStyle w:val="Heading"/>
        <w:numPr>
          <w:ilvl w:val="0"/>
          <w:numId w:val="7"/>
        </w:numPr>
        <w:jc w:val="left"/>
        <w:rPr>
          <w:rFonts w:cs="Arial" w:ascii="Arial" w:hAnsi="Arial"/>
          <w:b w:val="false"/>
          <w:bCs w:val="false"/>
          <w:sz w:val="22"/>
          <w:szCs w:val="22"/>
        </w:rPr>
      </w:pPr>
      <w:r>
        <w:rPr>
          <w:rFonts w:cs="Arial" w:ascii="Arial" w:hAnsi="Arial"/>
          <w:b w:val="false"/>
          <w:bCs w:val="false"/>
          <w:sz w:val="22"/>
          <w:szCs w:val="22"/>
        </w:rPr>
        <w:t>If a copy is kept at the local office, it must be filed in a locked cabinet.</w:t>
      </w:r>
    </w:p>
    <w:p>
      <w:pPr>
        <w:pStyle w:val="Heading"/>
        <w:jc w:val="left"/>
        <w:rPr>
          <w:rFonts w:cs="Arial" w:ascii="Arial" w:hAnsi="Arial"/>
          <w:b w:val="false"/>
          <w:bCs w:val="false"/>
          <w:sz w:val="22"/>
          <w:szCs w:val="22"/>
        </w:rPr>
      </w:pPr>
      <w:r>
        <w:rPr>
          <w:rFonts w:cs="Arial" w:ascii="Arial" w:hAnsi="Arial"/>
          <w:b w:val="false"/>
          <w:bCs w:val="false"/>
          <w:sz w:val="22"/>
          <w:szCs w:val="22"/>
        </w:rPr>
      </w:r>
    </w:p>
    <w:p>
      <w:pPr>
        <w:sectPr>
          <w:footerReference w:type="default" r:id="rId4"/>
          <w:type w:val="nextPage"/>
          <w:pgSz w:w="12240" w:h="15840"/>
          <w:pgMar w:left="1440" w:right="1440" w:header="0" w:top="1440" w:footer="720" w:bottom="1440" w:gutter="0"/>
          <w:pgNumType w:fmt="decimal"/>
          <w:formProt w:val="false"/>
          <w:textDirection w:val="lrTb"/>
          <w:docGrid w:type="default" w:linePitch="78" w:charSpace="0"/>
        </w:sectPr>
        <w:pStyle w:val="Heading"/>
        <w:jc w:val="left"/>
        <w:rPr>
          <w:rFonts w:cs="Arial" w:ascii="Arial" w:hAnsi="Arial"/>
          <w:b w:val="false"/>
          <w:bCs w:val="false"/>
        </w:rPr>
      </w:pPr>
      <w:r>
        <w:rPr>
          <w:rFonts w:cs="Arial" w:ascii="Arial" w:hAnsi="Arial"/>
          <w:b w:val="false"/>
          <w:bCs w:val="false"/>
          <w:sz w:val="22"/>
          <w:szCs w:val="22"/>
        </w:rPr>
        <w:t>If any further assistance is needed, please contact your discipline director</w:t>
      </w:r>
      <w:r>
        <w:rPr>
          <w:rFonts w:cs="Arial" w:ascii="Arial" w:hAnsi="Arial"/>
          <w:b w:val="false"/>
          <w:bCs w:val="false"/>
        </w:rPr>
        <w:t>.</w:t>
      </w:r>
    </w:p>
    <w:p>
      <w:pPr>
        <w:pStyle w:val="Heading"/>
        <w:rPr>
          <w:rFonts w:cs="Arial" w:ascii="Arial" w:hAnsi="Arial"/>
          <w:sz w:val="30"/>
        </w:rPr>
      </w:pPr>
      <w:bookmarkStart w:id="14" w:name="incident_complaint_form"/>
      <w:bookmarkStart w:id="15" w:name="Form"/>
      <w:bookmarkEnd w:id="15"/>
      <w:bookmarkEnd w:id="14"/>
      <w:r>
        <w:rPr>
          <w:rFonts w:cs="Arial" w:ascii="Arial" w:hAnsi="Arial"/>
          <w:sz w:val="30"/>
        </w:rPr>
        <w:t>INCIDENT/COMPLAINT REPORT</w:t>
      </w:r>
    </w:p>
    <w:p>
      <w:pPr>
        <w:pStyle w:val="Heading"/>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r>
        <w:rPr>
          <w:rFonts w:cs="Arial" w:ascii="Arial" w:hAnsi="Arial"/>
          <w:b w:val="false"/>
          <w:bCs w:val="false"/>
          <w:sz w:val="20"/>
        </w:rPr>
        <w:t>EMPLOYEE:  Return this COMPLETED FORM to your SUPERVISOR as soon as possible.</w:t>
      </w:r>
    </w:p>
    <w:p>
      <w:pPr>
        <w:pStyle w:val="Heading"/>
        <w:jc w:val="left"/>
        <w:rPr>
          <w:rFonts w:cs="Arial" w:ascii="Arial" w:hAnsi="Arial"/>
          <w:b w:val="false"/>
          <w:bCs w:val="false"/>
          <w:sz w:val="20"/>
        </w:rPr>
      </w:pPr>
      <w:r>
        <w:rPr>
          <w:rFonts w:cs="Arial" w:ascii="Arial" w:hAnsi="Arial"/>
          <w:b w:val="false"/>
          <w:bCs w:val="false"/>
          <w:sz w:val="20"/>
        </w:rPr>
        <w:t>Name of Person Involved: 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Address: ____________________________________ City: ___________________________________</w:t>
      </w:r>
    </w:p>
    <w:p>
      <w:pPr>
        <w:pStyle w:val="Heading"/>
        <w:jc w:val="left"/>
        <w:rPr>
          <w:rFonts w:cs="Arial" w:ascii="Arial" w:hAnsi="Arial"/>
          <w:b w:val="false"/>
          <w:bCs w:val="false"/>
          <w:sz w:val="20"/>
        </w:rPr>
      </w:pPr>
      <w:r>
        <w:rPr>
          <w:rFonts w:cs="Arial" w:ascii="Arial" w:hAnsi="Arial"/>
          <w:b w:val="false"/>
          <w:bCs w:val="false"/>
          <w:sz w:val="20"/>
        </w:rPr>
        <w:t>Phone Number: _____________________ Age: ________ DOB: _____________ Sex: M ____ F _____</w:t>
      </w:r>
    </w:p>
    <w:p>
      <w:pPr>
        <w:pStyle w:val="Heading"/>
        <w:jc w:val="left"/>
        <w:rPr>
          <w:rFonts w:cs="Arial" w:ascii="Arial" w:hAnsi="Arial"/>
          <w:b w:val="false"/>
          <w:bCs w:val="false"/>
          <w:sz w:val="20"/>
        </w:rPr>
      </w:pPr>
      <w:r>
        <w:rPr>
          <w:rFonts w:cs="Arial" w:ascii="Arial" w:hAnsi="Arial"/>
          <w:b w:val="false"/>
          <w:bCs w:val="false"/>
          <w:sz w:val="20"/>
        </w:rPr>
        <w:t>SS#: _________________________ Date of Incident: _____________ Time: ______ am/pm</w:t>
      </w:r>
    </w:p>
    <w:p>
      <w:pPr>
        <w:pStyle w:val="Heading"/>
        <w:jc w:val="left"/>
        <w:rPr>
          <w:rFonts w:cs="Arial" w:ascii="Arial" w:hAnsi="Arial"/>
          <w:b w:val="false"/>
          <w:bCs w:val="false"/>
          <w:sz w:val="20"/>
        </w:rPr>
      </w:pPr>
      <w:r>
        <w:rPr>
          <w:rFonts w:cs="Arial" w:ascii="Arial" w:hAnsi="Arial"/>
          <w:b w:val="false"/>
          <w:bCs w:val="false"/>
          <w:sz w:val="20"/>
        </w:rPr>
        <w:t>Exact Location of Incident: 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Check Type of Accident:</w:t>
        <w:tab/>
        <w:tab/>
        <w:tab/>
        <w:tab/>
        <w:tab/>
        <w:tab/>
        <w:t>Check:</w:t>
      </w:r>
    </w:p>
    <w:p>
      <w:pPr>
        <w:pStyle w:val="Heading"/>
        <w:numPr>
          <w:ilvl w:val="0"/>
          <w:numId w:val="3"/>
        </w:numPr>
        <w:jc w:val="left"/>
        <w:rPr>
          <w:rFonts w:cs="Arial" w:ascii="Arial" w:hAnsi="Arial"/>
          <w:b w:val="false"/>
          <w:bCs w:val="false"/>
          <w:sz w:val="20"/>
        </w:rPr>
      </w:pPr>
      <w:r>
        <w:rPr>
          <w:rFonts w:cs="Arial" w:ascii="Arial" w:hAnsi="Arial"/>
          <w:b w:val="false"/>
          <w:bCs w:val="false"/>
          <w:sz w:val="20"/>
        </w:rPr>
        <w:t>Clerical/Data Entry</w:t>
        <w:tab/>
        <w:tab/>
        <w:tab/>
        <w:tab/>
        <w:tab/>
        <w:t>_____ Patient</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Communications</w:t>
        <w:tab/>
        <w:tab/>
        <w:t>_____ Employee</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Testing Process</w:t>
        <w:tab/>
        <w:tab/>
        <w:t>_____ Visitor</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Result reporting</w:t>
        <w:tab/>
        <w:t>_____ Volunteer</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Safety</w:t>
        <w:tab/>
        <w:t>_____ Other</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Medical Device Failure</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Policy/Procedural Violations</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Adverse Drug Reaction</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Vehicle Accident</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Needlestick</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Exposure to Hazardous Substance</w:t>
      </w:r>
    </w:p>
    <w:p>
      <w:pPr>
        <w:pStyle w:val="Heading"/>
        <w:numPr>
          <w:ilvl w:val="0"/>
          <w:numId w:val="3"/>
        </w:numPr>
        <w:tabs>
          <w:tab w:val="left" w:pos="5757" w:leader="none"/>
        </w:tabs>
        <w:jc w:val="left"/>
        <w:rPr>
          <w:rFonts w:cs="Arial" w:ascii="Arial" w:hAnsi="Arial"/>
          <w:b w:val="false"/>
          <w:bCs w:val="false"/>
          <w:sz w:val="20"/>
        </w:rPr>
      </w:pPr>
      <w:r>
        <w:rPr>
          <w:rFonts w:cs="Arial" w:ascii="Arial" w:hAnsi="Arial"/>
          <w:b w:val="false"/>
          <w:bCs w:val="false"/>
          <w:sz w:val="20"/>
        </w:rPr>
        <w:t>Medication Error (Wrong:  Route, Dosage, Medication, Schedule)</w:t>
      </w:r>
    </w:p>
    <w:p>
      <w:pPr>
        <w:pStyle w:val="Heading"/>
        <w:tabs>
          <w:tab w:val="left" w:pos="5757" w:leader="none"/>
        </w:tabs>
        <w:jc w:val="left"/>
        <w:rPr>
          <w:rFonts w:cs="Arial" w:ascii="Arial" w:hAnsi="Arial"/>
          <w:sz w:val="20"/>
        </w:rPr>
      </w:pPr>
      <w:r>
        <w:rPr>
          <w:rFonts w:cs="Arial" w:ascii="Arial" w:hAnsi="Arial"/>
          <w:sz w:val="20"/>
        </w:rPr>
      </w:r>
    </w:p>
    <w:p>
      <w:pPr>
        <w:pStyle w:val="Heading"/>
        <w:tabs>
          <w:tab w:val="left" w:pos="5757" w:leader="none"/>
        </w:tabs>
        <w:jc w:val="left"/>
        <w:rPr>
          <w:rFonts w:cs="Arial" w:ascii="Arial" w:hAnsi="Arial"/>
          <w:b w:val="false"/>
          <w:bCs w:val="false"/>
          <w:sz w:val="20"/>
        </w:rPr>
      </w:pPr>
      <w:r>
        <w:rPr>
          <w:rFonts w:cs="Arial" w:ascii="Arial" w:hAnsi="Arial"/>
          <w:sz w:val="20"/>
        </w:rPr>
        <w:t>EMPLOYEE:</w:t>
      </w:r>
      <w:r>
        <w:rPr>
          <w:rFonts w:cs="Arial" w:ascii="Arial" w:hAnsi="Arial"/>
          <w:b w:val="false"/>
          <w:bCs w:val="false"/>
          <w:sz w:val="20"/>
        </w:rPr>
        <w:t xml:space="preserve">  Involved   _____ yes _____ no  </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W</w:t>
        <w:pict>
          <v:rect id="shape_0" fillcolor="white" stroked="t" style="position:absolute;margin-left:395.85pt;margin-top:1.8pt;width:11.35pt;height:7.75pt">
            <v:wrap v:type="none"/>
            <v:fill type="solid" color2="black" detectmouseclick="t"/>
            <v:stroke color="black" weight="9360" joinstyle="miter" endcap="square"/>
          </v:rect>
        </w:pict>
      </w:r>
      <w:r>
        <w:rPr>
          <w:rFonts w:cs="Arial" w:ascii="Arial" w:hAnsi="Arial"/>
          <w:b w:val="false"/>
          <w:bCs w:val="false"/>
          <w:sz w:val="20"/>
        </w:rPr>
        <w:t>ere they doing their regular job duties:  _____ yes _____ no</w:t>
        <w:tab/>
        <w:t>Observed by employee       yes</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H</w:t>
        <w:pict>
          <v:rect id="shape_0" fillcolor="white" stroked="t" style="position:absolute;margin-left:435.3pt;margin-top:1.45pt;width:11.35pt;height:7.75pt">
            <v:wrap v:type="none"/>
            <v:fill type="solid" color2="black" detectmouseclick="t"/>
            <v:stroke color="black" weight="9360" joinstyle="miter" endcap="square"/>
          </v:rect>
        </w:pict>
      </w:r>
      <w:r>
        <w:rPr>
          <w:rFonts w:cs="Arial" w:ascii="Arial" w:hAnsi="Arial"/>
          <w:b w:val="false"/>
          <w:bCs w:val="false"/>
          <w:sz w:val="20"/>
        </w:rPr>
        <w:t>ire Date: ____________  Marital Status: ____________     Situation observed only by employee       yes</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Employee Classification:  ______________________________</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Protective Equipment being used:  _____ yes _____ no</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If not used, Why:  ___________________________________________________________________________________</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___________________________________________________________________________________</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Description of Incident/Complaint (Who, What, Where, How, Why, Include sequence of events, personnel involved, body part injured, reason incident occurred) (If medication error include brand name, manufacturer, dosage) (Use additional form if necessary)</w:t>
      </w:r>
    </w:p>
    <w:p>
      <w:pPr>
        <w:pStyle w:val="Heading"/>
        <w:tabs>
          <w:tab w:val="left" w:pos="5757" w:leader="none"/>
        </w:tabs>
        <w:jc w:val="left"/>
        <w:rPr>
          <w:rFonts w:cs="Arial" w:ascii="Arial" w:hAnsi="Arial"/>
          <w:b w:val="false"/>
          <w:bCs w:val="false"/>
          <w:sz w:val="20"/>
        </w:rPr>
      </w:pPr>
      <w:r>
        <w:rPr>
          <w:rFonts w:cs="Arial" w:ascii="Arial" w:hAnsi="Arial"/>
          <w:b w:val="false"/>
          <w:bCs w:val="false"/>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sz w:val="20"/>
        </w:rPr>
      </w:pPr>
      <w:r>
        <w:rPr>
          <w:rFonts w:cs="Arial" w:ascii="Arial" w:hAnsi="Arial"/>
          <w:sz w:val="20"/>
        </w:rPr>
        <w:t>Actions Taken by Staff Members: 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w:t>
      </w:r>
    </w:p>
    <w:p>
      <w:pPr>
        <w:pStyle w:val="Normal"/>
        <w:rPr>
          <w:rFonts w:cs="Arial" w:ascii="Arial" w:hAnsi="Arial"/>
          <w:b/>
          <w:bCs/>
          <w:sz w:val="20"/>
        </w:rPr>
      </w:pPr>
      <w:r>
        <w:rPr>
          <w:rFonts w:cs="Arial" w:ascii="Arial" w:hAnsi="Arial"/>
          <w:b/>
          <w:bCs/>
          <w:sz w:val="20"/>
        </w:rPr>
        <w:t>_________________________________________________________________________________________________________________________________________________________________________</w:t>
      </w:r>
    </w:p>
    <w:p>
      <w:pPr>
        <w:pStyle w:val="Normal"/>
        <w:rPr>
          <w:rFonts w:cs="Arial" w:ascii="Arial" w:hAnsi="Arial"/>
          <w:sz w:val="20"/>
        </w:rPr>
      </w:pPr>
      <w:r>
        <w:rPr>
          <w:rFonts w:cs="Arial" w:ascii="Arial" w:hAnsi="Arial"/>
          <w:sz w:val="20"/>
        </w:rPr>
        <w:t>Witness Name: ________________________________ Phone Number: _________________________</w:t>
      </w:r>
    </w:p>
    <w:p>
      <w:pPr>
        <w:pStyle w:val="Normal"/>
        <w:rPr>
          <w:rFonts w:cs="Arial" w:ascii="Arial" w:hAnsi="Arial"/>
          <w:sz w:val="20"/>
        </w:rPr>
      </w:pPr>
      <w:r>
        <w:rPr>
          <w:rFonts w:cs="Arial" w:ascii="Arial" w:hAnsi="Arial"/>
          <w:sz w:val="20"/>
        </w:rPr>
        <w:t>Address:  ___________________________________________________________________________</w:t>
      </w:r>
    </w:p>
    <w:p>
      <w:pPr>
        <w:pStyle w:val="Normal"/>
        <w:rPr>
          <w:rFonts w:cs="Arial" w:ascii="Arial" w:hAnsi="Arial"/>
          <w:sz w:val="20"/>
        </w:rPr>
      </w:pPr>
      <w:r>
        <w:rPr>
          <w:rFonts w:cs="Arial" w:ascii="Arial" w:hAnsi="Arial"/>
          <w:sz w:val="20"/>
        </w:rPr>
        <w:t>Witness Name: __________________________________ Phone Number: _______________________</w:t>
      </w:r>
    </w:p>
    <w:p>
      <w:pPr>
        <w:pStyle w:val="Normal"/>
        <w:rPr>
          <w:rFonts w:cs="Arial" w:ascii="Arial" w:hAnsi="Arial"/>
          <w:sz w:val="20"/>
        </w:rPr>
      </w:pPr>
      <w:r>
        <w:rPr>
          <w:rFonts w:cs="Arial" w:ascii="Arial" w:hAnsi="Arial"/>
          <w:sz w:val="20"/>
        </w:rPr>
        <w:t>Address:  ___________________________________________________________________________</w:t>
      </w:r>
    </w:p>
    <w:p>
      <w:pPr>
        <w:pStyle w:val="Normal"/>
        <w:rPr>
          <w:rFonts w:cs="Arial" w:ascii="Arial" w:hAnsi="Arial"/>
          <w:b/>
          <w:bCs/>
          <w:sz w:val="20"/>
        </w:rPr>
      </w:pPr>
      <w:r>
        <w:rPr>
          <w:rFonts w:cs="Arial" w:ascii="Arial" w:hAnsi="Arial"/>
          <w:b/>
          <w:bCs/>
          <w:sz w:val="20"/>
        </w:rPr>
      </w:r>
    </w:p>
    <w:p>
      <w:pPr>
        <w:pStyle w:val="Normal"/>
        <w:rPr>
          <w:rFonts w:cs="Arial" w:ascii="Arial" w:hAnsi="Arial"/>
          <w:sz w:val="20"/>
        </w:rPr>
      </w:pPr>
      <w:r>
        <w:rPr>
          <w:rFonts w:cs="Arial" w:ascii="Arial" w:hAnsi="Arial"/>
          <w:b/>
          <w:bCs/>
          <w:sz w:val="20"/>
        </w:rPr>
        <w:t>MEDICAL FOLLOW-UP:</w:t>
      </w:r>
      <w:r>
        <w:rPr>
          <w:rFonts w:cs="Arial" w:ascii="Arial" w:hAnsi="Arial"/>
          <w:sz w:val="20"/>
        </w:rPr>
        <w:t xml:space="preserve">  Was Medical Attention Sought: _____ yes _____ no</w:t>
      </w:r>
    </w:p>
    <w:p>
      <w:pPr>
        <w:pStyle w:val="Normal"/>
        <w:rPr>
          <w:rFonts w:cs="Arial" w:ascii="Arial" w:hAnsi="Arial"/>
          <w:sz w:val="20"/>
        </w:rPr>
      </w:pPr>
      <w:r>
        <w:rPr>
          <w:rFonts w:cs="Arial" w:ascii="Arial" w:hAnsi="Arial"/>
          <w:sz w:val="20"/>
        </w:rPr>
        <w:t>Treatment Refused:  _____ yes _____ no      First Treatment Date:  _____________________________</w:t>
      </w:r>
    </w:p>
    <w:p>
      <w:pPr>
        <w:pStyle w:val="Normal"/>
        <w:rPr>
          <w:rFonts w:cs="Arial" w:ascii="Arial" w:hAnsi="Arial"/>
          <w:sz w:val="20"/>
        </w:rPr>
      </w:pPr>
      <w:r>
        <w:rPr>
          <w:rFonts w:cs="Arial" w:ascii="Arial" w:hAnsi="Arial"/>
          <w:sz w:val="20"/>
        </w:rPr>
        <w:t>Treating Physician:  ________________________________  Phone Number:  ____________________</w:t>
      </w:r>
    </w:p>
    <w:p>
      <w:pPr>
        <w:pStyle w:val="Normal"/>
        <w:rPr>
          <w:rFonts w:cs="Arial" w:ascii="Arial" w:hAnsi="Arial"/>
          <w:sz w:val="20"/>
        </w:rPr>
      </w:pPr>
      <w:r>
        <w:rPr>
          <w:rFonts w:cs="Arial" w:ascii="Arial" w:hAnsi="Arial"/>
          <w:sz w:val="20"/>
        </w:rPr>
        <w:t>Address:  ___________________________________________________________________________</w:t>
      </w:r>
    </w:p>
    <w:p>
      <w:pPr>
        <w:pStyle w:val="Normal"/>
        <w:rPr>
          <w:rFonts w:cs="Arial" w:ascii="Arial" w:hAnsi="Arial"/>
          <w:sz w:val="20"/>
        </w:rPr>
      </w:pPr>
      <w:r>
        <w:rPr>
          <w:rFonts w:cs="Arial" w:ascii="Arial" w:hAnsi="Arial"/>
          <w:sz w:val="20"/>
        </w:rPr>
        <w:t>First Day Off Work:  _________________________  Return to Work Date:  _______________________</w:t>
      </w:r>
    </w:p>
    <w:p>
      <w:pPr>
        <w:pStyle w:val="Normal"/>
        <w:rPr>
          <w:rFonts w:cs="Arial" w:ascii="Arial" w:hAnsi="Arial"/>
          <w:sz w:val="20"/>
        </w:rPr>
      </w:pPr>
      <w:r>
        <w:rPr>
          <w:rFonts w:cs="Arial" w:ascii="Arial" w:hAnsi="Arial"/>
          <w:sz w:val="20"/>
        </w:rPr>
        <w:t>Duties Restricted:  _____ yes _____ no   Explain:  ___________________________________________</w:t>
      </w:r>
    </w:p>
    <w:p>
      <w:pPr>
        <w:pStyle w:val="Heading"/>
        <w:rPr>
          <w:rFonts w:cs="Arial" w:ascii="Arial" w:hAnsi="Arial"/>
          <w:sz w:val="30"/>
        </w:rPr>
      </w:pPr>
      <w:r>
        <w:rPr>
          <w:rFonts w:cs="Arial" w:ascii="Arial" w:hAnsi="Arial"/>
          <w:sz w:val="30"/>
        </w:rPr>
        <w:t>INCIDENT/COMPLAINT REPORT</w:t>
      </w:r>
    </w:p>
    <w:p>
      <w:pPr>
        <w:pStyle w:val="Heading"/>
        <w:rPr>
          <w:rFonts w:cs="Arial" w:ascii="Arial" w:hAnsi="Arial"/>
          <w:sz w:val="21"/>
        </w:rPr>
      </w:pPr>
      <w:r>
        <w:rPr>
          <w:rFonts w:cs="Arial" w:ascii="Arial" w:hAnsi="Arial"/>
          <w:sz w:val="21"/>
        </w:rPr>
      </w:r>
    </w:p>
    <w:p>
      <w:pPr>
        <w:pStyle w:val="Heading"/>
        <w:jc w:val="left"/>
        <w:rPr>
          <w:rFonts w:cs="Arial" w:ascii="Arial" w:hAnsi="Arial"/>
          <w:b w:val="false"/>
          <w:bCs w:val="false"/>
          <w:sz w:val="20"/>
        </w:rPr>
      </w:pPr>
      <w:r>
        <w:rPr>
          <w:rFonts w:cs="Arial" w:ascii="Arial" w:hAnsi="Arial"/>
          <w:b w:val="false"/>
          <w:bCs w:val="false"/>
          <w:sz w:val="20"/>
        </w:rPr>
        <w:t>Incident Reported By:  __________________________________  Date:  ________________________</w:t>
      </w:r>
    </w:p>
    <w:p>
      <w:pPr>
        <w:pStyle w:val="Heading"/>
        <w:jc w:val="left"/>
        <w:rPr>
          <w:rFonts w:cs="Arial" w:ascii="Arial" w:hAnsi="Arial"/>
          <w:b w:val="false"/>
          <w:bCs w:val="false"/>
          <w:sz w:val="20"/>
        </w:rPr>
      </w:pPr>
      <w:r>
        <w:rPr>
          <w:rFonts w:cs="Arial" w:ascii="Arial" w:hAnsi="Arial"/>
          <w:b w:val="false"/>
          <w:bCs w:val="false"/>
          <w:sz w:val="20"/>
        </w:rPr>
        <w:t>Supervisor Notified:  _____ yes _____ no</w:t>
        <w:tab/>
        <w:t>Date:  _________________  Time:  _______________</w:t>
      </w:r>
    </w:p>
    <w:p>
      <w:pPr>
        <w:pStyle w:val="Heading"/>
        <w:jc w:val="left"/>
        <w:rPr>
          <w:rFonts w:cs="Arial" w:ascii="Arial" w:hAnsi="Arial"/>
          <w:b w:val="false"/>
          <w:bCs w:val="false"/>
          <w:sz w:val="20"/>
        </w:rPr>
      </w:pPr>
      <w:r>
        <w:rPr>
          <w:rFonts w:cs="Arial" w:ascii="Arial" w:hAnsi="Arial"/>
          <w:b w:val="false"/>
          <w:bCs w:val="false"/>
          <w:sz w:val="20"/>
        </w:rPr>
        <w:t>Name of Supervisor:  __________________________________________________________________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Signature and Title of Person Preparing Report:  ______________________________ Date:  _________</w:t>
      </w:r>
    </w:p>
    <w:p>
      <w:pPr>
        <w:pStyle w:val="Heading"/>
        <w:jc w:val="left"/>
        <w:rPr>
          <w:rFonts w:cs="Arial" w:ascii="Arial" w:hAnsi="Arial"/>
          <w:b w:val="false"/>
          <w:bCs w:val="false"/>
          <w:sz w:val="20"/>
        </w:rPr>
      </w:pPr>
      <w:r>
        <w:rPr>
          <w:rFonts w:cs="Arial" w:ascii="Arial" w:hAnsi="Arial"/>
          <w:b w:val="false"/>
          <w:bCs w:val="false"/>
          <w:sz w:val="20"/>
        </w:rPr>
        <w:t>Supervisor Comments:  ________________________________________________________________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Supervisor Signature:  ___________________________________________________  Date:  ________</w:t>
      </w:r>
    </w:p>
    <w:p>
      <w:pPr>
        <w:pStyle w:val="Heading"/>
        <w:jc w:val="left"/>
        <w:rPr>
          <w:rFonts w:cs="Arial" w:ascii="Arial" w:hAnsi="Arial"/>
          <w:sz w:val="20"/>
        </w:rPr>
      </w:pPr>
      <w:r>
        <w:rPr>
          <w:rFonts w:cs="Arial" w:ascii="Arial" w:hAnsi="Arial"/>
          <w:sz w:val="20"/>
        </w:rPr>
      </w:r>
    </w:p>
    <w:p>
      <w:pPr>
        <w:pStyle w:val="Heading"/>
        <w:jc w:val="left"/>
        <w:rPr>
          <w:rFonts w:cs="Arial" w:ascii="Arial" w:hAnsi="Arial"/>
          <w:b w:val="false"/>
          <w:bCs w:val="false"/>
          <w:sz w:val="20"/>
        </w:rPr>
      </w:pPr>
      <w:r>
        <w:rPr>
          <w:rFonts w:cs="Arial" w:ascii="Arial" w:hAnsi="Arial"/>
          <w:sz w:val="20"/>
        </w:rPr>
        <w:t>Corrective Action Taken/Follow-Up:</w:t>
      </w:r>
      <w:r>
        <w:rPr>
          <w:rFonts w:cs="Arial" w:ascii="Arial" w:hAnsi="Arial"/>
          <w:b w:val="false"/>
          <w:bCs w:val="false"/>
          <w:sz w:val="20"/>
        </w:rPr>
        <w:t xml:space="preserve">  (Things that have been or will be taken to prevent recurrence)</w:t>
      </w:r>
    </w:p>
    <w:p>
      <w:pPr>
        <w:pStyle w:val="Heading"/>
        <w:jc w:val="left"/>
        <w:rPr>
          <w:rFonts w:cs="Arial" w:ascii="Arial" w:hAnsi="Arial"/>
          <w:b w:val="false"/>
          <w:bCs w:val="false"/>
          <w:sz w:val="20"/>
        </w:rPr>
      </w:pPr>
      <w:r>
        <w:rPr>
          <w:rFonts w:cs="Arial" w:ascii="Arial" w:hAnsi="Arial"/>
          <w:b w:val="false"/>
          <w:bCs w:val="false"/>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Director Comments:  ___________________________________________________________________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t>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Heading"/>
        <w:tabs>
          <w:tab w:val="left" w:pos="7524" w:leader="none"/>
        </w:tabs>
        <w:jc w:val="left"/>
        <w:rPr>
          <w:rFonts w:cs="Arial" w:ascii="Arial" w:hAnsi="Arial"/>
          <w:b w:val="false"/>
          <w:bCs w:val="false"/>
          <w:sz w:val="20"/>
        </w:rPr>
      </w:pPr>
      <w:r>
        <w:rPr>
          <w:rFonts w:cs="Arial" w:ascii="Arial" w:hAnsi="Arial"/>
          <w:b w:val="false"/>
          <w:bCs w:val="false"/>
          <w:sz w:val="20"/>
        </w:rPr>
        <w:t>Director Signature:  ______________________________________________________  Date: ________</w:t>
      </w:r>
    </w:p>
    <w:p>
      <w:pPr>
        <w:pStyle w:val="Heading"/>
        <w:tabs>
          <w:tab w:val="left" w:pos="7524" w:leader="none"/>
        </w:tabs>
        <w:jc w:val="left"/>
        <w:rPr>
          <w:rFonts w:cs="Arial" w:ascii="Arial" w:hAnsi="Arial"/>
          <w:b w:val="false"/>
          <w:bCs w:val="false"/>
          <w:sz w:val="20"/>
        </w:rPr>
      </w:pPr>
      <w:r>
        <w:rPr>
          <w:rFonts w:cs="Arial" w:ascii="Arial" w:hAnsi="Arial"/>
          <w:b w:val="false"/>
          <w:bCs w:val="false"/>
          <w:sz w:val="20"/>
        </w:rPr>
        <w:t>Nursing Administrator Signature:  ___________________________________________ Date: ________</w:t>
      </w:r>
    </w:p>
    <w:p>
      <w:pPr>
        <w:pStyle w:val="Heading"/>
        <w:tabs>
          <w:tab w:val="left" w:pos="7524" w:leader="none"/>
        </w:tabs>
        <w:jc w:val="left"/>
        <w:rPr>
          <w:rFonts w:cs="Arial" w:ascii="Arial" w:hAnsi="Arial"/>
          <w:b w:val="false"/>
          <w:bCs w:val="false"/>
          <w:sz w:val="20"/>
        </w:rPr>
      </w:pPr>
      <w:r>
        <w:rPr>
          <w:rFonts w:cs="Arial" w:ascii="Arial" w:hAnsi="Arial"/>
          <w:b w:val="false"/>
          <w:bCs w:val="false"/>
          <w:sz w:val="20"/>
        </w:rPr>
        <w:t>Administrator Signature:  __________________________________________________ Date: ________</w:t>
      </w:r>
    </w:p>
    <w:p>
      <w:pPr>
        <w:pStyle w:val="Heading"/>
        <w:tabs>
          <w:tab w:val="left" w:pos="7524" w:leader="none"/>
        </w:tabs>
        <w:jc w:val="left"/>
        <w:rPr>
          <w:rFonts w:cs="Arial" w:ascii="Arial" w:hAnsi="Arial"/>
          <w:b w:val="false"/>
          <w:bCs w:val="false"/>
          <w:sz w:val="20"/>
        </w:rPr>
      </w:pPr>
      <w:r>
        <w:rPr>
          <w:rFonts w:cs="Arial" w:ascii="Arial" w:hAnsi="Arial"/>
          <w:b w:val="false"/>
          <w:bCs w:val="false"/>
          <w:sz w:val="20"/>
        </w:rPr>
        <w:t>Signature of Person making Complaint:  ______________________________________ Date: ________</w:t>
      </w:r>
    </w:p>
    <w:p>
      <w:pPr>
        <w:pStyle w:val="Heading"/>
        <w:jc w:val="left"/>
        <w:rPr>
          <w:rFonts w:cs="Arial" w:ascii="Arial" w:hAnsi="Arial"/>
          <w:b w:val="false"/>
          <w:bCs w:val="false"/>
          <w:sz w:val="20"/>
        </w:rPr>
      </w:pPr>
      <w:r>
        <w:rPr>
          <w:rFonts w:cs="Arial" w:ascii="Arial" w:hAnsi="Arial"/>
          <w:b w:val="false"/>
          <w:bCs w:val="false"/>
          <w:sz w:val="20"/>
        </w:rPr>
        <w:t>Worker Compensation first Report Sent:  _____ yes _____ no  Date:  _______ OSHA 300 Log # : ______</w:t>
      </w:r>
    </w:p>
    <w:p>
      <w:pPr>
        <w:pStyle w:val="Heading"/>
        <w:jc w:val="left"/>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r>
        <w:rPr>
          <w:rFonts w:cs="Arial" w:ascii="Arial" w:hAnsi="Arial"/>
          <w:b w:val="false"/>
          <w:bCs w:val="false"/>
          <w:sz w:val="20"/>
        </w:rPr>
        <w:t>_____ I understand the potential risks related to the exposure to the incident that occurred and agree to receive an examination and/or treatment for the exposure, as recommended by my physician.  This includes serological testing for Hepatitis B and the HIV virus as indicated.</w:t>
      </w:r>
    </w:p>
    <w:p>
      <w:pPr>
        <w:pStyle w:val="Heading"/>
        <w:jc w:val="left"/>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r>
        <w:rPr>
          <w:rFonts w:cs="Arial" w:ascii="Arial" w:hAnsi="Arial"/>
          <w:b w:val="false"/>
          <w:bCs w:val="false"/>
          <w:sz w:val="20"/>
        </w:rPr>
        <w:t>_____ I understand the potential risks related to the exposure incidents that occurred and DO NOT agree to have an examination or treatment for the exposure.</w:t>
      </w:r>
    </w:p>
    <w:p>
      <w:pPr>
        <w:pStyle w:val="Heading"/>
        <w:jc w:val="left"/>
        <w:rPr>
          <w:rFonts w:cs="Arial" w:ascii="Arial" w:hAnsi="Arial"/>
          <w:b w:val="false"/>
          <w:bCs w:val="false"/>
          <w:sz w:val="21"/>
        </w:rPr>
      </w:pPr>
      <w:r>
        <w:rPr>
          <w:rFonts w:cs="Arial" w:ascii="Arial" w:hAnsi="Arial"/>
          <w:b w:val="false"/>
          <w:bCs w:val="false"/>
          <w:sz w:val="21"/>
        </w:rPr>
      </w:r>
    </w:p>
    <w:p>
      <w:pPr>
        <w:pStyle w:val="Heading"/>
        <w:jc w:val="left"/>
        <w:rPr>
          <w:rFonts w:cs="Arial" w:ascii="Arial" w:hAnsi="Arial"/>
          <w:b w:val="false"/>
          <w:bCs w:val="false"/>
          <w:sz w:val="20"/>
        </w:rPr>
      </w:pPr>
      <w:r>
        <w:rPr>
          <w:rFonts w:cs="Arial" w:ascii="Arial" w:hAnsi="Arial"/>
          <w:b w:val="false"/>
          <w:bCs w:val="false"/>
          <w:sz w:val="20"/>
        </w:rPr>
        <w:t>Employee Signature:  _________________________________________________ Date: ___________</w:t>
      </w:r>
    </w:p>
    <w:p>
      <w:pPr>
        <w:pStyle w:val="Heading"/>
        <w:jc w:val="left"/>
        <w:rPr>
          <w:rFonts w:cs="Arial" w:ascii="Arial" w:hAnsi="Arial"/>
          <w:b w:val="false"/>
          <w:bCs w:val="false"/>
          <w:sz w:val="20"/>
        </w:rPr>
      </w:pPr>
      <w:r>
        <w:rPr>
          <w:rFonts w:cs="Arial" w:ascii="Arial" w:hAnsi="Arial"/>
          <w:b w:val="false"/>
          <w:bCs w:val="false"/>
          <w:sz w:val="20"/>
        </w:rPr>
        <w:t>Supervisor Signature:  ________________________________________________  Date: ___________</w:t>
      </w:r>
    </w:p>
    <w:p>
      <w:pPr>
        <w:pStyle w:val="Heading"/>
        <w:jc w:val="left"/>
        <w:rPr>
          <w:rFonts w:cs="Arial" w:ascii="Arial" w:hAnsi="Arial"/>
          <w:b w:val="false"/>
          <w:bCs w:val="false"/>
          <w:sz w:val="21"/>
        </w:rPr>
      </w:pPr>
      <w:r>
        <w:rPr>
          <w:rFonts w:cs="Arial" w:ascii="Arial" w:hAnsi="Arial"/>
          <w:b w:val="false"/>
          <w:bCs w:val="false"/>
          <w:sz w:val="21"/>
        </w:rPr>
      </w:r>
    </w:p>
    <w:p>
      <w:pPr>
        <w:pStyle w:val="Heading"/>
        <w:jc w:val="left"/>
        <w:rPr>
          <w:rFonts w:cs="Arial" w:ascii="Arial" w:hAnsi="Arial"/>
          <w:b w:val="false"/>
          <w:bCs w:val="false"/>
          <w:sz w:val="20"/>
        </w:rPr>
      </w:pPr>
      <w:r>
        <w:rPr>
          <w:rFonts w:cs="Arial" w:ascii="Arial" w:hAnsi="Arial"/>
          <w:b w:val="false"/>
          <w:bCs w:val="false"/>
          <w:sz w:val="20"/>
        </w:rPr>
        <w:t>I understand the information above will be used by my employer to help determine liability for injury.  I acknowledge that the above statements are true and accurate representation of the requested information.</w:t>
      </w:r>
    </w:p>
    <w:p>
      <w:pPr>
        <w:pStyle w:val="Heading"/>
        <w:jc w:val="left"/>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r>
        <w:rPr>
          <w:rFonts w:cs="Arial" w:ascii="Arial" w:hAnsi="Arial"/>
          <w:b w:val="false"/>
          <w:bCs w:val="false"/>
          <w:sz w:val="20"/>
        </w:rPr>
        <w:t>Employee Signature:  ___________________________________________________ Date: _________</w:t>
      </w:r>
    </w:p>
    <w:p>
      <w:pPr>
        <w:pStyle w:val="Heading"/>
        <w:jc w:val="left"/>
        <w:rPr>
          <w:rFonts w:cs="Arial" w:ascii="Arial" w:hAnsi="Arial"/>
          <w:b w:val="false"/>
          <w:bCs w:val="false"/>
          <w:sz w:val="20"/>
        </w:rPr>
      </w:pPr>
      <w:r>
        <w:rPr>
          <w:rFonts w:cs="Arial" w:ascii="Arial" w:hAnsi="Arial"/>
          <w:b w:val="false"/>
          <w:bCs w:val="false"/>
          <w:sz w:val="20"/>
        </w:rPr>
        <w:t>Job Title:  ___________________________________________</w:t>
      </w:r>
    </w:p>
    <w:p>
      <w:pPr>
        <w:pStyle w:val="Heading"/>
        <w:jc w:val="left"/>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r>
        <w:rPr>
          <w:rFonts w:cs="Arial" w:ascii="Arial" w:hAnsi="Arial"/>
          <w:b w:val="false"/>
          <w:bCs w:val="false"/>
          <w:sz w:val="20"/>
        </w:rPr>
        <w:t>Testing for HBV:  Baseline and 6 months*</w:t>
      </w:r>
    </w:p>
    <w:p>
      <w:pPr>
        <w:pStyle w:val="Heading"/>
        <w:jc w:val="left"/>
        <w:rPr>
          <w:rFonts w:cs="Arial" w:ascii="Arial" w:hAnsi="Arial"/>
          <w:b w:val="false"/>
          <w:bCs w:val="false"/>
          <w:sz w:val="20"/>
        </w:rPr>
      </w:pPr>
      <w:r>
        <w:rPr>
          <w:rFonts w:cs="Arial" w:ascii="Arial" w:hAnsi="Arial"/>
          <w:b w:val="false"/>
          <w:bCs w:val="false"/>
          <w:sz w:val="20"/>
        </w:rPr>
        <w:t>Testing for HIV:  Baseline, 6 weeks, 3 months, 6 months, and 1 year**</w:t>
      </w:r>
    </w:p>
    <w:p>
      <w:pPr>
        <w:pStyle w:val="Heading"/>
        <w:jc w:val="left"/>
        <w:rPr>
          <w:rFonts w:cs="Arial" w:ascii="Arial" w:hAnsi="Arial"/>
          <w:b w:val="false"/>
          <w:bCs w:val="false"/>
          <w:sz w:val="20"/>
        </w:rPr>
      </w:pPr>
      <w:r>
        <w:rPr>
          <w:rFonts w:cs="Arial" w:ascii="Arial" w:hAnsi="Arial"/>
          <w:b w:val="false"/>
          <w:bCs w:val="false"/>
          <w:sz w:val="20"/>
        </w:rPr>
      </w:r>
    </w:p>
    <w:p>
      <w:pPr>
        <w:pStyle w:val="Heading"/>
        <w:jc w:val="left"/>
        <w:rPr>
          <w:rFonts w:cs="Arial" w:ascii="Arial" w:hAnsi="Arial"/>
          <w:b w:val="false"/>
          <w:bCs w:val="false"/>
          <w:sz w:val="20"/>
        </w:rPr>
      </w:pPr>
      <w:ins w:id="0" w:author="Unknown" w:date="2005-11-17T13:00:00Z">
        <w:r>
          <w:rPr>
            <w:rFonts w:cs="Arial" w:ascii="Arial" w:hAnsi="Arial"/>
            <w:b w:val="false"/>
            <w:bCs w:val="false"/>
            <w:sz w:val="20"/>
          </w:rPr>
          <w:t xml:space="preserve">Current references may be found on the CDC website:  </w:t>
        </w:r>
      </w:ins>
      <w:hyperlink r:id="rId5">
        <w:ins w:id="1" w:author="Unknown" w:date="2005-11-17T13:00:00Z">
          <w:r>
            <w:rPr>
              <w:rStyle w:val="InternetLink"/>
              <w:rFonts w:cs="Arial" w:ascii="Arial" w:hAnsi="Arial"/>
              <w:b w:val="false"/>
              <w:bCs w:val="false"/>
              <w:sz w:val="20"/>
            </w:rPr>
            <w:t>www.cdc.gov</w:t>
          </w:r>
        </w:ins>
      </w:hyperlink>
      <w:r>
        <w:rPr>
          <w:rFonts w:cs="Arial" w:ascii="Arial" w:hAnsi="Arial"/>
          <w:b w:val="false"/>
          <w:bCs w:val="false"/>
          <w:sz w:val="20"/>
        </w:rPr>
        <w:t xml:space="preserve">  </w:t>
      </w:r>
      <w:ins w:id="2" w:author="Unknown" w:date="2005-11-17T13:00:00Z">
        <w:r>
          <w:rPr>
            <w:rFonts w:cs="Arial" w:ascii="Arial" w:hAnsi="Arial"/>
            <w:b w:val="false"/>
            <w:bCs w:val="false"/>
            <w:sz w:val="20"/>
          </w:rPr>
          <w:t>“(Morbidity and Mortality Weekly Report [MMWR], June 29, 2001/Vol.50/No.RR-11 or latest version”; Morbidity and Mortality Weekly Report [MMWR], September 30, 2005/Vol.54/No. RR-9, update)</w:t>
        </w:r>
      </w:ins>
    </w:p>
    <w:p>
      <w:pPr>
        <w:pStyle w:val="Normal"/>
        <w:pageBreakBefore/>
        <w:jc w:val="center"/>
        <w:rPr>
          <w:rFonts w:cs="Arial" w:ascii="Arial" w:hAnsi="Arial"/>
          <w:b/>
          <w:bCs/>
          <w:sz w:val="30"/>
        </w:rPr>
      </w:pPr>
      <w:bookmarkStart w:id="16" w:name="LabForm"/>
      <w:bookmarkEnd w:id="16"/>
      <w:r>
        <w:rPr>
          <w:rFonts w:cs="Arial" w:ascii="Arial" w:hAnsi="Arial"/>
          <w:b/>
          <w:bCs/>
          <w:sz w:val="30"/>
        </w:rPr>
        <w:t>LABORATORY INCIDENT REPORT</w:t>
      </w:r>
    </w:p>
    <w:p>
      <w:pPr>
        <w:pStyle w:val="Normal"/>
        <w:jc w:val="center"/>
        <w:rPr>
          <w:rFonts w:cs="Arial" w:ascii="Arial" w:hAnsi="Arial"/>
          <w:b/>
          <w:bCs/>
          <w:sz w:val="21"/>
        </w:rPr>
      </w:pPr>
      <w:r>
        <w:rPr>
          <w:rFonts w:cs="Arial" w:ascii="Arial" w:hAnsi="Arial"/>
          <w:b/>
          <w:bCs/>
          <w:sz w:val="21"/>
        </w:rPr>
      </w:r>
    </w:p>
    <w:p>
      <w:pPr>
        <w:pStyle w:val="Normal"/>
        <w:rPr>
          <w:rFonts w:cs="Arial" w:ascii="Arial" w:hAnsi="Arial"/>
          <w:sz w:val="20"/>
        </w:rPr>
      </w:pPr>
      <w:r>
        <w:rPr>
          <w:rFonts w:cs="Arial" w:ascii="Arial" w:hAnsi="Arial"/>
          <w:b/>
          <w:bCs/>
          <w:iCs/>
          <w:sz w:val="20"/>
        </w:rPr>
        <w:t>Document the incident:</w:t>
      </w:r>
      <w:r>
        <w:rPr>
          <w:rFonts w:cs="Arial" w:ascii="Arial" w:hAnsi="Arial"/>
          <w:sz w:val="20"/>
        </w:rPr>
        <w:tab/>
        <w:tab/>
        <w:tab/>
        <w:tab/>
        <w:t>Today’s Date:  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Health Department Name:  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Who was involved?</w:t>
      </w:r>
    </w:p>
    <w:p>
      <w:pPr>
        <w:pStyle w:val="Normal"/>
        <w:numPr>
          <w:ilvl w:val="0"/>
          <w:numId w:val="2"/>
        </w:numPr>
        <w:rPr>
          <w:rFonts w:cs="Arial" w:ascii="Arial" w:hAnsi="Arial"/>
          <w:sz w:val="20"/>
        </w:rPr>
      </w:pPr>
      <w:r>
        <w:rPr>
          <w:rFonts w:cs="Arial" w:ascii="Arial" w:hAnsi="Arial"/>
          <w:sz w:val="20"/>
        </w:rPr>
        <w:t>In-house</w:t>
      </w:r>
    </w:p>
    <w:p>
      <w:pPr>
        <w:pStyle w:val="Normal"/>
        <w:numPr>
          <w:ilvl w:val="0"/>
          <w:numId w:val="2"/>
        </w:numPr>
        <w:rPr>
          <w:rFonts w:cs="Arial" w:ascii="Arial" w:hAnsi="Arial"/>
          <w:sz w:val="20"/>
        </w:rPr>
      </w:pPr>
      <w:r>
        <w:rPr>
          <w:rFonts w:cs="Arial" w:ascii="Arial" w:hAnsi="Arial"/>
          <w:sz w:val="20"/>
        </w:rPr>
        <w:t>External, person involved (if any) _______________  Organization 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 xml:space="preserve">When did it happen?  </w:t>
      </w:r>
    </w:p>
    <w:p>
      <w:pPr>
        <w:pStyle w:val="Normal"/>
        <w:rPr>
          <w:rFonts w:cs="Arial" w:ascii="Arial" w:hAnsi="Arial"/>
          <w:sz w:val="20"/>
        </w:rPr>
      </w:pPr>
      <w:r>
        <w:rPr>
          <w:rFonts w:cs="Arial" w:ascii="Arial" w:hAnsi="Arial"/>
          <w:sz w:val="20"/>
        </w:rPr>
        <w:t>Date of incident ____/____/____</w:t>
        <w:tab/>
        <w:t>Time:  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How did the incident come to your attention?</w:t>
      </w:r>
    </w:p>
    <w:p>
      <w:pPr>
        <w:pStyle w:val="Normal"/>
        <w:numPr>
          <w:ilvl w:val="0"/>
          <w:numId w:val="4"/>
        </w:numPr>
        <w:rPr>
          <w:rFonts w:cs="Arial" w:ascii="Arial" w:hAnsi="Arial"/>
          <w:sz w:val="20"/>
        </w:rPr>
      </w:pPr>
      <w:r>
        <w:rPr>
          <w:rFonts w:cs="Arial" w:ascii="Arial" w:hAnsi="Arial"/>
          <w:sz w:val="20"/>
        </w:rPr>
        <w:t>Was involved</w:t>
      </w:r>
    </w:p>
    <w:p>
      <w:pPr>
        <w:pStyle w:val="Normal"/>
        <w:numPr>
          <w:ilvl w:val="0"/>
          <w:numId w:val="4"/>
        </w:numPr>
        <w:rPr>
          <w:rFonts w:cs="Arial" w:ascii="Arial" w:hAnsi="Arial"/>
          <w:sz w:val="20"/>
        </w:rPr>
      </w:pPr>
      <w:r>
        <w:rPr>
          <w:rFonts w:cs="Arial" w:ascii="Arial" w:hAnsi="Arial"/>
          <w:sz w:val="20"/>
        </w:rPr>
        <w:t>Reported to me</w:t>
      </w:r>
    </w:p>
    <w:p>
      <w:pPr>
        <w:pStyle w:val="Normal"/>
        <w:numPr>
          <w:ilvl w:val="0"/>
          <w:numId w:val="4"/>
        </w:numPr>
        <w:rPr>
          <w:rFonts w:cs="Arial" w:ascii="Arial" w:hAnsi="Arial"/>
          <w:sz w:val="20"/>
        </w:rPr>
      </w:pPr>
      <w:r>
        <w:rPr>
          <w:rFonts w:cs="Arial" w:ascii="Arial" w:hAnsi="Arial"/>
          <w:sz w:val="20"/>
        </w:rPr>
        <w:t>Other 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Type of incident:</w:t>
      </w:r>
    </w:p>
    <w:p>
      <w:pPr>
        <w:sectPr>
          <w:footerReference w:type="default" r:id="rId6"/>
          <w:type w:val="nextPage"/>
          <w:pgSz w:w="12240" w:h="15840"/>
          <w:pgMar w:left="1440" w:right="1440" w:header="0" w:top="1440" w:footer="720" w:bottom="1440" w:gutter="0"/>
          <w:pgNumType w:fmt="decimal"/>
          <w:formProt w:val="false"/>
          <w:textDirection w:val="lrTb"/>
          <w:docGrid w:type="default" w:linePitch="78" w:charSpace="0"/>
        </w:sectPr>
      </w:pPr>
    </w:p>
    <w:p>
      <w:pPr>
        <w:pStyle w:val="Normal"/>
        <w:numPr>
          <w:ilvl w:val="0"/>
          <w:numId w:val="9"/>
        </w:numPr>
        <w:rPr>
          <w:rFonts w:cs="Arial" w:ascii="Arial" w:hAnsi="Arial"/>
          <w:sz w:val="20"/>
        </w:rPr>
      </w:pPr>
      <w:r>
        <w:rPr>
          <w:rFonts w:cs="Arial" w:ascii="Arial" w:hAnsi="Arial"/>
          <w:sz w:val="20"/>
        </w:rPr>
        <w:t>Clerical/Data Entry</w:t>
        <w:tab/>
        <w:tab/>
      </w:r>
      <w:r>
        <w:rPr>
          <w:rFonts w:ascii="Wingdings" w:hAnsi="Wingdings"/>
          <w:sz w:val="20"/>
        </w:rPr>
        <w:t></w:t>
      </w:r>
      <w:r>
        <w:rPr>
          <w:rFonts w:cs="Arial" w:ascii="Arial" w:hAnsi="Arial"/>
          <w:sz w:val="20"/>
        </w:rPr>
        <w:t xml:space="preserve">  Testing Process</w:t>
        <w:tab/>
        <w:tab/>
      </w:r>
      <w:r>
        <w:rPr>
          <w:rFonts w:ascii="Wingdings" w:hAnsi="Wingdings"/>
          <w:sz w:val="20"/>
        </w:rPr>
        <w:t></w:t>
      </w:r>
      <w:r>
        <w:rPr>
          <w:rFonts w:cs="Arial" w:ascii="Arial" w:hAnsi="Arial"/>
          <w:sz w:val="20"/>
        </w:rPr>
        <w:t xml:space="preserve">  Other ____________</w:t>
      </w:r>
    </w:p>
    <w:p>
      <w:pPr>
        <w:pStyle w:val="Normal"/>
        <w:numPr>
          <w:ilvl w:val="0"/>
          <w:numId w:val="13"/>
        </w:numPr>
        <w:rPr>
          <w:rFonts w:cs="Arial" w:ascii="Arial" w:hAnsi="Arial"/>
          <w:sz w:val="20"/>
        </w:rPr>
      </w:pPr>
      <w:r>
        <w:rPr>
          <w:rFonts w:cs="Arial" w:ascii="Arial" w:hAnsi="Arial"/>
          <w:sz w:val="20"/>
        </w:rPr>
        <w:t>Communications</w:t>
        <w:tab/>
        <w:tab/>
      </w:r>
      <w:r>
        <w:rPr>
          <w:rFonts w:ascii="Wingdings" w:hAnsi="Wingdings"/>
          <w:sz w:val="20"/>
        </w:rPr>
        <w:t></w:t>
      </w:r>
      <w:r>
        <w:rPr>
          <w:rFonts w:cs="Arial" w:ascii="Arial" w:hAnsi="Arial"/>
          <w:sz w:val="20"/>
        </w:rPr>
        <w:t xml:space="preserve">  Result Reporting</w:t>
      </w:r>
    </w:p>
    <w:p>
      <w:pPr>
        <w:pStyle w:val="Normal"/>
        <w:numPr>
          <w:ilvl w:val="0"/>
          <w:numId w:val="13"/>
        </w:numPr>
        <w:rPr>
          <w:rFonts w:cs="Arial" w:ascii="Arial" w:hAnsi="Arial"/>
          <w:sz w:val="20"/>
        </w:rPr>
      </w:pPr>
      <w:r>
        <w:rPr>
          <w:rFonts w:cs="Arial" w:ascii="Arial" w:hAnsi="Arial"/>
          <w:sz w:val="20"/>
        </w:rPr>
        <w:t>Proficiency Testing</w:t>
        <w:tab/>
        <w:tab/>
      </w:r>
      <w:r>
        <w:rPr>
          <w:rFonts w:ascii="Wingdings" w:hAnsi="Wingdings"/>
          <w:sz w:val="20"/>
        </w:rPr>
        <w:t></w:t>
      </w:r>
      <w:r>
        <w:rPr>
          <w:rFonts w:cs="Arial" w:ascii="Arial" w:hAnsi="Arial"/>
          <w:sz w:val="20"/>
        </w:rPr>
        <w:t xml:space="preserve">  Safety</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Describe the incident:  (include multiple versions when applicable)</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_________________________________________________________________________</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Incident Reported By:</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t>_________________________________</w:t>
        <w:tab/>
        <w:t xml:space="preserve">        __________________________________</w:t>
      </w:r>
    </w:p>
    <w:p>
      <w:pPr>
        <w:pStyle w:val="Normal"/>
        <w:rPr>
          <w:rFonts w:cs="Arial" w:ascii="Arial" w:hAnsi="Arial"/>
          <w:i/>
          <w:sz w:val="20"/>
        </w:rPr>
      </w:pPr>
      <w:r>
        <w:rPr>
          <w:rFonts w:cs="Arial" w:ascii="Arial" w:hAnsi="Arial"/>
          <w:sz w:val="20"/>
        </w:rPr>
        <w:t>Signature</w:t>
        <w:tab/>
        <w:tab/>
        <w:tab/>
        <w:t xml:space="preserve">           Date</w:t>
        <w:tab/>
        <w:t xml:space="preserve">        Signature</w:t>
        <w:tab/>
        <w:tab/>
        <w:tab/>
        <w:tab/>
        <w:t xml:space="preserve">          Date</w:t>
      </w:r>
      <w:r>
        <w:rPr>
          <w:rFonts w:cs="Arial" w:ascii="Arial" w:hAnsi="Arial"/>
          <w:i/>
          <w:sz w:val="20"/>
        </w:rPr>
        <w:t xml:space="preserve">  </w:t>
      </w:r>
    </w:p>
    <w:p>
      <w:pPr>
        <w:pStyle w:val="Normal"/>
        <w:rPr>
          <w:rFonts w:cs="Arial" w:ascii="Arial" w:hAnsi="Arial"/>
          <w:sz w:val="22"/>
          <w:szCs w:val="22"/>
        </w:rPr>
      </w:pPr>
      <w:r>
        <w:rPr>
          <w:rFonts w:cs="Arial" w:ascii="Arial" w:hAnsi="Arial"/>
          <w:b/>
          <w:sz w:val="22"/>
          <w:szCs w:val="22"/>
        </w:rPr>
        <w:t>Initial Review Process:</w:t>
      </w:r>
      <w:r>
        <w:rPr>
          <w:rFonts w:cs="Arial" w:ascii="Arial" w:hAnsi="Arial"/>
          <w:sz w:val="22"/>
          <w:szCs w:val="22"/>
        </w:rPr>
        <w:t xml:space="preserve"> (To be completed by the Local Supervisor and/or Co-director and other essential personnel, as needed. Briefly describe the outcome of the incident investigation, include any necessary plan of corrective action or any policy change to be implemented.)</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Reviewer’s summary_________________________________________________________________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Signature ________________________________         Date 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b/>
          <w:sz w:val="22"/>
          <w:szCs w:val="22"/>
        </w:rPr>
        <w:t>Laboratory Director’s Review:</w:t>
      </w:r>
      <w:r>
        <w:rPr>
          <w:rFonts w:cs="Arial" w:ascii="Arial" w:hAnsi="Arial"/>
          <w:sz w:val="22"/>
          <w:szCs w:val="22"/>
        </w:rPr>
        <w:t xml:space="preserve"> (Following the initial local review and evaluation, please copy to the State Lab Director for review.)</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Director’s summary 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eastAsia="Arial" w:cs="Arial" w:ascii="Arial" w:hAnsi="Arial"/>
          <w:sz w:val="22"/>
          <w:szCs w:val="22"/>
        </w:rPr>
        <w:t xml:space="preserve"> </w:t>
      </w: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Signature ________________________________         Date 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b/>
          <w:sz w:val="22"/>
          <w:szCs w:val="22"/>
        </w:rPr>
        <w:t>Follow-up Review:</w:t>
      </w:r>
      <w:r>
        <w:rPr>
          <w:rFonts w:cs="Arial" w:ascii="Arial" w:hAnsi="Arial"/>
          <w:sz w:val="22"/>
          <w:szCs w:val="22"/>
        </w:rPr>
        <w:t xml:space="preserve"> (To be performed 3 months from the initial date filed. After the remedial action has been monitored and evaluated for effectiveness. If the incident has not been satisfactorily resolved, the Supervisor and/or Co-director should repeat the Initial Review Section, performing monthly reviews, and additional remedial action until satisfactory resolution is attained.)</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Has the Incident recurred since the Initial Review?</w:t>
      </w:r>
    </w:p>
    <w:p>
      <w:pPr>
        <w:pStyle w:val="Normal"/>
        <w:rPr>
          <w:rFonts w:cs="Arial" w:ascii="Arial" w:hAnsi="Arial"/>
          <w:sz w:val="22"/>
          <w:szCs w:val="22"/>
        </w:rPr>
      </w:pPr>
      <w:r>
        <w:rPr>
          <w:rFonts w:eastAsia="Arial" w:cs="Arial" w:ascii="Arial" w:hAnsi="Arial"/>
          <w:sz w:val="22"/>
          <w:szCs w:val="22"/>
        </w:rPr>
        <w:t xml:space="preserve">     </w:t>
      </w:r>
      <w:r>
        <w:rPr>
          <w:rFonts w:ascii="Wingdings" w:hAnsi="Wingdings"/>
          <w:sz w:val="22"/>
          <w:szCs w:val="22"/>
        </w:rPr>
        <w:t></w:t>
      </w:r>
      <w:r>
        <w:rPr>
          <w:rFonts w:eastAsia="Arial" w:cs="Arial" w:ascii="Arial" w:hAnsi="Arial"/>
          <w:sz w:val="22"/>
          <w:szCs w:val="22"/>
        </w:rPr>
        <w:t xml:space="preserve">  </w:t>
      </w:r>
      <w:r>
        <w:rPr>
          <w:rFonts w:cs="Arial" w:ascii="Arial" w:hAnsi="Arial"/>
          <w:sz w:val="22"/>
          <w:szCs w:val="22"/>
        </w:rPr>
        <w:t>YES</w:t>
      </w:r>
    </w:p>
    <w:p>
      <w:pPr>
        <w:pStyle w:val="Normal"/>
        <w:rPr>
          <w:rFonts w:cs="Arial" w:ascii="Arial" w:hAnsi="Arial"/>
          <w:sz w:val="22"/>
          <w:szCs w:val="22"/>
        </w:rPr>
      </w:pPr>
      <w:r>
        <w:rPr>
          <w:rFonts w:eastAsia="Arial" w:cs="Arial" w:ascii="Arial" w:hAnsi="Arial"/>
          <w:sz w:val="22"/>
          <w:szCs w:val="22"/>
        </w:rPr>
        <w:t xml:space="preserve">     </w:t>
      </w:r>
      <w:r>
        <w:rPr>
          <w:rFonts w:ascii="Wingdings" w:hAnsi="Wingdings"/>
          <w:sz w:val="22"/>
          <w:szCs w:val="22"/>
        </w:rPr>
        <w:t></w:t>
      </w:r>
      <w:r>
        <w:rPr>
          <w:rFonts w:eastAsia="Arial" w:cs="Arial" w:ascii="Arial" w:hAnsi="Arial"/>
          <w:sz w:val="22"/>
          <w:szCs w:val="22"/>
        </w:rPr>
        <w:t xml:space="preserve">   </w:t>
      </w:r>
      <w:r>
        <w:rPr>
          <w:rFonts w:cs="Arial" w:ascii="Arial" w:hAnsi="Arial"/>
          <w:sz w:val="22"/>
          <w:szCs w:val="22"/>
        </w:rPr>
        <w:t>NO</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Follow-up Reviewer’s summary 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_________________________________________________________________________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Signature ________________________________         Date _______________</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Filing the FINISHED Report:</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Signature ________________________________         Date _______________</w:t>
      </w:r>
    </w:p>
    <w:p>
      <w:pPr>
        <w:sectPr>
          <w:type w:val="continuous"/>
          <w:pgSz w:w="12240" w:h="15840"/>
          <w:pgMar w:left="1800" w:right="1440" w:header="0" w:top="1440" w:footer="720" w:bottom="1440" w:gutter="0"/>
          <w:formProt w:val="false"/>
          <w:textDirection w:val="lrTb"/>
          <w:docGrid w:type="default" w:linePitch="78" w:charSpace="0"/>
        </w:sectPr>
        <w:pStyle w:val="Normal"/>
        <w:rPr>
          <w:rFonts w:eastAsia="Arial" w:cs="Arial" w:ascii="Arial" w:hAnsi="Arial"/>
          <w:sz w:val="22"/>
          <w:szCs w:val="22"/>
        </w:rPr>
      </w:pPr>
      <w:r>
        <w:rPr>
          <w:rFonts w:eastAsia="Arial" w:cs="Arial" w:ascii="Arial" w:hAnsi="Arial"/>
          <w:sz w:val="22"/>
          <w:szCs w:val="22"/>
        </w:rPr>
        <w:t xml:space="preserve">  </w:t>
      </w:r>
    </w:p>
    <w:p>
      <w:pPr>
        <w:pStyle w:val="Heading2"/>
        <w:numPr>
          <w:ilvl w:val="1"/>
          <w:numId w:val="1"/>
        </w:numPr>
        <w:rPr>
          <w:rFonts w:cs="Arial" w:ascii="Arial" w:hAnsi="Arial"/>
        </w:rPr>
      </w:pPr>
      <w:bookmarkStart w:id="17" w:name="PostExpSourceIndividualForm"/>
      <w:bookmarkStart w:id="18" w:name="PostExpForm"/>
      <w:bookmarkEnd w:id="17"/>
      <w:bookmarkEnd w:id="18"/>
      <w:r>
        <w:rPr>
          <w:rFonts w:cs="Arial" w:ascii="Arial" w:hAnsi="Arial"/>
        </w:rPr>
        <w:t xml:space="preserve">POST-EXPOSURE INCIDENT </w:t>
      </w:r>
    </w:p>
    <w:p>
      <w:pPr>
        <w:pStyle w:val="Heading2"/>
        <w:numPr>
          <w:ilvl w:val="1"/>
          <w:numId w:val="1"/>
        </w:numPr>
        <w:rPr>
          <w:rFonts w:cs="Arial" w:ascii="Arial" w:hAnsi="Arial"/>
        </w:rPr>
      </w:pPr>
      <w:r>
        <w:rPr>
          <w:rFonts w:cs="Arial" w:ascii="Arial" w:hAnsi="Arial"/>
        </w:rPr>
        <w:t>SOURCE INDIVIDUAL CONSENT FORM</w:t>
      </w:r>
    </w:p>
    <w:p>
      <w:pPr>
        <w:pStyle w:val="Normal"/>
        <w:rPr>
          <w:rFonts w:cs="Arial" w:ascii="Arial" w:hAnsi="Arial"/>
          <w:b/>
          <w:bCs/>
        </w:rPr>
      </w:pPr>
      <w:bookmarkStart w:id="19" w:name="PostExpSourceIndividualForm"/>
      <w:bookmarkStart w:id="20" w:name="PostExpForm"/>
      <w:bookmarkStart w:id="21" w:name="PostExpSourceIndividualForm"/>
      <w:bookmarkStart w:id="22" w:name="PostExpForm"/>
      <w:bookmarkEnd w:id="21"/>
      <w:bookmarkEnd w:id="22"/>
      <w:r>
        <w:rPr>
          <w:rFonts w:cs="Arial" w:ascii="Arial" w:hAnsi="Arial"/>
          <w:b/>
          <w:bCs/>
        </w:rPr>
      </w:r>
    </w:p>
    <w:p>
      <w:pPr>
        <w:pStyle w:val="Normal"/>
        <w:rPr>
          <w:rFonts w:cs="Arial" w:ascii="Arial" w:hAnsi="Arial"/>
          <w:b/>
          <w:bCs/>
          <w:sz w:val="22"/>
          <w:szCs w:val="22"/>
        </w:rPr>
      </w:pPr>
      <w:r>
        <w:rPr>
          <w:rFonts w:cs="Arial" w:ascii="Arial" w:hAnsi="Arial"/>
          <w:b/>
          <w:bCs/>
          <w:sz w:val="22"/>
          <w:szCs w:val="22"/>
        </w:rPr>
        <w:t>___________________________________</w:t>
        <w:tab/>
        <w:tab/>
        <w:t>_________________________________</w:t>
      </w:r>
    </w:p>
    <w:p>
      <w:pPr>
        <w:pStyle w:val="Header"/>
        <w:rPr>
          <w:rFonts w:cs="Arial" w:ascii="Arial" w:hAnsi="Arial"/>
          <w:sz w:val="22"/>
          <w:szCs w:val="22"/>
        </w:rPr>
      </w:pPr>
      <w:r>
        <w:rPr>
          <w:rFonts w:cs="Arial" w:ascii="Arial" w:hAnsi="Arial"/>
          <w:sz w:val="22"/>
          <w:szCs w:val="22"/>
        </w:rPr>
        <w:t>Patient Name (PLEASE PRINT)</w:t>
        <w:tab/>
        <w:tab/>
        <w:tab/>
        <w:t>Social Security Number</w:t>
      </w:r>
    </w:p>
    <w:p>
      <w:pPr>
        <w:pStyle w:val="Normal"/>
        <w:rPr>
          <w:rFonts w:cs="Arial" w:ascii="Arial" w:hAnsi="Arial"/>
          <w:sz w:val="22"/>
          <w:szCs w:val="22"/>
        </w:rPr>
      </w:pPr>
      <w:r>
        <w:rPr>
          <w:rFonts w:cs="Arial" w:ascii="Arial" w:hAnsi="Arial"/>
          <w:sz w:val="22"/>
          <w:szCs w:val="22"/>
        </w:rPr>
      </w:r>
    </w:p>
    <w:p>
      <w:pPr>
        <w:pStyle w:val="Heading1"/>
        <w:numPr>
          <w:ilvl w:val="0"/>
          <w:numId w:val="1"/>
        </w:numPr>
        <w:rPr>
          <w:rFonts w:cs="Arial" w:ascii="Arial" w:hAnsi="Arial"/>
          <w:sz w:val="22"/>
          <w:szCs w:val="22"/>
        </w:rPr>
      </w:pPr>
      <w:r>
        <w:rPr>
          <w:rFonts w:cs="Arial" w:ascii="Arial" w:hAnsi="Arial"/>
          <w:sz w:val="22"/>
          <w:szCs w:val="22"/>
        </w:rPr>
        <w:t>Informed Consent to Blood Testing</w:t>
      </w:r>
    </w:p>
    <w:p>
      <w:pPr>
        <w:pStyle w:val="Normal"/>
        <w:rPr>
          <w:rFonts w:cs="Arial" w:ascii="Arial" w:hAnsi="Arial"/>
          <w:sz w:val="22"/>
          <w:szCs w:val="22"/>
        </w:rPr>
      </w:pPr>
      <w:r>
        <w:rPr>
          <w:rFonts w:cs="Arial" w:ascii="Arial" w:hAnsi="Arial"/>
          <w:sz w:val="22"/>
          <w:szCs w:val="22"/>
        </w:rPr>
        <w:t>I have been informed that an individual has been exposed to my blood or body fluids.  As a result of the exposure, I have been asked to permit my blood to be tested for HIV (known to cause AIDS), HBV and HCV.</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(Check One)</w:t>
      </w:r>
    </w:p>
    <w:p>
      <w:pPr>
        <w:pStyle w:val="Normal"/>
        <w:numPr>
          <w:ilvl w:val="0"/>
          <w:numId w:val="5"/>
        </w:numPr>
        <w:rPr>
          <w:rFonts w:cs="Arial" w:ascii="Arial" w:hAnsi="Arial"/>
          <w:sz w:val="22"/>
          <w:szCs w:val="22"/>
        </w:rPr>
      </w:pPr>
      <w:r>
        <w:rPr>
          <w:rFonts w:cs="Arial" w:ascii="Arial" w:hAnsi="Arial"/>
          <w:sz w:val="22"/>
          <w:szCs w:val="22"/>
        </w:rPr>
        <w:t>I hereby give my consent to such testing.</w:t>
      </w:r>
    </w:p>
    <w:p>
      <w:pPr>
        <w:pStyle w:val="Normal"/>
        <w:rPr>
          <w:rFonts w:cs="Arial" w:ascii="Arial" w:hAnsi="Arial"/>
          <w:sz w:val="22"/>
          <w:szCs w:val="22"/>
        </w:rPr>
      </w:pPr>
      <w:r>
        <w:rPr>
          <w:rFonts w:cs="Arial" w:ascii="Arial" w:hAnsi="Arial"/>
          <w:sz w:val="22"/>
          <w:szCs w:val="22"/>
        </w:rPr>
      </w:r>
    </w:p>
    <w:p>
      <w:pPr>
        <w:pStyle w:val="Normal"/>
        <w:numPr>
          <w:ilvl w:val="0"/>
          <w:numId w:val="5"/>
        </w:numPr>
        <w:rPr>
          <w:rFonts w:cs="Arial" w:ascii="Arial" w:hAnsi="Arial"/>
          <w:sz w:val="22"/>
          <w:szCs w:val="22"/>
        </w:rPr>
      </w:pPr>
      <w:r>
        <w:rPr>
          <w:rFonts w:cs="Arial" w:ascii="Arial" w:hAnsi="Arial"/>
          <w:sz w:val="22"/>
          <w:szCs w:val="22"/>
        </w:rPr>
        <w:t>I consent to have my blood tested for HBV, but I decline to have my blood tested for HIV at this time.  I understand that by choosing this option, a sample of my blood will be kept for 90 days, during which period I may change my mind and have my blood tested for HIV at that time.</w:t>
      </w:r>
    </w:p>
    <w:p>
      <w:pPr>
        <w:pStyle w:val="Normal"/>
        <w:rPr>
          <w:rFonts w:cs="Arial" w:ascii="Arial" w:hAnsi="Arial"/>
          <w:sz w:val="22"/>
          <w:szCs w:val="22"/>
        </w:rPr>
      </w:pPr>
      <w:r>
        <w:rPr>
          <w:rFonts w:cs="Arial" w:ascii="Arial" w:hAnsi="Arial"/>
          <w:sz w:val="22"/>
          <w:szCs w:val="22"/>
        </w:rPr>
      </w:r>
    </w:p>
    <w:p>
      <w:pPr>
        <w:pStyle w:val="Normal"/>
        <w:rPr>
          <w:rFonts w:cs="Arial" w:ascii="Arial" w:hAnsi="Arial"/>
          <w:sz w:val="22"/>
          <w:szCs w:val="22"/>
        </w:rPr>
      </w:pPr>
      <w:r>
        <w:rPr>
          <w:rFonts w:cs="Arial" w:ascii="Arial" w:hAnsi="Arial"/>
          <w:sz w:val="22"/>
          <w:szCs w:val="22"/>
        </w:rPr>
        <w:t>My consent is based on the understanding that:</w:t>
      </w:r>
    </w:p>
    <w:p>
      <w:pPr>
        <w:pStyle w:val="Normal"/>
        <w:numPr>
          <w:ilvl w:val="1"/>
          <w:numId w:val="5"/>
        </w:numPr>
        <w:ind w:left="684" w:right="0" w:hanging="342"/>
        <w:rPr>
          <w:rFonts w:cs="Arial" w:ascii="Arial" w:hAnsi="Arial"/>
          <w:sz w:val="22"/>
          <w:szCs w:val="22"/>
        </w:rPr>
      </w:pPr>
      <w:r>
        <w:rPr>
          <w:rFonts w:cs="Arial" w:ascii="Arial" w:hAnsi="Arial"/>
          <w:sz w:val="22"/>
          <w:szCs w:val="22"/>
        </w:rPr>
        <w:t>My test results will remain confidential and provided only to those who have a need to know in accordance with current federal, state, and local statutes.</w:t>
      </w:r>
    </w:p>
    <w:p>
      <w:pPr>
        <w:pStyle w:val="Normal"/>
        <w:numPr>
          <w:ilvl w:val="1"/>
          <w:numId w:val="5"/>
        </w:numPr>
        <w:ind w:left="684" w:right="0" w:hanging="342"/>
        <w:rPr>
          <w:rFonts w:cs="Arial" w:ascii="Arial" w:hAnsi="Arial"/>
          <w:sz w:val="22"/>
          <w:szCs w:val="22"/>
        </w:rPr>
      </w:pPr>
      <w:r>
        <w:rPr>
          <w:rFonts w:cs="Arial" w:ascii="Arial" w:hAnsi="Arial"/>
          <w:sz w:val="22"/>
          <w:szCs w:val="22"/>
        </w:rPr>
        <w:t>I have been provided with information concerning HIV and HBV, and understand the contents thereof.</w:t>
      </w:r>
    </w:p>
    <w:p>
      <w:pPr>
        <w:pStyle w:val="Normal"/>
        <w:numPr>
          <w:ilvl w:val="1"/>
          <w:numId w:val="5"/>
        </w:numPr>
        <w:ind w:left="684" w:right="0" w:hanging="342"/>
        <w:rPr>
          <w:rFonts w:cs="Arial" w:ascii="Arial" w:hAnsi="Arial"/>
          <w:sz w:val="22"/>
          <w:szCs w:val="22"/>
        </w:rPr>
      </w:pPr>
      <w:r>
        <w:rPr>
          <w:rFonts w:cs="Arial" w:ascii="Arial" w:hAnsi="Arial"/>
          <w:sz w:val="22"/>
          <w:szCs w:val="22"/>
        </w:rPr>
        <w:t>I have been given the opportunity to ask questions concerning HIV and HBV testing.</w:t>
      </w:r>
    </w:p>
    <w:p>
      <w:pPr>
        <w:pStyle w:val="Normal"/>
        <w:numPr>
          <w:ilvl w:val="1"/>
          <w:numId w:val="5"/>
        </w:numPr>
        <w:ind w:left="684" w:right="0" w:hanging="342"/>
        <w:rPr>
          <w:rFonts w:cs="Arial" w:ascii="Arial" w:hAnsi="Arial"/>
          <w:sz w:val="22"/>
          <w:szCs w:val="22"/>
        </w:rPr>
      </w:pPr>
      <w:r>
        <w:rPr>
          <w:rFonts w:cs="Arial" w:ascii="Arial" w:hAnsi="Arial"/>
          <w:sz w:val="22"/>
          <w:szCs w:val="22"/>
        </w:rPr>
        <w:t>I will receive a copy of all test results.</w:t>
      </w:r>
    </w:p>
    <w:p>
      <w:pPr>
        <w:pStyle w:val="Normal"/>
        <w:rPr>
          <w:rFonts w:cs="Arial" w:ascii="Arial" w:hAnsi="Arial"/>
          <w:sz w:val="22"/>
          <w:szCs w:val="22"/>
        </w:rPr>
      </w:pPr>
      <w:r>
        <w:rPr>
          <w:rFonts w:cs="Arial" w:ascii="Arial" w:hAnsi="Arial"/>
          <w:sz w:val="22"/>
          <w:szCs w:val="22"/>
        </w:rPr>
      </w:r>
    </w:p>
    <w:p>
      <w:pPr>
        <w:pStyle w:val="Normal"/>
        <w:rPr>
          <w:rFonts w:cs="Arial" w:ascii="Arial" w:hAnsi="Arial"/>
          <w:b/>
          <w:bCs/>
          <w:sz w:val="22"/>
          <w:szCs w:val="22"/>
        </w:rPr>
      </w:pPr>
      <w:r>
        <w:rPr>
          <w:rFonts w:cs="Arial" w:ascii="Arial" w:hAnsi="Arial"/>
          <w:b/>
          <w:bCs/>
          <w:sz w:val="22"/>
          <w:szCs w:val="22"/>
        </w:rPr>
        <w:t>___________________________________</w:t>
        <w:tab/>
        <w:tab/>
        <w:t>_________________________________</w:t>
      </w:r>
    </w:p>
    <w:p>
      <w:pPr>
        <w:pStyle w:val="Header"/>
        <w:rPr>
          <w:rFonts w:cs="Arial" w:ascii="Arial" w:hAnsi="Arial"/>
          <w:sz w:val="22"/>
          <w:szCs w:val="22"/>
        </w:rPr>
      </w:pPr>
      <w:r>
        <w:rPr>
          <w:rFonts w:cs="Arial" w:ascii="Arial" w:hAnsi="Arial"/>
          <w:sz w:val="22"/>
          <w:szCs w:val="22"/>
        </w:rPr>
        <w:t>Signed</w:t>
        <w:tab/>
        <w:tab/>
        <w:tab/>
        <w:tab/>
        <w:tab/>
        <w:tab/>
        <w:tab/>
        <w:t>Date</w:t>
      </w:r>
    </w:p>
    <w:p>
      <w:pPr>
        <w:pStyle w:val="Header"/>
        <w:rPr>
          <w:rFonts w:cs="Arial" w:ascii="Arial" w:hAnsi="Arial"/>
          <w:sz w:val="22"/>
          <w:szCs w:val="22"/>
        </w:rPr>
      </w:pPr>
      <w:r>
        <w:rPr>
          <w:rFonts w:cs="Arial" w:ascii="Arial" w:hAnsi="Arial"/>
          <w:sz w:val="22"/>
          <w:szCs w:val="22"/>
        </w:rPr>
      </w:r>
    </w:p>
    <w:p>
      <w:pPr>
        <w:pStyle w:val="Header"/>
        <w:rPr>
          <w:rFonts w:cs="Arial" w:ascii="Arial" w:hAnsi="Arial"/>
          <w:b/>
          <w:bCs/>
          <w:sz w:val="22"/>
          <w:szCs w:val="22"/>
        </w:rPr>
      </w:pPr>
      <w:r>
        <w:rPr>
          <w:rFonts w:cs="Arial" w:ascii="Arial" w:hAnsi="Arial"/>
          <w:b/>
          <w:bCs/>
          <w:sz w:val="22"/>
          <w:szCs w:val="22"/>
        </w:rPr>
        <w:t>Employer’s Representative</w:t>
      </w:r>
    </w:p>
    <w:p>
      <w:pPr>
        <w:pStyle w:val="Header"/>
        <w:rPr>
          <w:rFonts w:cs="Arial" w:ascii="Arial" w:hAnsi="Arial"/>
          <w:b/>
          <w:bCs/>
          <w:sz w:val="22"/>
          <w:szCs w:val="22"/>
        </w:rPr>
      </w:pPr>
      <w:r>
        <w:rPr>
          <w:rFonts w:cs="Arial" w:ascii="Arial" w:hAnsi="Arial"/>
          <w:b/>
          <w:bCs/>
          <w:sz w:val="22"/>
          <w:szCs w:val="22"/>
        </w:rPr>
      </w:r>
    </w:p>
    <w:p>
      <w:pPr>
        <w:pStyle w:val="Header"/>
        <w:rPr>
          <w:rFonts w:cs="Arial" w:ascii="Arial" w:hAnsi="Arial"/>
          <w:sz w:val="22"/>
          <w:szCs w:val="22"/>
        </w:rPr>
      </w:pPr>
      <w:r>
        <w:rPr>
          <w:rFonts w:cs="Arial" w:ascii="Arial" w:hAnsi="Arial"/>
          <w:sz w:val="22"/>
          <w:szCs w:val="22"/>
        </w:rPr>
        <w:t>I certify that the above-named individual received a copy of the HIV/HBV information sheets and has had the contents thereof fully explained.</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__________________________</w:t>
        <w:tab/>
        <w:tab/>
        <w:t>_______________________________________</w:t>
      </w:r>
    </w:p>
    <w:p>
      <w:pPr>
        <w:pStyle w:val="Header"/>
        <w:rPr>
          <w:rFonts w:cs="Arial" w:ascii="Arial" w:hAnsi="Arial"/>
          <w:sz w:val="22"/>
          <w:szCs w:val="22"/>
        </w:rPr>
      </w:pPr>
      <w:r>
        <w:rPr>
          <w:rFonts w:cs="Arial" w:ascii="Arial" w:hAnsi="Arial"/>
          <w:sz w:val="22"/>
          <w:szCs w:val="22"/>
        </w:rPr>
        <w:t>Date</w:t>
        <w:tab/>
        <w:tab/>
        <w:tab/>
        <w:tab/>
        <w:tab/>
        <w:tab/>
        <w:t>Employer’s Representative (PLEASE PRINT)</w:t>
      </w:r>
    </w:p>
    <w:p>
      <w:pPr>
        <w:pStyle w:val="Header"/>
        <w:rPr>
          <w:rFonts w:cs="Arial" w:ascii="Arial" w:hAnsi="Arial"/>
          <w:sz w:val="22"/>
          <w:szCs w:val="22"/>
        </w:rPr>
      </w:pPr>
      <w:r>
        <w:rPr>
          <w:rFonts w:cs="Arial" w:ascii="Arial" w:hAnsi="Arial"/>
          <w:sz w:val="22"/>
          <w:szCs w:val="22"/>
        </w:rPr>
        <w:tab/>
        <w:tab/>
        <w:tab/>
        <w:tab/>
        <w:tab/>
        <w:tab/>
      </w:r>
    </w:p>
    <w:p>
      <w:pPr>
        <w:pStyle w:val="Header"/>
        <w:rPr>
          <w:rFonts w:cs="Arial" w:ascii="Arial" w:hAnsi="Arial"/>
          <w:sz w:val="22"/>
          <w:szCs w:val="22"/>
        </w:rPr>
      </w:pPr>
      <w:r>
        <w:rPr>
          <w:rFonts w:cs="Arial" w:ascii="Arial" w:hAnsi="Arial"/>
          <w:sz w:val="22"/>
          <w:szCs w:val="22"/>
        </w:rPr>
        <w:tab/>
        <w:tab/>
        <w:tab/>
        <w:tab/>
        <w:tab/>
        <w:tab/>
        <w:t>_______________________________________</w:t>
      </w:r>
    </w:p>
    <w:p>
      <w:pPr>
        <w:pStyle w:val="Header"/>
        <w:rPr>
          <w:rFonts w:cs="Arial" w:ascii="Arial" w:hAnsi="Arial"/>
          <w:sz w:val="22"/>
          <w:szCs w:val="22"/>
        </w:rPr>
      </w:pPr>
      <w:r>
        <w:rPr>
          <w:rFonts w:cs="Arial" w:ascii="Arial" w:hAnsi="Arial"/>
          <w:sz w:val="22"/>
          <w:szCs w:val="22"/>
        </w:rPr>
        <w:tab/>
        <w:tab/>
        <w:tab/>
        <w:tab/>
        <w:tab/>
        <w:tab/>
        <w:t>Title</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ab/>
        <w:tab/>
        <w:tab/>
        <w:tab/>
        <w:tab/>
        <w:tab/>
        <w:t>_______________________________________</w:t>
      </w:r>
    </w:p>
    <w:p>
      <w:pPr>
        <w:pStyle w:val="Header"/>
        <w:rPr>
          <w:rFonts w:cs="Arial" w:ascii="Arial" w:hAnsi="Arial"/>
          <w:sz w:val="22"/>
          <w:szCs w:val="22"/>
        </w:rPr>
      </w:pPr>
      <w:r>
        <w:rPr>
          <w:rFonts w:cs="Arial" w:ascii="Arial" w:hAnsi="Arial"/>
          <w:sz w:val="22"/>
          <w:szCs w:val="22"/>
        </w:rPr>
        <w:tab/>
        <w:tab/>
        <w:tab/>
        <w:tab/>
        <w:tab/>
        <w:tab/>
        <w:t>Signature</w:t>
      </w:r>
    </w:p>
    <w:p>
      <w:pPr>
        <w:pStyle w:val="Header"/>
        <w:rPr>
          <w:rFonts w:cs="Arial" w:ascii="Arial" w:hAnsi="Arial"/>
          <w:sz w:val="22"/>
          <w:szCs w:val="22"/>
        </w:rPr>
      </w:pPr>
      <w:r>
        <w:rPr>
          <w:rFonts w:cs="Arial" w:ascii="Arial" w:hAnsi="Arial"/>
          <w:sz w:val="22"/>
          <w:szCs w:val="22"/>
        </w:rPr>
      </w:r>
    </w:p>
    <w:p>
      <w:pPr>
        <w:sectPr>
          <w:footerReference w:type="default" r:id="rId7"/>
          <w:type w:val="nextPage"/>
          <w:pgSz w:w="12240" w:h="15840"/>
          <w:pgMar w:left="1440" w:right="1440" w:header="0" w:top="1440" w:footer="720" w:bottom="1440" w:gutter="0"/>
          <w:pgNumType w:fmt="decimal"/>
          <w:formProt w:val="false"/>
          <w:textDirection w:val="lrTb"/>
          <w:docGrid w:type="default" w:linePitch="78" w:charSpace="0"/>
        </w:sectPr>
        <w:pStyle w:val="Header"/>
        <w:rPr>
          <w:rFonts w:cs="Arial" w:ascii="Arial" w:hAnsi="Arial"/>
          <w:sz w:val="22"/>
          <w:szCs w:val="22"/>
        </w:rPr>
      </w:pPr>
      <w:r>
        <w:rPr>
          <w:rFonts w:cs="Arial" w:ascii="Arial" w:hAnsi="Arial"/>
          <w:sz w:val="22"/>
          <w:szCs w:val="22"/>
        </w:rPr>
        <w:t>This document will be retained in the exposed employee’s medical file.</w:t>
      </w:r>
    </w:p>
    <w:p>
      <w:pPr>
        <w:pStyle w:val="Header"/>
        <w:jc w:val="center"/>
        <w:rPr>
          <w:rFonts w:cs="Arial" w:ascii="Arial" w:hAnsi="Arial"/>
          <w:b/>
          <w:bCs/>
          <w:sz w:val="30"/>
        </w:rPr>
      </w:pPr>
      <w:bookmarkStart w:id="23" w:name="PostExpEmployeeForm"/>
      <w:bookmarkEnd w:id="23"/>
      <w:r>
        <w:rPr>
          <w:rFonts w:cs="Arial" w:ascii="Arial" w:hAnsi="Arial"/>
          <w:b/>
          <w:bCs/>
          <w:sz w:val="30"/>
        </w:rPr>
        <w:t>POST-EXPOSURE INCIDENT</w:t>
      </w:r>
    </w:p>
    <w:p>
      <w:pPr>
        <w:pStyle w:val="Header"/>
        <w:jc w:val="center"/>
        <w:rPr>
          <w:rFonts w:cs="Arial" w:ascii="Arial" w:hAnsi="Arial"/>
          <w:b/>
          <w:bCs/>
          <w:sz w:val="30"/>
        </w:rPr>
      </w:pPr>
      <w:r>
        <w:rPr>
          <w:rFonts w:cs="Arial" w:ascii="Arial" w:hAnsi="Arial"/>
          <w:b/>
          <w:bCs/>
          <w:sz w:val="30"/>
        </w:rPr>
        <w:t>EXPOSED EMPLOYEE CONSENT FORM</w:t>
      </w:r>
    </w:p>
    <w:p>
      <w:pPr>
        <w:pStyle w:val="Header"/>
        <w:jc w:val="center"/>
        <w:rPr>
          <w:rFonts w:cs="Arial" w:ascii="Arial" w:hAnsi="Arial"/>
        </w:rPr>
      </w:pPr>
      <w:bookmarkStart w:id="24" w:name="PostExpEmployeeForm"/>
      <w:bookmarkStart w:id="25" w:name="PostExpEmployeeForm"/>
      <w:bookmarkEnd w:id="25"/>
      <w:r>
        <w:rPr>
          <w:rFonts w:cs="Arial" w:ascii="Arial" w:hAnsi="Arial"/>
        </w:rPr>
      </w:r>
    </w:p>
    <w:p>
      <w:pPr>
        <w:pStyle w:val="Normal"/>
        <w:rPr>
          <w:rFonts w:cs="Arial" w:ascii="Arial" w:hAnsi="Arial"/>
          <w:b/>
          <w:bCs/>
          <w:sz w:val="22"/>
          <w:szCs w:val="22"/>
        </w:rPr>
      </w:pPr>
      <w:r>
        <w:rPr>
          <w:rFonts w:cs="Arial" w:ascii="Arial" w:hAnsi="Arial"/>
          <w:b/>
          <w:bCs/>
          <w:sz w:val="22"/>
          <w:szCs w:val="22"/>
        </w:rPr>
        <w:t>___________________________________</w:t>
        <w:tab/>
        <w:tab/>
        <w:t>_________________________________</w:t>
      </w:r>
    </w:p>
    <w:p>
      <w:pPr>
        <w:pStyle w:val="Header"/>
        <w:rPr>
          <w:rFonts w:cs="Arial" w:ascii="Arial" w:hAnsi="Arial"/>
          <w:sz w:val="22"/>
          <w:szCs w:val="22"/>
        </w:rPr>
      </w:pPr>
      <w:r>
        <w:rPr>
          <w:rFonts w:cs="Arial" w:ascii="Arial" w:hAnsi="Arial"/>
          <w:sz w:val="22"/>
          <w:szCs w:val="22"/>
        </w:rPr>
        <w:t>Employee Name (PLEASE PRINT)</w:t>
        <w:tab/>
        <w:tab/>
        <w:tab/>
        <w:t>Social Security Number</w:t>
      </w:r>
    </w:p>
    <w:p>
      <w:pPr>
        <w:pStyle w:val="Header"/>
        <w:rPr>
          <w:rFonts w:cs="Arial" w:ascii="Arial" w:hAnsi="Arial"/>
          <w:sz w:val="22"/>
          <w:szCs w:val="22"/>
        </w:rPr>
      </w:pPr>
      <w:r>
        <w:rPr>
          <w:rFonts w:cs="Arial" w:ascii="Arial" w:hAnsi="Arial"/>
          <w:sz w:val="22"/>
          <w:szCs w:val="22"/>
        </w:rPr>
      </w:r>
    </w:p>
    <w:p>
      <w:pPr>
        <w:pStyle w:val="Header"/>
        <w:rPr>
          <w:rFonts w:cs="Arial" w:ascii="Arial" w:hAnsi="Arial"/>
          <w:b/>
          <w:bCs/>
          <w:sz w:val="22"/>
          <w:szCs w:val="22"/>
        </w:rPr>
      </w:pPr>
      <w:r>
        <w:rPr>
          <w:rFonts w:cs="Arial" w:ascii="Arial" w:hAnsi="Arial"/>
          <w:b/>
          <w:bCs/>
          <w:sz w:val="22"/>
          <w:szCs w:val="22"/>
        </w:rPr>
        <w:t>Employee Consent to Blood Testing</w:t>
      </w:r>
    </w:p>
    <w:p>
      <w:pPr>
        <w:pStyle w:val="Header"/>
        <w:rPr>
          <w:rFonts w:cs="Arial" w:ascii="Arial" w:hAnsi="Arial"/>
          <w:sz w:val="22"/>
          <w:szCs w:val="22"/>
        </w:rPr>
      </w:pPr>
      <w:r>
        <w:rPr>
          <w:rFonts w:cs="Arial" w:ascii="Arial" w:hAnsi="Arial"/>
          <w:sz w:val="22"/>
          <w:szCs w:val="22"/>
        </w:rPr>
        <w:t>As a result of my exposure to blood or other potentially infectious material, it is recommended that I have my blood tested for HIV (known to cause AIDS), HBV and HCV.</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(Check One)</w:t>
      </w:r>
    </w:p>
    <w:p>
      <w:pPr>
        <w:pStyle w:val="Header"/>
        <w:numPr>
          <w:ilvl w:val="0"/>
          <w:numId w:val="12"/>
        </w:numPr>
        <w:rPr>
          <w:rFonts w:cs="Arial" w:ascii="Arial" w:hAnsi="Arial"/>
          <w:sz w:val="22"/>
          <w:szCs w:val="22"/>
        </w:rPr>
      </w:pPr>
      <w:r>
        <w:rPr>
          <w:rFonts w:cs="Arial" w:ascii="Arial" w:hAnsi="Arial"/>
          <w:sz w:val="22"/>
          <w:szCs w:val="22"/>
        </w:rPr>
        <w:t>I hereby give my consent to such testing.</w:t>
      </w:r>
    </w:p>
    <w:p>
      <w:pPr>
        <w:pStyle w:val="Header"/>
        <w:rPr>
          <w:rFonts w:cs="Arial" w:ascii="Arial" w:hAnsi="Arial"/>
          <w:sz w:val="22"/>
          <w:szCs w:val="22"/>
        </w:rPr>
      </w:pPr>
      <w:r>
        <w:rPr>
          <w:rFonts w:cs="Arial" w:ascii="Arial" w:hAnsi="Arial"/>
          <w:sz w:val="22"/>
          <w:szCs w:val="22"/>
        </w:rPr>
      </w:r>
    </w:p>
    <w:p>
      <w:pPr>
        <w:pStyle w:val="Header"/>
        <w:numPr>
          <w:ilvl w:val="0"/>
          <w:numId w:val="12"/>
        </w:numPr>
        <w:rPr>
          <w:rFonts w:cs="Arial" w:ascii="Arial" w:hAnsi="Arial"/>
          <w:sz w:val="22"/>
          <w:szCs w:val="22"/>
        </w:rPr>
      </w:pPr>
      <w:r>
        <w:rPr>
          <w:rFonts w:cs="Arial" w:ascii="Arial" w:hAnsi="Arial"/>
          <w:sz w:val="22"/>
          <w:szCs w:val="22"/>
        </w:rPr>
        <w:t>I consent to have my blood tested for HBV, but I decline to have my blood tested for HIV at this time.  I understand that by choosing this option, a sample of my blood will be kept for 90 days, during which period I may change my mind and have my blood tested for HIV at that time.</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My consent is based on the understanding that:</w:t>
      </w:r>
    </w:p>
    <w:p>
      <w:pPr>
        <w:pStyle w:val="Header"/>
        <w:numPr>
          <w:ilvl w:val="1"/>
          <w:numId w:val="12"/>
        </w:numPr>
        <w:ind w:left="684" w:right="0" w:hanging="342"/>
        <w:rPr>
          <w:rFonts w:cs="Arial" w:ascii="Arial" w:hAnsi="Arial"/>
          <w:sz w:val="22"/>
          <w:szCs w:val="22"/>
        </w:rPr>
      </w:pPr>
      <w:r>
        <w:rPr>
          <w:rFonts w:cs="Arial" w:ascii="Arial" w:hAnsi="Arial"/>
          <w:sz w:val="22"/>
          <w:szCs w:val="22"/>
        </w:rPr>
        <w:t>My test results will remain confidential and provided only to those who have a need to know in accordance with current federal, state, and local statutes.</w:t>
      </w:r>
    </w:p>
    <w:p>
      <w:pPr>
        <w:pStyle w:val="Header"/>
        <w:numPr>
          <w:ilvl w:val="1"/>
          <w:numId w:val="12"/>
        </w:numPr>
        <w:ind w:left="684" w:right="0" w:hanging="342"/>
        <w:rPr>
          <w:rFonts w:cs="Arial" w:ascii="Arial" w:hAnsi="Arial"/>
          <w:sz w:val="22"/>
          <w:szCs w:val="22"/>
        </w:rPr>
      </w:pPr>
      <w:r>
        <w:rPr>
          <w:rFonts w:cs="Arial" w:ascii="Arial" w:hAnsi="Arial"/>
          <w:sz w:val="22"/>
          <w:szCs w:val="22"/>
        </w:rPr>
        <w:t>I will be provided with counseling whether the tests are negative or positive.</w:t>
      </w:r>
    </w:p>
    <w:p>
      <w:pPr>
        <w:pStyle w:val="Header"/>
        <w:numPr>
          <w:ilvl w:val="1"/>
          <w:numId w:val="12"/>
        </w:numPr>
        <w:ind w:left="684" w:right="0" w:hanging="342"/>
        <w:rPr>
          <w:rFonts w:cs="Arial" w:ascii="Arial" w:hAnsi="Arial"/>
          <w:sz w:val="22"/>
          <w:szCs w:val="22"/>
        </w:rPr>
      </w:pPr>
      <w:r>
        <w:rPr>
          <w:rFonts w:cs="Arial" w:ascii="Arial" w:hAnsi="Arial"/>
          <w:sz w:val="22"/>
          <w:szCs w:val="22"/>
        </w:rPr>
        <w:t>I have been provided with information concerning HIV and HBV, and understand the contents thereof.</w:t>
      </w:r>
    </w:p>
    <w:p>
      <w:pPr>
        <w:pStyle w:val="Header"/>
        <w:numPr>
          <w:ilvl w:val="1"/>
          <w:numId w:val="12"/>
        </w:numPr>
        <w:ind w:left="684" w:right="0" w:hanging="342"/>
        <w:rPr>
          <w:rFonts w:cs="Arial" w:ascii="Arial" w:hAnsi="Arial"/>
          <w:sz w:val="22"/>
          <w:szCs w:val="22"/>
        </w:rPr>
      </w:pPr>
      <w:r>
        <w:rPr>
          <w:rFonts w:cs="Arial" w:ascii="Arial" w:hAnsi="Arial"/>
          <w:sz w:val="22"/>
          <w:szCs w:val="22"/>
        </w:rPr>
        <w:t>I have been given the opportunity to ask questions concerning HIV and HBV testing.</w:t>
      </w:r>
    </w:p>
    <w:p>
      <w:pPr>
        <w:pStyle w:val="Header"/>
        <w:numPr>
          <w:ilvl w:val="1"/>
          <w:numId w:val="12"/>
        </w:numPr>
        <w:ind w:left="684" w:right="0" w:hanging="342"/>
        <w:rPr>
          <w:rFonts w:cs="Arial" w:ascii="Arial" w:hAnsi="Arial"/>
          <w:sz w:val="22"/>
          <w:szCs w:val="22"/>
        </w:rPr>
      </w:pPr>
      <w:r>
        <w:rPr>
          <w:rFonts w:cs="Arial" w:ascii="Arial" w:hAnsi="Arial"/>
          <w:sz w:val="22"/>
          <w:szCs w:val="22"/>
        </w:rPr>
        <w:t>I have received risk behavior guidelines concerning HIV.</w:t>
      </w:r>
    </w:p>
    <w:p>
      <w:pPr>
        <w:pStyle w:val="Header"/>
        <w:numPr>
          <w:ilvl w:val="1"/>
          <w:numId w:val="12"/>
        </w:numPr>
        <w:ind w:left="684" w:right="0" w:hanging="342"/>
        <w:rPr>
          <w:rFonts w:cs="Arial" w:ascii="Arial" w:hAnsi="Arial"/>
          <w:sz w:val="22"/>
          <w:szCs w:val="22"/>
        </w:rPr>
      </w:pPr>
      <w:r>
        <w:rPr>
          <w:rFonts w:cs="Arial" w:ascii="Arial" w:hAnsi="Arial"/>
          <w:sz w:val="22"/>
          <w:szCs w:val="22"/>
        </w:rPr>
        <w:t>I will receive a copy of all test results.</w:t>
      </w:r>
    </w:p>
    <w:p>
      <w:pPr>
        <w:pStyle w:val="Header"/>
        <w:rPr>
          <w:rFonts w:cs="Arial" w:ascii="Arial" w:hAnsi="Arial"/>
          <w:sz w:val="22"/>
          <w:szCs w:val="22"/>
        </w:rPr>
      </w:pPr>
      <w:r>
        <w:rPr>
          <w:rFonts w:cs="Arial" w:ascii="Arial" w:hAnsi="Arial"/>
          <w:sz w:val="22"/>
          <w:szCs w:val="22"/>
        </w:rPr>
      </w:r>
    </w:p>
    <w:p>
      <w:pPr>
        <w:pStyle w:val="Normal"/>
        <w:rPr>
          <w:rFonts w:cs="Arial" w:ascii="Arial" w:hAnsi="Arial"/>
          <w:b/>
          <w:bCs/>
          <w:sz w:val="22"/>
          <w:szCs w:val="22"/>
        </w:rPr>
      </w:pPr>
      <w:r>
        <w:rPr>
          <w:rFonts w:cs="Arial" w:ascii="Arial" w:hAnsi="Arial"/>
          <w:b/>
          <w:bCs/>
          <w:sz w:val="22"/>
          <w:szCs w:val="22"/>
        </w:rPr>
        <w:t>___________________________________</w:t>
        <w:tab/>
        <w:tab/>
        <w:t>_________________________________</w:t>
      </w:r>
    </w:p>
    <w:p>
      <w:pPr>
        <w:pStyle w:val="Header"/>
        <w:rPr>
          <w:rFonts w:cs="Arial" w:ascii="Arial" w:hAnsi="Arial"/>
          <w:sz w:val="22"/>
          <w:szCs w:val="22"/>
        </w:rPr>
      </w:pPr>
      <w:r>
        <w:rPr>
          <w:rFonts w:cs="Arial" w:ascii="Arial" w:hAnsi="Arial"/>
          <w:sz w:val="22"/>
          <w:szCs w:val="22"/>
        </w:rPr>
        <w:t>Signed</w:t>
        <w:tab/>
        <w:tab/>
        <w:tab/>
        <w:tab/>
        <w:tab/>
        <w:tab/>
        <w:tab/>
        <w:t>Date</w:t>
      </w:r>
    </w:p>
    <w:p>
      <w:pPr>
        <w:pStyle w:val="Header"/>
        <w:rPr>
          <w:rFonts w:cs="Arial" w:ascii="Arial" w:hAnsi="Arial"/>
          <w:sz w:val="22"/>
          <w:szCs w:val="22"/>
        </w:rPr>
      </w:pPr>
      <w:r>
        <w:rPr>
          <w:rFonts w:cs="Arial" w:ascii="Arial" w:hAnsi="Arial"/>
          <w:sz w:val="22"/>
          <w:szCs w:val="22"/>
        </w:rPr>
      </w:r>
    </w:p>
    <w:p>
      <w:pPr>
        <w:pStyle w:val="Header"/>
        <w:rPr>
          <w:rFonts w:cs="Arial" w:ascii="Arial" w:hAnsi="Arial"/>
          <w:b/>
          <w:bCs/>
          <w:sz w:val="22"/>
          <w:szCs w:val="22"/>
        </w:rPr>
      </w:pPr>
      <w:r>
        <w:rPr>
          <w:rFonts w:cs="Arial" w:ascii="Arial" w:hAnsi="Arial"/>
          <w:b/>
          <w:bCs/>
          <w:sz w:val="22"/>
          <w:szCs w:val="22"/>
        </w:rPr>
        <w:t>Employer’s Representative</w:t>
      </w:r>
    </w:p>
    <w:p>
      <w:pPr>
        <w:pStyle w:val="Header"/>
        <w:rPr>
          <w:rFonts w:cs="Arial" w:ascii="Arial" w:hAnsi="Arial"/>
          <w:b/>
          <w:bCs/>
          <w:sz w:val="22"/>
          <w:szCs w:val="22"/>
        </w:rPr>
      </w:pPr>
      <w:r>
        <w:rPr>
          <w:rFonts w:cs="Arial" w:ascii="Arial" w:hAnsi="Arial"/>
          <w:b/>
          <w:bCs/>
          <w:sz w:val="22"/>
          <w:szCs w:val="22"/>
        </w:rPr>
      </w:r>
    </w:p>
    <w:p>
      <w:pPr>
        <w:pStyle w:val="Header"/>
        <w:rPr>
          <w:rFonts w:cs="Arial" w:ascii="Arial" w:hAnsi="Arial"/>
          <w:sz w:val="22"/>
          <w:szCs w:val="22"/>
        </w:rPr>
      </w:pPr>
      <w:r>
        <w:rPr>
          <w:rFonts w:cs="Arial" w:ascii="Arial" w:hAnsi="Arial"/>
          <w:sz w:val="22"/>
          <w:szCs w:val="22"/>
        </w:rPr>
        <w:t>I certify that the above-named individual received a copy of the HIV/HBV information sheets and has had the contents thereof fully explained.</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__________________________</w:t>
        <w:tab/>
        <w:tab/>
        <w:t>_______________________________________</w:t>
      </w:r>
    </w:p>
    <w:p>
      <w:pPr>
        <w:pStyle w:val="Header"/>
        <w:rPr>
          <w:rFonts w:cs="Arial" w:ascii="Arial" w:hAnsi="Arial"/>
          <w:sz w:val="22"/>
          <w:szCs w:val="22"/>
        </w:rPr>
      </w:pPr>
      <w:r>
        <w:rPr>
          <w:rFonts w:cs="Arial" w:ascii="Arial" w:hAnsi="Arial"/>
          <w:sz w:val="22"/>
          <w:szCs w:val="22"/>
        </w:rPr>
        <w:t>Date</w:t>
        <w:tab/>
        <w:tab/>
        <w:tab/>
        <w:tab/>
        <w:tab/>
        <w:tab/>
        <w:t>Employer’s Representative (PLEASE PRINT)</w:t>
      </w:r>
    </w:p>
    <w:p>
      <w:pPr>
        <w:pStyle w:val="Header"/>
        <w:rPr>
          <w:rFonts w:cs="Arial" w:ascii="Arial" w:hAnsi="Arial"/>
          <w:sz w:val="22"/>
          <w:szCs w:val="22"/>
        </w:rPr>
      </w:pPr>
      <w:r>
        <w:rPr>
          <w:rFonts w:cs="Arial" w:ascii="Arial" w:hAnsi="Arial"/>
          <w:sz w:val="22"/>
          <w:szCs w:val="22"/>
        </w:rPr>
        <w:tab/>
        <w:tab/>
        <w:tab/>
        <w:tab/>
        <w:tab/>
        <w:tab/>
      </w:r>
    </w:p>
    <w:p>
      <w:pPr>
        <w:pStyle w:val="Header"/>
        <w:rPr>
          <w:rFonts w:cs="Arial" w:ascii="Arial" w:hAnsi="Arial"/>
          <w:sz w:val="22"/>
          <w:szCs w:val="22"/>
        </w:rPr>
      </w:pPr>
      <w:r>
        <w:rPr>
          <w:rFonts w:cs="Arial" w:ascii="Arial" w:hAnsi="Arial"/>
          <w:sz w:val="22"/>
          <w:szCs w:val="22"/>
        </w:rPr>
        <w:tab/>
        <w:tab/>
        <w:tab/>
        <w:tab/>
        <w:tab/>
        <w:tab/>
        <w:t>_______________________________________</w:t>
      </w:r>
    </w:p>
    <w:p>
      <w:pPr>
        <w:pStyle w:val="Header"/>
        <w:rPr>
          <w:rFonts w:cs="Arial" w:ascii="Arial" w:hAnsi="Arial"/>
          <w:sz w:val="22"/>
          <w:szCs w:val="22"/>
        </w:rPr>
      </w:pPr>
      <w:r>
        <w:rPr>
          <w:rFonts w:cs="Arial" w:ascii="Arial" w:hAnsi="Arial"/>
          <w:sz w:val="22"/>
          <w:szCs w:val="22"/>
        </w:rPr>
        <w:tab/>
        <w:tab/>
        <w:tab/>
        <w:tab/>
        <w:tab/>
        <w:tab/>
        <w:t>Title</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ab/>
        <w:tab/>
        <w:tab/>
        <w:tab/>
        <w:tab/>
        <w:tab/>
        <w:t>_______________________________________</w:t>
      </w:r>
    </w:p>
    <w:p>
      <w:pPr>
        <w:pStyle w:val="Header"/>
        <w:rPr>
          <w:rFonts w:cs="Arial" w:ascii="Arial" w:hAnsi="Arial"/>
          <w:sz w:val="22"/>
          <w:szCs w:val="22"/>
        </w:rPr>
      </w:pPr>
      <w:r>
        <w:rPr>
          <w:rFonts w:cs="Arial" w:ascii="Arial" w:hAnsi="Arial"/>
          <w:sz w:val="22"/>
          <w:szCs w:val="22"/>
        </w:rPr>
        <w:tab/>
        <w:tab/>
        <w:tab/>
        <w:tab/>
        <w:tab/>
        <w:tab/>
        <w:t>Signature</w:t>
      </w:r>
    </w:p>
    <w:p>
      <w:pPr>
        <w:pStyle w:val="Header"/>
        <w:rPr>
          <w:rFonts w:cs="Arial" w:ascii="Arial" w:hAnsi="Arial"/>
          <w:sz w:val="22"/>
          <w:szCs w:val="22"/>
        </w:rPr>
      </w:pPr>
      <w:r>
        <w:rPr>
          <w:rFonts w:cs="Arial" w:ascii="Arial" w:hAnsi="Arial"/>
          <w:sz w:val="22"/>
          <w:szCs w:val="22"/>
        </w:rPr>
      </w:r>
    </w:p>
    <w:p>
      <w:pPr>
        <w:pStyle w:val="Header"/>
        <w:rPr>
          <w:rFonts w:cs="Arial" w:ascii="Arial" w:hAnsi="Arial"/>
          <w:sz w:val="22"/>
          <w:szCs w:val="22"/>
        </w:rPr>
      </w:pPr>
      <w:r>
        <w:rPr>
          <w:rFonts w:cs="Arial" w:ascii="Arial" w:hAnsi="Arial"/>
          <w:sz w:val="22"/>
          <w:szCs w:val="22"/>
        </w:rPr>
        <w:t>This document will be retained in the exposed employee’s medical file.</w:t>
      </w:r>
    </w:p>
    <w:sectPr>
      <w:footerReference w:type="default" r:id="rId8"/>
      <w:type w:val="nextPage"/>
      <w:pgSz w:w="12240" w:h="15840"/>
      <w:pgMar w:left="1440" w:right="1440" w:header="0" w:top="1440" w:footer="720" w:bottom="1440" w:gutter="0"/>
      <w:pgNumType w:fmt="decimal"/>
      <w:formProt w:val="false"/>
      <w:textDirection w:val="lrTb"/>
      <w:docGrid w:type="default" w:linePitch="7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Wingdings">
    <w:charset w:val="02"/>
    <w:family w:val="auto"/>
    <w:pitch w:val="variable"/>
  </w:font>
  <w:font w:name="Courier New">
    <w:charset w:val="00"/>
    <w:family w:val="modern"/>
    <w:pitch w:val="default"/>
  </w:font>
  <w:font w:name="Symbol">
    <w:charset w:val="01"/>
    <w:family w:val="roman"/>
    <w:pitch w:val="variable"/>
  </w:font>
  <w:font w:name="Tahoma">
    <w:charset w:val="00"/>
    <w:family w:val="swiss"/>
    <w:pitch w:val="variable"/>
  </w:font>
  <w:font w:name="Courier New">
    <w:charset w:val="00"/>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lineRule="exact" w:line="160"/>
      <w:jc w:val="center"/>
      <w:rPr>
        <w:rFonts w:cs="Arial" w:ascii="Arial" w:hAnsi="Arial"/>
        <w:sz w:val="16"/>
      </w:rPr>
    </w:pPr>
    <w:r>
      <w:rPr>
        <w:rFonts w:cs="Arial" w:ascii="Arial" w:hAnsi="Arial"/>
        <w:sz w:val="16"/>
      </w:rPr>
      <w:t xml:space="preserve">Page </w:t>
    </w:r>
    <w:r>
      <w:rPr>
        <w:rFonts w:cs="Arial" w:ascii="Arial" w:hAnsi="Arial"/>
        <w:sz w:val="16"/>
      </w:rPr>
      <w:fldChar w:fldCharType="begin"/>
    </w:r>
    <w:r>
      <w:instrText> PAGE </w:instrText>
    </w:r>
    <w:r>
      <w:fldChar w:fldCharType="separate"/>
    </w:r>
    <w:r>
      <w:t>1</w:t>
    </w:r>
    <w:r>
      <w:fldChar w:fldCharType="end"/>
    </w:r>
    <w:r>
      <w:rPr>
        <w:rFonts w:cs="Arial" w:ascii="Arial" w:hAnsi="Arial"/>
        <w:sz w:val="16"/>
      </w:rPr>
      <w:t xml:space="preserve"> of 9</w:t>
    </w:r>
  </w:p>
  <w:p>
    <w:pPr>
      <w:pStyle w:val="Footer"/>
      <w:spacing w:lineRule="exact" w:line="160"/>
      <w:jc w:val="center"/>
      <w:rPr>
        <w:rFonts w:cs="Arial" w:ascii="Arial" w:hAnsi="Arial"/>
        <w:sz w:val="16"/>
      </w:rPr>
    </w:pPr>
    <w:r>
      <w:rPr>
        <w:rFonts w:cs="Arial" w:ascii="Arial" w:hAnsi="Arial"/>
        <w:sz w:val="16"/>
      </w:rPr>
      <w:t>Administrative Reference – Volume I</w:t>
    </w:r>
  </w:p>
  <w:p>
    <w:pPr>
      <w:pStyle w:val="Footer"/>
      <w:spacing w:lineRule="exact" w:line="160"/>
      <w:jc w:val="center"/>
      <w:rPr>
        <w:rFonts w:cs="Arial" w:ascii="Arial" w:hAnsi="Arial"/>
        <w:sz w:val="16"/>
      </w:rPr>
    </w:pPr>
    <w:r>
      <w:rPr>
        <w:rFonts w:cs="Arial" w:ascii="Arial" w:hAnsi="Arial"/>
        <w:sz w:val="16"/>
      </w:rPr>
      <w:t>Incident Reports</w:t>
    </w:r>
  </w:p>
  <w:p>
    <w:pPr>
      <w:pStyle w:val="Footer"/>
      <w:spacing w:lineRule="exact" w:line="160"/>
      <w:jc w:val="center"/>
      <w:rPr>
        <w:rFonts w:cs="Arial" w:ascii="Arial" w:hAnsi="Arial"/>
        <w:sz w:val="16"/>
      </w:rPr>
    </w:pPr>
    <w:r>
      <w:rPr>
        <w:rFonts w:cs="Arial" w:ascii="Arial" w:hAnsi="Arial"/>
        <w:sz w:val="16"/>
      </w:rPr>
      <w:t>September 1, 2012</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lineRule="exact" w:line="160"/>
      <w:jc w:val="center"/>
      <w:rPr>
        <w:rFonts w:cs="Arial" w:ascii="Arial" w:hAnsi="Arial"/>
        <w:sz w:val="16"/>
      </w:rPr>
    </w:pPr>
    <w:r>
      <w:rPr>
        <w:rFonts w:cs="Arial" w:ascii="Arial" w:hAnsi="Arial"/>
        <w:sz w:val="16"/>
      </w:rPr>
      <w:t xml:space="preserve">Page </w:t>
    </w:r>
    <w:r>
      <w:rPr>
        <w:rFonts w:cs="Arial" w:ascii="Arial" w:hAnsi="Arial"/>
        <w:sz w:val="16"/>
      </w:rPr>
      <w:fldChar w:fldCharType="begin"/>
    </w:r>
    <w:r>
      <w:instrText> PAGE </w:instrText>
    </w:r>
    <w:r>
      <w:fldChar w:fldCharType="separate"/>
    </w:r>
    <w:r>
      <w:t>3</w:t>
    </w:r>
    <w:r>
      <w:fldChar w:fldCharType="end"/>
    </w:r>
    <w:r>
      <w:rPr>
        <w:rFonts w:cs="Arial" w:ascii="Arial" w:hAnsi="Arial"/>
        <w:sz w:val="16"/>
      </w:rPr>
      <w:t xml:space="preserve"> of 9</w:t>
    </w:r>
  </w:p>
  <w:p>
    <w:pPr>
      <w:pStyle w:val="Footer"/>
      <w:spacing w:lineRule="exact" w:line="160"/>
      <w:jc w:val="center"/>
      <w:rPr>
        <w:rFonts w:cs="Arial" w:ascii="Arial" w:hAnsi="Arial"/>
        <w:sz w:val="16"/>
      </w:rPr>
    </w:pPr>
    <w:r>
      <w:rPr>
        <w:rFonts w:cs="Arial" w:ascii="Arial" w:hAnsi="Arial"/>
        <w:sz w:val="16"/>
      </w:rPr>
      <w:t>Administrative Reference – Volume I</w:t>
    </w:r>
  </w:p>
  <w:p>
    <w:pPr>
      <w:pStyle w:val="Footer"/>
      <w:spacing w:lineRule="exact" w:line="160"/>
      <w:jc w:val="center"/>
      <w:rPr>
        <w:rFonts w:cs="Arial" w:ascii="Arial" w:hAnsi="Arial"/>
        <w:sz w:val="16"/>
      </w:rPr>
    </w:pPr>
    <w:r>
      <w:rPr>
        <w:rFonts w:cs="Arial" w:ascii="Arial" w:hAnsi="Arial"/>
        <w:sz w:val="16"/>
      </w:rPr>
      <w:t>Incident Reports</w:t>
    </w:r>
  </w:p>
  <w:p>
    <w:pPr>
      <w:pStyle w:val="Footer"/>
      <w:spacing w:lineRule="exact" w:line="160"/>
      <w:jc w:val="center"/>
      <w:rPr>
        <w:rFonts w:cs="Arial" w:ascii="Arial" w:hAnsi="Arial"/>
        <w:sz w:val="16"/>
      </w:rPr>
    </w:pPr>
    <w:r>
      <w:rPr>
        <w:rFonts w:cs="Arial" w:ascii="Arial" w:hAnsi="Arial"/>
        <w:sz w:val="16"/>
      </w:rPr>
      <w:t>September 1, 2012</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lineRule="exact" w:line="160"/>
      <w:jc w:val="center"/>
      <w:rPr>
        <w:rFonts w:cs="Arial" w:ascii="Arial" w:hAnsi="Arial"/>
        <w:sz w:val="16"/>
      </w:rPr>
    </w:pPr>
    <w:r>
      <w:rPr>
        <w:rFonts w:cs="Arial" w:ascii="Arial" w:hAnsi="Arial"/>
        <w:sz w:val="16"/>
      </w:rPr>
      <w:t xml:space="preserve">Page </w:t>
    </w:r>
    <w:r>
      <w:rPr>
        <w:rFonts w:cs="Arial" w:ascii="Arial" w:hAnsi="Arial"/>
        <w:sz w:val="16"/>
      </w:rPr>
      <w:fldChar w:fldCharType="begin"/>
    </w:r>
    <w:r>
      <w:instrText> PAGE </w:instrText>
    </w:r>
    <w:r>
      <w:fldChar w:fldCharType="separate"/>
    </w:r>
    <w:r>
      <w:t>6</w:t>
    </w:r>
    <w:r>
      <w:fldChar w:fldCharType="end"/>
    </w:r>
    <w:r>
      <w:rPr>
        <w:rFonts w:cs="Arial" w:ascii="Arial" w:hAnsi="Arial"/>
        <w:sz w:val="16"/>
      </w:rPr>
      <w:t xml:space="preserve"> of 9</w:t>
    </w:r>
  </w:p>
  <w:p>
    <w:pPr>
      <w:pStyle w:val="Footer"/>
      <w:spacing w:lineRule="exact" w:line="160"/>
      <w:jc w:val="center"/>
      <w:rPr>
        <w:rFonts w:cs="Arial" w:ascii="Arial" w:hAnsi="Arial"/>
        <w:sz w:val="16"/>
      </w:rPr>
    </w:pPr>
    <w:r>
      <w:rPr>
        <w:rFonts w:cs="Arial" w:ascii="Arial" w:hAnsi="Arial"/>
        <w:sz w:val="16"/>
      </w:rPr>
      <w:t>Administrative Reference – Volume I</w:t>
    </w:r>
  </w:p>
  <w:p>
    <w:pPr>
      <w:pStyle w:val="Footer"/>
      <w:spacing w:lineRule="exact" w:line="160"/>
      <w:jc w:val="center"/>
      <w:rPr>
        <w:rFonts w:cs="Arial" w:ascii="Arial" w:hAnsi="Arial"/>
        <w:sz w:val="16"/>
      </w:rPr>
    </w:pPr>
    <w:r>
      <w:rPr>
        <w:rFonts w:cs="Arial" w:ascii="Arial" w:hAnsi="Arial"/>
        <w:sz w:val="16"/>
      </w:rPr>
      <w:t>Incident Reports</w:t>
    </w:r>
  </w:p>
  <w:p>
    <w:pPr>
      <w:pStyle w:val="Footer"/>
      <w:spacing w:lineRule="exact" w:line="160"/>
      <w:jc w:val="center"/>
      <w:rPr>
        <w:rFonts w:cs="Arial" w:ascii="Arial" w:hAnsi="Arial"/>
        <w:sz w:val="16"/>
      </w:rPr>
    </w:pPr>
    <w:r>
      <w:rPr>
        <w:rFonts w:cs="Arial" w:ascii="Arial" w:hAnsi="Arial"/>
        <w:sz w:val="16"/>
      </w:rPr>
      <w:t>September 1, 2012</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decimal"/>
      <w:lvlText w:val="%1."/>
      <w:lvlJc w:val="left"/>
      <w:pPr>
        <w:tabs>
          <w:tab w:val="num" w:pos="2160"/>
        </w:tabs>
        <w:ind w:left="2160" w:hanging="360"/>
      </w:pPr>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bullet"/>
      <w:lvlText w:val=""/>
      <w:lvlJc w:val="left"/>
      <w:pPr>
        <w:tabs>
          <w:tab w:val="num" w:pos="720"/>
        </w:tabs>
        <w:ind w:left="720" w:hanging="360"/>
      </w:pPr>
      <w:rPr>
        <w:rFonts w:ascii="Wingdings" w:hAnsi="Wingdings" w:cs="Wingdings" w:hint="default"/>
        <w:sz w:val="20"/>
      </w:rPr>
    </w:lvl>
  </w:abstractNum>
  <w:abstractNum w:abstractNumId="10">
    <w:lvl w:ilvl="0">
      <w:start w:val="1"/>
      <w:numFmt w:val="decimal"/>
      <w:lvlText w:val="%1."/>
      <w:lvlJc w:val="left"/>
      <w:pPr>
        <w:tabs>
          <w:tab w:val="num" w:pos="720"/>
        </w:tabs>
        <w:ind w:left="720" w:hanging="360"/>
      </w:pPr>
      <w:rPr/>
    </w:lvl>
  </w:abstractNum>
  <w:abstractNum w:abstractNumId="11">
    <w:lvl w:ilvl="0">
      <w:start w:val="1"/>
      <w:numFmt w:val="decimal"/>
      <w:lvlText w:val="%1."/>
      <w:lvlJc w:val="left"/>
      <w:pPr>
        <w:tabs>
          <w:tab w:val="num" w:pos="720"/>
        </w:tabs>
        <w:ind w:left="720" w:hanging="360"/>
      </w:pPr>
      <w:rPr/>
    </w:lvl>
  </w:abstractNum>
  <w:abstractNum w:abstractNumId="12">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1"/>
      <w:numFmt w:val="bullet"/>
      <w:lvlText w:val=""/>
      <w:lvlJc w:val="left"/>
      <w:pPr>
        <w:tabs>
          <w:tab w:val="num" w:pos="720"/>
        </w:tabs>
        <w:ind w:left="720" w:hanging="360"/>
      </w:pPr>
      <w:rPr>
        <w:rFonts w:ascii="Wingdings" w:hAnsi="Wingdings" w:cs="Wingdings" w:hint="default"/>
        <w:sz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000000"/>
      <w:sz w:val="24"/>
      <w:szCs w:val="20"/>
      <w:lang w:val="en-US" w:bidi="ar-SA" w:eastAsia="zh-CN"/>
    </w:rPr>
  </w:style>
  <w:style w:type="paragraph" w:styleId="Heading1">
    <w:name w:val="Heading 1"/>
    <w:basedOn w:val="Normal"/>
    <w:next w:val="Normal"/>
    <w:pPr>
      <w:keepNext/>
      <w:numPr>
        <w:ilvl w:val="0"/>
        <w:numId w:val="1"/>
      </w:numPr>
      <w:outlineLvl w:val="0"/>
      <w:outlineLvl w:val="0"/>
    </w:pPr>
    <w:rPr>
      <w:b/>
      <w:bCs/>
    </w:rPr>
  </w:style>
  <w:style w:type="paragraph" w:styleId="Heading2">
    <w:name w:val="Heading 2"/>
    <w:basedOn w:val="Normal"/>
    <w:next w:val="Normal"/>
    <w:pPr>
      <w:keepNext/>
      <w:numPr>
        <w:ilvl w:val="1"/>
        <w:numId w:val="1"/>
      </w:numPr>
      <w:jc w:val="center"/>
      <w:outlineLvl w:val="1"/>
      <w:outlineLvl w:val="1"/>
    </w:pPr>
    <w:rPr>
      <w:b/>
      <w:bCs/>
      <w:sz w:val="30"/>
    </w:rPr>
  </w:style>
  <w:style w:type="character" w:styleId="WW8Num1z0">
    <w:name w:val="WW8Num1z0"/>
    <w:rPr>
      <w:rFonts w:ascii="Wingdings" w:hAnsi="Wingdings" w:cs="Wingdings"/>
    </w:rPr>
  </w:style>
  <w:style w:type="character" w:styleId="WW8Num1z1">
    <w:name w:val="WW8Num1z1"/>
    <w:rPr>
      <w:rFonts w:ascii="Courier New" w:hAnsi="Courier New" w:cs="Courier New"/>
    </w:rPr>
  </w:style>
  <w:style w:type="character" w:styleId="WW8Num1z3">
    <w:name w:val="WW8Num1z3"/>
    <w:rPr>
      <w:rFonts w:ascii="Symbol" w:hAnsi="Symbol" w:cs="Symbol"/>
    </w:rPr>
  </w:style>
  <w:style w:type="character" w:styleId="WW8Num2z0">
    <w:name w:val="WW8Num2z0"/>
    <w:rPr>
      <w:rFonts w:ascii="Wingdings" w:hAnsi="Wingdings" w:cs="Wingdings"/>
    </w:rPr>
  </w:style>
  <w:style w:type="character" w:styleId="WW8Num2z1">
    <w:name w:val="WW8Num2z1"/>
    <w:rPr>
      <w:rFonts w:ascii="Courier New" w:hAnsi="Courier New" w:cs="Courier New"/>
    </w:rPr>
  </w:style>
  <w:style w:type="character" w:styleId="WW8Num2z3">
    <w:name w:val="WW8Num2z3"/>
    <w:rPr>
      <w:rFonts w:ascii="Symbol" w:hAnsi="Symbol" w:cs="Symbol"/>
    </w:rPr>
  </w:style>
  <w:style w:type="character" w:styleId="WW8Num3z0">
    <w:name w:val="WW8Num3z0"/>
    <w:rPr>
      <w:rFonts w:ascii="Wingdings" w:hAnsi="Wingdings" w:cs="Wingdings"/>
    </w:rPr>
  </w:style>
  <w:style w:type="character" w:styleId="WW8Num3z1">
    <w:name w:val="WW8Num3z1"/>
    <w:rPr>
      <w:rFonts w:ascii="Courier New" w:hAnsi="Courier New" w:cs="Courier New"/>
    </w:rPr>
  </w:style>
  <w:style w:type="character" w:styleId="WW8Num3z3">
    <w:name w:val="WW8Num3z3"/>
    <w:rPr>
      <w:rFonts w:ascii="Symbol" w:hAnsi="Symbol" w:cs="Symbol"/>
    </w:rPr>
  </w:style>
  <w:style w:type="character" w:styleId="WW8Num4z0">
    <w:name w:val="WW8Num4z0"/>
    <w:rPr>
      <w:rFonts w:ascii="Wingdings" w:hAnsi="Wingdings" w:cs="Wingdings"/>
    </w:rPr>
  </w:style>
  <w:style w:type="character" w:styleId="WW8Num4z1">
    <w:name w:val="WW8Num4z1"/>
    <w:rPr/>
  </w:style>
  <w:style w:type="character" w:styleId="WW8Num4z3">
    <w:name w:val="WW8Num4z3"/>
    <w:rPr>
      <w:rFonts w:ascii="Symbol" w:hAnsi="Symbol" w:cs="Symbol"/>
    </w:rPr>
  </w:style>
  <w:style w:type="character" w:styleId="WW8Num4z4">
    <w:name w:val="WW8Num4z4"/>
    <w:rPr>
      <w:rFonts w:ascii="Courier New" w:hAnsi="Courier New" w:cs="Courier New"/>
    </w:rPr>
  </w:style>
  <w:style w:type="character" w:styleId="WW8Num5z0">
    <w:name w:val="WW8Num5z0"/>
    <w:rPr/>
  </w:style>
  <w:style w:type="character" w:styleId="WW8Num5z1">
    <w:name w:val="WW8Num5z1"/>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rFonts w:ascii="Wingdings" w:hAnsi="Wingdings" w:cs="Wingdings"/>
      <w:sz w:val="20"/>
    </w:rPr>
  </w:style>
  <w:style w:type="character" w:styleId="WW8Num8z1">
    <w:name w:val="WW8Num8z1"/>
    <w:rPr>
      <w:rFonts w:ascii="Courier New" w:hAnsi="Courier New" w:cs="Courier New"/>
    </w:rPr>
  </w:style>
  <w:style w:type="character" w:styleId="WW8Num8z3">
    <w:name w:val="WW8Num8z3"/>
    <w:rPr>
      <w:rFonts w:ascii="Symbol" w:hAnsi="Symbol" w:cs="Symbol"/>
    </w:rPr>
  </w:style>
  <w:style w:type="character" w:styleId="WW8Num9z0">
    <w:name w:val="WW8Num9z0"/>
    <w:rPr/>
  </w:style>
  <w:style w:type="character" w:styleId="WW8Num9z1">
    <w:name w:val="WW8Num9z1"/>
    <w:rPr/>
  </w:style>
  <w:style w:type="character" w:styleId="WW8Num9z2">
    <w:name w:val="WW8Num9z2"/>
    <w:rPr/>
  </w:style>
  <w:style w:type="character" w:styleId="WW8Num9z3">
    <w:name w:val="WW8Num9z3"/>
    <w:rPr/>
  </w:style>
  <w:style w:type="character" w:styleId="WW8Num9z4">
    <w:name w:val="WW8Num9z4"/>
    <w:rPr/>
  </w:style>
  <w:style w:type="character" w:styleId="WW8Num9z5">
    <w:name w:val="WW8Num9z5"/>
    <w:rPr/>
  </w:style>
  <w:style w:type="character" w:styleId="WW8Num9z6">
    <w:name w:val="WW8Num9z6"/>
    <w:rPr/>
  </w:style>
  <w:style w:type="character" w:styleId="WW8Num9z7">
    <w:name w:val="WW8Num9z7"/>
    <w:rPr/>
  </w:style>
  <w:style w:type="character" w:styleId="WW8Num9z8">
    <w:name w:val="WW8Num9z8"/>
    <w:rPr/>
  </w:style>
  <w:style w:type="character" w:styleId="WW8Num10z0">
    <w:name w:val="WW8Num10z0"/>
    <w:rPr/>
  </w:style>
  <w:style w:type="character" w:styleId="WW8Num10z1">
    <w:name w:val="WW8Num10z1"/>
    <w:rPr/>
  </w:style>
  <w:style w:type="character" w:styleId="WW8Num10z2">
    <w:name w:val="WW8Num10z2"/>
    <w:rPr/>
  </w:style>
  <w:style w:type="character" w:styleId="WW8Num10z3">
    <w:name w:val="WW8Num10z3"/>
    <w:rPr/>
  </w:style>
  <w:style w:type="character" w:styleId="WW8Num10z4">
    <w:name w:val="WW8Num10z4"/>
    <w:rPr/>
  </w:style>
  <w:style w:type="character" w:styleId="WW8Num10z5">
    <w:name w:val="WW8Num10z5"/>
    <w:rPr/>
  </w:style>
  <w:style w:type="character" w:styleId="WW8Num10z6">
    <w:name w:val="WW8Num10z6"/>
    <w:rPr/>
  </w:style>
  <w:style w:type="character" w:styleId="WW8Num10z7">
    <w:name w:val="WW8Num10z7"/>
    <w:rPr/>
  </w:style>
  <w:style w:type="character" w:styleId="WW8Num10z8">
    <w:name w:val="WW8Num10z8"/>
    <w:rPr/>
  </w:style>
  <w:style w:type="character" w:styleId="WW8Num11z0">
    <w:name w:val="WW8Num11z0"/>
    <w:rPr>
      <w:rFonts w:ascii="Wingdings" w:hAnsi="Wingdings" w:cs="Wingdings"/>
    </w:rPr>
  </w:style>
  <w:style w:type="character" w:styleId="WW8Num11z1">
    <w:name w:val="WW8Num11z1"/>
    <w:rPr/>
  </w:style>
  <w:style w:type="character" w:styleId="WW8Num11z3">
    <w:name w:val="WW8Num11z3"/>
    <w:rPr>
      <w:rFonts w:ascii="Symbol" w:hAnsi="Symbol" w:cs="Symbol"/>
    </w:rPr>
  </w:style>
  <w:style w:type="character" w:styleId="WW8Num11z4">
    <w:name w:val="WW8Num11z4"/>
    <w:rPr>
      <w:rFonts w:ascii="Courier New" w:hAnsi="Courier New" w:cs="Courier New"/>
    </w:rPr>
  </w:style>
  <w:style w:type="character" w:styleId="WW8Num12z0">
    <w:name w:val="WW8Num12z0"/>
    <w:rPr>
      <w:rFonts w:ascii="Wingdings" w:hAnsi="Wingdings" w:cs="Wingdings"/>
      <w:sz w:val="20"/>
    </w:rPr>
  </w:style>
  <w:style w:type="character" w:styleId="WW8Num12z1">
    <w:name w:val="WW8Num12z1"/>
    <w:rPr>
      <w:rFonts w:ascii="Courier New" w:hAnsi="Courier New" w:cs="Courier New"/>
    </w:rPr>
  </w:style>
  <w:style w:type="character" w:styleId="WW8Num12z3">
    <w:name w:val="WW8Num12z3"/>
    <w:rPr>
      <w:rFonts w:ascii="Symbol" w:hAnsi="Symbol" w:cs="Symbol"/>
    </w:rPr>
  </w:style>
  <w:style w:type="character" w:styleId="DefaultParagraphFont">
    <w:name w:val="Default Paragraph Font"/>
    <w:rPr/>
  </w:style>
  <w:style w:type="character" w:styleId="InternetLink">
    <w:name w:val="Internet Link"/>
    <w:rPr>
      <w:color w:val="0000FF"/>
      <w:u w:val="single"/>
    </w:rPr>
  </w:style>
  <w:style w:type="character" w:styleId="VisitedInternetLink">
    <w:name w:val="Visited Internet Link"/>
    <w:rPr>
      <w:color w:val="800080"/>
      <w:u w:val="single"/>
    </w:rPr>
  </w:style>
  <w:style w:type="paragraph" w:styleId="Heading">
    <w:name w:val="Heading"/>
    <w:basedOn w:val="Normal"/>
    <w:next w:val="TextBody"/>
    <w:pPr>
      <w:jc w:val="center"/>
    </w:pPr>
    <w:rPr>
      <w:b/>
      <w:bCs/>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Subtitle">
    <w:name w:val="Subtitle"/>
    <w:basedOn w:val="Normal"/>
    <w:next w:val="TextBody"/>
    <w:pPr/>
    <w:rPr>
      <w:b/>
      <w:bCs/>
    </w:rPr>
  </w:style>
  <w:style w:type="paragraph" w:styleId="TextBodyIndent">
    <w:name w:val="Text Body Indent"/>
    <w:basedOn w:val="Normal"/>
    <w:pPr>
      <w:ind w:left="0" w:right="0" w:firstLine="720"/>
    </w:pPr>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BalloonText">
    <w:name w:val="Balloon Text"/>
    <w:basedOn w:val="Normal"/>
    <w:pPr/>
    <w:rPr>
      <w:rFonts w:ascii="Tahoma" w:hAnsi="Tahoma" w:cs="Tahoma"/>
      <w:sz w:val="16"/>
      <w:szCs w:val="16"/>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www.cdc.gov/" TargetMode="Externa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300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2015-04-17T14:43:00Z</dcterms:created>
  <dc:creator>Kara.Baber</dc:creator>
  <dc:language>en-IN</dc:language>
  <cp:lastModifiedBy>Blue Berry Labs</cp:lastModifiedBy>
  <cp:lastPrinted>2008-06-10T14:31:00Z</cp:lastPrinted>
  <dcterms:modified xsi:type="dcterms:W3CDTF">2015-04-17T14:43:00Z</dcterms:modified>
  <cp:revision>3</cp:revision>
  <dc:title>INCIDENT REPORTS</dc:title>
</cp:coreProperties>
</file>